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4EE" w:rsidRDefault="002874EE" w:rsidP="00602E7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КАЧЕСТВА</w:t>
      </w:r>
    </w:p>
    <w:p w:rsidR="00D71328" w:rsidRDefault="008679F8" w:rsidP="00602E7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ВПР, 20</w:t>
      </w:r>
      <w:r w:rsidRPr="008679F8">
        <w:rPr>
          <w:rFonts w:ascii="Times New Roman" w:hAnsi="Times New Roman" w:cs="Times New Roman"/>
          <w:sz w:val="28"/>
          <w:szCs w:val="28"/>
        </w:rPr>
        <w:t>17-2018 учебный год</w:t>
      </w:r>
    </w:p>
    <w:tbl>
      <w:tblPr>
        <w:tblStyle w:val="a3"/>
        <w:tblW w:w="9776" w:type="dxa"/>
        <w:jc w:val="center"/>
        <w:tblLook w:val="04A0" w:firstRow="1" w:lastRow="0" w:firstColumn="1" w:lastColumn="0" w:noHBand="0" w:noVBand="1"/>
      </w:tblPr>
      <w:tblGrid>
        <w:gridCol w:w="994"/>
        <w:gridCol w:w="1799"/>
        <w:gridCol w:w="931"/>
        <w:gridCol w:w="2389"/>
        <w:gridCol w:w="623"/>
        <w:gridCol w:w="623"/>
        <w:gridCol w:w="623"/>
        <w:gridCol w:w="1794"/>
      </w:tblGrid>
      <w:tr w:rsidR="009306F5" w:rsidRPr="00F50710" w:rsidTr="009306F5">
        <w:trPr>
          <w:jc w:val="center"/>
        </w:trPr>
        <w:tc>
          <w:tcPr>
            <w:tcW w:w="994" w:type="dxa"/>
            <w:vMerge w:val="restart"/>
          </w:tcPr>
          <w:p w:rsidR="007D76AF" w:rsidRPr="00F50710" w:rsidRDefault="007D76AF" w:rsidP="007D76AF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-21" w:right="-121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50710">
              <w:rPr>
                <w:rFonts w:ascii="Times New Roman" w:hAnsi="Times New Roman" w:cs="Times New Roman"/>
                <w:b/>
                <w:bCs/>
                <w:color w:val="000000"/>
              </w:rPr>
              <w:t>Класс</w:t>
            </w:r>
          </w:p>
        </w:tc>
        <w:tc>
          <w:tcPr>
            <w:tcW w:w="1799" w:type="dxa"/>
            <w:vMerge w:val="restart"/>
            <w:vAlign w:val="center"/>
          </w:tcPr>
          <w:p w:rsidR="007D76AF" w:rsidRPr="00F50710" w:rsidRDefault="007D76AF" w:rsidP="007D76AF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-21" w:right="-121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50710">
              <w:rPr>
                <w:rFonts w:ascii="Times New Roman" w:hAnsi="Times New Roman" w:cs="Times New Roman"/>
                <w:b/>
                <w:bCs/>
                <w:color w:val="000000"/>
              </w:rPr>
              <w:t>ОО</w:t>
            </w:r>
          </w:p>
        </w:tc>
        <w:tc>
          <w:tcPr>
            <w:tcW w:w="931" w:type="dxa"/>
            <w:vMerge w:val="restart"/>
            <w:vAlign w:val="center"/>
          </w:tcPr>
          <w:p w:rsidR="007D76AF" w:rsidRPr="00F50710" w:rsidRDefault="007D76AF" w:rsidP="007D76AF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-21" w:right="-121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50710">
              <w:rPr>
                <w:rFonts w:ascii="Times New Roman" w:hAnsi="Times New Roman" w:cs="Times New Roman"/>
                <w:b/>
                <w:bCs/>
                <w:color w:val="000000"/>
              </w:rPr>
              <w:t>Кол-во уч.</w:t>
            </w:r>
          </w:p>
        </w:tc>
        <w:tc>
          <w:tcPr>
            <w:tcW w:w="4258" w:type="dxa"/>
            <w:gridSpan w:val="4"/>
          </w:tcPr>
          <w:p w:rsidR="007D76AF" w:rsidRPr="00F50710" w:rsidRDefault="00007B79" w:rsidP="007D76AF">
            <w:pPr>
              <w:ind w:left="-21" w:right="-121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Количество отметок/</w:t>
            </w:r>
            <w:r w:rsidR="007D76AF" w:rsidRPr="00F50710">
              <w:rPr>
                <w:rFonts w:ascii="Times New Roman" w:hAnsi="Times New Roman" w:cs="Times New Roman"/>
                <w:b/>
              </w:rPr>
              <w:t xml:space="preserve"> %</w:t>
            </w:r>
          </w:p>
        </w:tc>
        <w:tc>
          <w:tcPr>
            <w:tcW w:w="1794" w:type="dxa"/>
            <w:vMerge w:val="restart"/>
          </w:tcPr>
          <w:p w:rsidR="007D76AF" w:rsidRPr="00F50710" w:rsidRDefault="007D76AF" w:rsidP="007D76AF">
            <w:pPr>
              <w:ind w:left="-21" w:right="-121"/>
              <w:jc w:val="center"/>
              <w:rPr>
                <w:rFonts w:ascii="Times New Roman" w:hAnsi="Times New Roman" w:cs="Times New Roman"/>
                <w:b/>
              </w:rPr>
            </w:pPr>
            <w:r w:rsidRPr="00F50710">
              <w:rPr>
                <w:rFonts w:ascii="Times New Roman" w:hAnsi="Times New Roman" w:cs="Times New Roman"/>
                <w:b/>
              </w:rPr>
              <w:t>Отметки о наличии рисков</w:t>
            </w:r>
          </w:p>
        </w:tc>
      </w:tr>
      <w:tr w:rsidR="00007B79" w:rsidRPr="00F50710" w:rsidTr="009306F5">
        <w:trPr>
          <w:jc w:val="center"/>
        </w:trPr>
        <w:tc>
          <w:tcPr>
            <w:tcW w:w="994" w:type="dxa"/>
            <w:vMerge/>
          </w:tcPr>
          <w:p w:rsidR="007D76AF" w:rsidRPr="00F50710" w:rsidRDefault="007D76AF" w:rsidP="007D76AF">
            <w:pPr>
              <w:ind w:left="-21" w:right="-12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9" w:type="dxa"/>
            <w:vMerge/>
          </w:tcPr>
          <w:p w:rsidR="007D76AF" w:rsidRPr="00F50710" w:rsidRDefault="007D76AF" w:rsidP="007D76AF">
            <w:pPr>
              <w:ind w:left="-21" w:right="-12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vMerge/>
          </w:tcPr>
          <w:p w:rsidR="007D76AF" w:rsidRPr="00F50710" w:rsidRDefault="007D76AF" w:rsidP="007D76AF">
            <w:pPr>
              <w:ind w:left="-21" w:right="-12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</w:tcPr>
          <w:p w:rsidR="007D76AF" w:rsidRPr="00F50710" w:rsidRDefault="007D76AF" w:rsidP="007D76AF">
            <w:pPr>
              <w:ind w:left="-21" w:right="-121"/>
              <w:jc w:val="center"/>
              <w:rPr>
                <w:rFonts w:ascii="Times New Roman" w:hAnsi="Times New Roman" w:cs="Times New Roman"/>
                <w:b/>
              </w:rPr>
            </w:pPr>
            <w:r w:rsidRPr="00F50710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623" w:type="dxa"/>
          </w:tcPr>
          <w:p w:rsidR="007D76AF" w:rsidRPr="00F50710" w:rsidRDefault="007D76AF" w:rsidP="007D76AF">
            <w:pPr>
              <w:ind w:left="-21" w:right="-121"/>
              <w:jc w:val="center"/>
              <w:rPr>
                <w:rFonts w:ascii="Times New Roman" w:hAnsi="Times New Roman" w:cs="Times New Roman"/>
                <w:b/>
              </w:rPr>
            </w:pPr>
            <w:r w:rsidRPr="00F50710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623" w:type="dxa"/>
          </w:tcPr>
          <w:p w:rsidR="007D76AF" w:rsidRPr="00F50710" w:rsidRDefault="007D76AF" w:rsidP="007D76AF">
            <w:pPr>
              <w:ind w:left="-21" w:right="-121"/>
              <w:jc w:val="center"/>
              <w:rPr>
                <w:rFonts w:ascii="Times New Roman" w:hAnsi="Times New Roman" w:cs="Times New Roman"/>
                <w:b/>
              </w:rPr>
            </w:pPr>
            <w:r w:rsidRPr="00F50710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623" w:type="dxa"/>
          </w:tcPr>
          <w:p w:rsidR="007D76AF" w:rsidRPr="00F50710" w:rsidRDefault="007D76AF" w:rsidP="007D76AF">
            <w:pPr>
              <w:ind w:left="-21" w:right="-121"/>
              <w:jc w:val="center"/>
              <w:rPr>
                <w:rFonts w:ascii="Times New Roman" w:hAnsi="Times New Roman" w:cs="Times New Roman"/>
                <w:b/>
              </w:rPr>
            </w:pPr>
            <w:r w:rsidRPr="00F50710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794" w:type="dxa"/>
            <w:vMerge/>
          </w:tcPr>
          <w:p w:rsidR="007D76AF" w:rsidRPr="00F50710" w:rsidRDefault="007D76AF" w:rsidP="007D76AF">
            <w:pPr>
              <w:ind w:left="-21" w:right="-12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7B79" w:rsidRPr="00F50710" w:rsidTr="009306F5">
        <w:trPr>
          <w:jc w:val="center"/>
        </w:trPr>
        <w:tc>
          <w:tcPr>
            <w:tcW w:w="994" w:type="dxa"/>
            <w:vMerge w:val="restart"/>
            <w:textDirection w:val="btLr"/>
          </w:tcPr>
          <w:p w:rsidR="00007B79" w:rsidRPr="00F50710" w:rsidRDefault="00007B79" w:rsidP="00F50710">
            <w:pPr>
              <w:ind w:left="-21" w:right="-121"/>
              <w:jc w:val="center"/>
              <w:rPr>
                <w:rFonts w:ascii="Times New Roman" w:hAnsi="Times New Roman" w:cs="Times New Roman"/>
              </w:rPr>
            </w:pPr>
            <w:r w:rsidRPr="00F50710">
              <w:rPr>
                <w:rFonts w:ascii="Times New Roman" w:hAnsi="Times New Roman" w:cs="Times New Roman"/>
              </w:rPr>
              <w:t>4 класс</w:t>
            </w:r>
          </w:p>
          <w:p w:rsidR="00007B79" w:rsidRPr="00F50710" w:rsidRDefault="00007B79" w:rsidP="00F50710">
            <w:pPr>
              <w:ind w:left="-21" w:right="-121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</w:t>
            </w:r>
            <w:r w:rsidRPr="00F50710">
              <w:rPr>
                <w:rFonts w:ascii="Times New Roman" w:hAnsi="Times New Roman" w:cs="Times New Roman"/>
              </w:rPr>
              <w:t>кр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r w:rsidRPr="00F50710">
              <w:rPr>
                <w:rFonts w:ascii="Times New Roman" w:hAnsi="Times New Roman" w:cs="Times New Roman"/>
              </w:rPr>
              <w:t>мир</w:t>
            </w:r>
          </w:p>
        </w:tc>
        <w:tc>
          <w:tcPr>
            <w:tcW w:w="1799" w:type="dxa"/>
            <w:vMerge w:val="restart"/>
            <w:shd w:val="clear" w:color="auto" w:fill="FFF2CC" w:themeFill="accent4" w:themeFillTint="33"/>
          </w:tcPr>
          <w:p w:rsidR="00007B79" w:rsidRPr="00F50710" w:rsidRDefault="00007B79" w:rsidP="00F50710">
            <w:pPr>
              <w:ind w:left="-21" w:right="-121"/>
              <w:rPr>
                <w:rFonts w:ascii="Times New Roman" w:hAnsi="Times New Roman" w:cs="Times New Roman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sz w:val="20"/>
                <w:szCs w:val="20"/>
              </w:rPr>
              <w:t>Павловский район</w:t>
            </w:r>
          </w:p>
        </w:tc>
        <w:tc>
          <w:tcPr>
            <w:tcW w:w="931" w:type="dxa"/>
            <w:shd w:val="clear" w:color="auto" w:fill="FFF2CC" w:themeFill="accent4" w:themeFillTint="33"/>
            <w:vAlign w:val="center"/>
          </w:tcPr>
          <w:p w:rsidR="00007B79" w:rsidRPr="00F50710" w:rsidRDefault="00007B79" w:rsidP="00007B79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618</w:t>
            </w:r>
          </w:p>
        </w:tc>
        <w:tc>
          <w:tcPr>
            <w:tcW w:w="2389" w:type="dxa"/>
            <w:shd w:val="clear" w:color="auto" w:fill="FFF2CC" w:themeFill="accent4" w:themeFillTint="33"/>
            <w:vAlign w:val="center"/>
          </w:tcPr>
          <w:p w:rsidR="00007B79" w:rsidRDefault="00007B79" w:rsidP="00F50710">
            <w:pPr>
              <w:ind w:left="-21" w:right="-1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007B79" w:rsidRPr="00F50710" w:rsidRDefault="00007B79" w:rsidP="00007B79">
            <w:pPr>
              <w:ind w:left="-21" w:right="-12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«2» в №</w:t>
            </w:r>
            <w:r w:rsidRPr="00F50710">
              <w:rPr>
                <w:rFonts w:ascii="Times New Roman" w:hAnsi="Times New Roman" w:cs="Times New Roman"/>
                <w:sz w:val="20"/>
                <w:szCs w:val="20"/>
              </w:rPr>
              <w:t>8,10)</w:t>
            </w:r>
          </w:p>
        </w:tc>
        <w:tc>
          <w:tcPr>
            <w:tcW w:w="623" w:type="dxa"/>
            <w:shd w:val="clear" w:color="auto" w:fill="FFF2CC" w:themeFill="accent4" w:themeFillTint="33"/>
          </w:tcPr>
          <w:p w:rsidR="00007B79" w:rsidRPr="00F50710" w:rsidRDefault="00007B79" w:rsidP="00007B79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623" w:type="dxa"/>
            <w:shd w:val="clear" w:color="auto" w:fill="FFF2CC" w:themeFill="accent4" w:themeFillTint="33"/>
          </w:tcPr>
          <w:p w:rsidR="00007B79" w:rsidRPr="00F50710" w:rsidRDefault="00007B79" w:rsidP="00007B79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334</w:t>
            </w:r>
          </w:p>
        </w:tc>
        <w:tc>
          <w:tcPr>
            <w:tcW w:w="623" w:type="dxa"/>
            <w:shd w:val="clear" w:color="auto" w:fill="FFF2CC" w:themeFill="accent4" w:themeFillTint="33"/>
          </w:tcPr>
          <w:p w:rsidR="00007B79" w:rsidRPr="00F50710" w:rsidRDefault="00007B79" w:rsidP="00007B79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167</w:t>
            </w:r>
          </w:p>
        </w:tc>
        <w:tc>
          <w:tcPr>
            <w:tcW w:w="1794" w:type="dxa"/>
            <w:shd w:val="clear" w:color="auto" w:fill="FFF2CC" w:themeFill="accent4" w:themeFillTint="33"/>
          </w:tcPr>
          <w:p w:rsidR="00007B79" w:rsidRPr="00F50710" w:rsidRDefault="00007B79" w:rsidP="00F50710">
            <w:pPr>
              <w:ind w:left="-21" w:right="-1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7B79" w:rsidRPr="00F50710" w:rsidTr="009306F5">
        <w:trPr>
          <w:jc w:val="center"/>
        </w:trPr>
        <w:tc>
          <w:tcPr>
            <w:tcW w:w="994" w:type="dxa"/>
            <w:vMerge/>
            <w:textDirection w:val="btLr"/>
          </w:tcPr>
          <w:p w:rsidR="00007B79" w:rsidRPr="00F50710" w:rsidRDefault="00007B79" w:rsidP="00F50710">
            <w:pPr>
              <w:ind w:left="-21" w:right="-12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9" w:type="dxa"/>
            <w:vMerge/>
            <w:shd w:val="clear" w:color="auto" w:fill="FFF2CC" w:themeFill="accent4" w:themeFillTint="33"/>
          </w:tcPr>
          <w:p w:rsidR="00007B79" w:rsidRPr="00F50710" w:rsidRDefault="00007B79" w:rsidP="00F50710">
            <w:pPr>
              <w:ind w:left="-21" w:right="-12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2CC" w:themeFill="accent4" w:themeFillTint="33"/>
            <w:vAlign w:val="center"/>
          </w:tcPr>
          <w:p w:rsidR="00007B79" w:rsidRPr="00F50710" w:rsidRDefault="00007B79" w:rsidP="00007B79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2389" w:type="dxa"/>
            <w:shd w:val="clear" w:color="auto" w:fill="FFF2CC" w:themeFill="accent4" w:themeFillTint="33"/>
            <w:vAlign w:val="center"/>
          </w:tcPr>
          <w:p w:rsidR="00007B79" w:rsidRPr="00F50710" w:rsidRDefault="00007B79" w:rsidP="00007B79">
            <w:pPr>
              <w:ind w:left="-21" w:right="-1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0.32</w:t>
            </w:r>
          </w:p>
        </w:tc>
        <w:tc>
          <w:tcPr>
            <w:tcW w:w="623" w:type="dxa"/>
            <w:shd w:val="clear" w:color="auto" w:fill="FFF2CC" w:themeFill="accent4" w:themeFillTint="33"/>
            <w:vAlign w:val="center"/>
          </w:tcPr>
          <w:p w:rsidR="00007B79" w:rsidRPr="00F50710" w:rsidRDefault="00007B79" w:rsidP="00F5071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18.6</w:t>
            </w:r>
          </w:p>
        </w:tc>
        <w:tc>
          <w:tcPr>
            <w:tcW w:w="623" w:type="dxa"/>
            <w:shd w:val="clear" w:color="auto" w:fill="FFF2CC" w:themeFill="accent4" w:themeFillTint="33"/>
            <w:vAlign w:val="center"/>
          </w:tcPr>
          <w:p w:rsidR="00007B79" w:rsidRPr="00F50710" w:rsidRDefault="00007B79" w:rsidP="00F5071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54</w:t>
            </w:r>
          </w:p>
        </w:tc>
        <w:tc>
          <w:tcPr>
            <w:tcW w:w="623" w:type="dxa"/>
            <w:shd w:val="clear" w:color="auto" w:fill="FFF2CC" w:themeFill="accent4" w:themeFillTint="33"/>
            <w:vAlign w:val="center"/>
          </w:tcPr>
          <w:p w:rsidR="00007B79" w:rsidRPr="00F50710" w:rsidRDefault="00007B79" w:rsidP="00F5071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27</w:t>
            </w:r>
          </w:p>
        </w:tc>
        <w:tc>
          <w:tcPr>
            <w:tcW w:w="1794" w:type="dxa"/>
            <w:shd w:val="clear" w:color="auto" w:fill="FFF2CC" w:themeFill="accent4" w:themeFillTint="33"/>
          </w:tcPr>
          <w:p w:rsidR="00007B79" w:rsidRPr="00F50710" w:rsidRDefault="00007B79" w:rsidP="00F50710">
            <w:pPr>
              <w:ind w:left="-21" w:right="-1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7B79" w:rsidRPr="00F50710" w:rsidTr="009306F5">
        <w:trPr>
          <w:jc w:val="center"/>
        </w:trPr>
        <w:tc>
          <w:tcPr>
            <w:tcW w:w="994" w:type="dxa"/>
            <w:vMerge/>
            <w:textDirection w:val="btLr"/>
          </w:tcPr>
          <w:p w:rsidR="00007B79" w:rsidRPr="00F50710" w:rsidRDefault="00007B79" w:rsidP="00F50710">
            <w:pPr>
              <w:ind w:left="-21" w:right="-12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9" w:type="dxa"/>
            <w:shd w:val="clear" w:color="auto" w:fill="FFFFFF" w:themeFill="background1"/>
          </w:tcPr>
          <w:p w:rsidR="00007B79" w:rsidRPr="00F50710" w:rsidRDefault="00007B79" w:rsidP="00F50710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-21" w:right="-12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Краснодарский край</w:t>
            </w:r>
          </w:p>
        </w:tc>
        <w:tc>
          <w:tcPr>
            <w:tcW w:w="931" w:type="dxa"/>
            <w:shd w:val="clear" w:color="auto" w:fill="FFFFFF" w:themeFill="background1"/>
            <w:vAlign w:val="center"/>
          </w:tcPr>
          <w:p w:rsidR="00007B79" w:rsidRPr="00F50710" w:rsidRDefault="00007B79" w:rsidP="00F5071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60724</w:t>
            </w:r>
          </w:p>
        </w:tc>
        <w:tc>
          <w:tcPr>
            <w:tcW w:w="2389" w:type="dxa"/>
            <w:shd w:val="clear" w:color="auto" w:fill="FFFFFF" w:themeFill="background1"/>
            <w:vAlign w:val="center"/>
          </w:tcPr>
          <w:p w:rsidR="00007B79" w:rsidRPr="00F50710" w:rsidRDefault="00007B79" w:rsidP="00F5071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0.95</w:t>
            </w:r>
          </w:p>
        </w:tc>
        <w:tc>
          <w:tcPr>
            <w:tcW w:w="623" w:type="dxa"/>
            <w:shd w:val="clear" w:color="auto" w:fill="FFFFFF" w:themeFill="background1"/>
            <w:vAlign w:val="center"/>
          </w:tcPr>
          <w:p w:rsidR="00007B79" w:rsidRPr="00F50710" w:rsidRDefault="00007B79" w:rsidP="00F5071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20.1</w:t>
            </w:r>
          </w:p>
        </w:tc>
        <w:tc>
          <w:tcPr>
            <w:tcW w:w="623" w:type="dxa"/>
            <w:shd w:val="clear" w:color="auto" w:fill="FFFFFF" w:themeFill="background1"/>
            <w:vAlign w:val="center"/>
          </w:tcPr>
          <w:p w:rsidR="00007B79" w:rsidRPr="00F50710" w:rsidRDefault="00007B79" w:rsidP="00F5071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53.8</w:t>
            </w:r>
          </w:p>
        </w:tc>
        <w:tc>
          <w:tcPr>
            <w:tcW w:w="623" w:type="dxa"/>
            <w:shd w:val="clear" w:color="auto" w:fill="FFFFFF" w:themeFill="background1"/>
            <w:vAlign w:val="center"/>
          </w:tcPr>
          <w:p w:rsidR="00007B79" w:rsidRPr="00F50710" w:rsidRDefault="00007B79" w:rsidP="00F5071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25.1</w:t>
            </w:r>
          </w:p>
        </w:tc>
        <w:tc>
          <w:tcPr>
            <w:tcW w:w="1794" w:type="dxa"/>
            <w:shd w:val="clear" w:color="auto" w:fill="FFFFFF" w:themeFill="background1"/>
          </w:tcPr>
          <w:p w:rsidR="00007B79" w:rsidRPr="00F50710" w:rsidRDefault="00007B79" w:rsidP="00F50710">
            <w:pPr>
              <w:ind w:left="-21" w:right="-1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7B79" w:rsidRPr="00F50710" w:rsidTr="009306F5">
        <w:trPr>
          <w:jc w:val="center"/>
        </w:trPr>
        <w:tc>
          <w:tcPr>
            <w:tcW w:w="994" w:type="dxa"/>
            <w:vMerge/>
            <w:textDirection w:val="btLr"/>
          </w:tcPr>
          <w:p w:rsidR="00007B79" w:rsidRPr="00F50710" w:rsidRDefault="00007B79" w:rsidP="00F50710">
            <w:pPr>
              <w:ind w:left="-21" w:right="-12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9" w:type="dxa"/>
            <w:shd w:val="clear" w:color="auto" w:fill="FFFFFF" w:themeFill="background1"/>
            <w:vAlign w:val="center"/>
          </w:tcPr>
          <w:p w:rsidR="00007B79" w:rsidRPr="00F50710" w:rsidRDefault="00007B79" w:rsidP="00F50710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-21" w:right="-12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Вся выборка</w:t>
            </w:r>
          </w:p>
        </w:tc>
        <w:tc>
          <w:tcPr>
            <w:tcW w:w="931" w:type="dxa"/>
            <w:shd w:val="clear" w:color="auto" w:fill="FFFFFF" w:themeFill="background1"/>
            <w:vAlign w:val="center"/>
          </w:tcPr>
          <w:p w:rsidR="00007B79" w:rsidRPr="00F50710" w:rsidRDefault="00007B79" w:rsidP="00F50710">
            <w:pPr>
              <w:widowControl w:val="0"/>
              <w:autoSpaceDE w:val="0"/>
              <w:autoSpaceDN w:val="0"/>
              <w:adjustRightInd w:val="0"/>
              <w:spacing w:before="15" w:line="186" w:lineRule="exact"/>
              <w:ind w:left="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1459020</w:t>
            </w:r>
          </w:p>
        </w:tc>
        <w:tc>
          <w:tcPr>
            <w:tcW w:w="2389" w:type="dxa"/>
            <w:shd w:val="clear" w:color="auto" w:fill="FFFFFF" w:themeFill="background1"/>
            <w:vAlign w:val="center"/>
          </w:tcPr>
          <w:p w:rsidR="00007B79" w:rsidRPr="00F50710" w:rsidRDefault="00007B79" w:rsidP="00F5071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0.83</w:t>
            </w:r>
          </w:p>
        </w:tc>
        <w:tc>
          <w:tcPr>
            <w:tcW w:w="623" w:type="dxa"/>
            <w:shd w:val="clear" w:color="auto" w:fill="FFFFFF" w:themeFill="background1"/>
            <w:vAlign w:val="center"/>
          </w:tcPr>
          <w:p w:rsidR="00007B79" w:rsidRPr="00F50710" w:rsidRDefault="00007B79" w:rsidP="00F5071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20.4</w:t>
            </w:r>
          </w:p>
        </w:tc>
        <w:tc>
          <w:tcPr>
            <w:tcW w:w="623" w:type="dxa"/>
            <w:shd w:val="clear" w:color="auto" w:fill="FFFFFF" w:themeFill="background1"/>
            <w:vAlign w:val="center"/>
          </w:tcPr>
          <w:p w:rsidR="00007B79" w:rsidRPr="00F50710" w:rsidRDefault="00007B79" w:rsidP="00F5071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56.3</w:t>
            </w:r>
          </w:p>
        </w:tc>
        <w:tc>
          <w:tcPr>
            <w:tcW w:w="623" w:type="dxa"/>
            <w:shd w:val="clear" w:color="auto" w:fill="FFFFFF" w:themeFill="background1"/>
            <w:vAlign w:val="center"/>
          </w:tcPr>
          <w:p w:rsidR="00007B79" w:rsidRPr="00F50710" w:rsidRDefault="00007B79" w:rsidP="00F5071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22.4</w:t>
            </w:r>
          </w:p>
        </w:tc>
        <w:tc>
          <w:tcPr>
            <w:tcW w:w="1794" w:type="dxa"/>
            <w:shd w:val="clear" w:color="auto" w:fill="FFFFFF" w:themeFill="background1"/>
          </w:tcPr>
          <w:p w:rsidR="00007B79" w:rsidRPr="00F50710" w:rsidRDefault="00007B79" w:rsidP="00F50710">
            <w:pPr>
              <w:ind w:left="-21" w:right="-1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7B79" w:rsidRPr="00F50710" w:rsidTr="009306F5">
        <w:trPr>
          <w:jc w:val="center"/>
        </w:trPr>
        <w:tc>
          <w:tcPr>
            <w:tcW w:w="994" w:type="dxa"/>
            <w:vMerge w:val="restart"/>
            <w:textDirection w:val="btLr"/>
          </w:tcPr>
          <w:p w:rsidR="00007B79" w:rsidRPr="00F50710" w:rsidRDefault="00007B79" w:rsidP="007D76AF">
            <w:pPr>
              <w:ind w:left="-21" w:right="-121"/>
              <w:jc w:val="center"/>
              <w:rPr>
                <w:rFonts w:ascii="Times New Roman" w:hAnsi="Times New Roman" w:cs="Times New Roman"/>
              </w:rPr>
            </w:pPr>
            <w:r w:rsidRPr="00F50710">
              <w:rPr>
                <w:rFonts w:ascii="Times New Roman" w:hAnsi="Times New Roman" w:cs="Times New Roman"/>
              </w:rPr>
              <w:t>4 класс</w:t>
            </w:r>
          </w:p>
          <w:p w:rsidR="00007B79" w:rsidRPr="00F50710" w:rsidRDefault="00007B79" w:rsidP="007D76AF">
            <w:pPr>
              <w:ind w:left="-21" w:right="-121"/>
              <w:jc w:val="center"/>
              <w:rPr>
                <w:rFonts w:ascii="Times New Roman" w:hAnsi="Times New Roman" w:cs="Times New Roman"/>
              </w:rPr>
            </w:pPr>
            <w:r w:rsidRPr="00F50710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1799" w:type="dxa"/>
            <w:vMerge w:val="restart"/>
            <w:shd w:val="clear" w:color="auto" w:fill="DEEAF6" w:themeFill="accent1" w:themeFillTint="33"/>
          </w:tcPr>
          <w:p w:rsidR="00007B79" w:rsidRPr="00F50710" w:rsidRDefault="00007B79" w:rsidP="007D76AF">
            <w:pPr>
              <w:ind w:left="-21" w:right="-121"/>
              <w:rPr>
                <w:rFonts w:ascii="Times New Roman" w:hAnsi="Times New Roman" w:cs="Times New Roman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sz w:val="20"/>
                <w:szCs w:val="20"/>
              </w:rPr>
              <w:t>Павловский район</w:t>
            </w:r>
          </w:p>
        </w:tc>
        <w:tc>
          <w:tcPr>
            <w:tcW w:w="931" w:type="dxa"/>
            <w:shd w:val="clear" w:color="auto" w:fill="DEEAF6" w:themeFill="accent1" w:themeFillTint="33"/>
          </w:tcPr>
          <w:p w:rsidR="00007B79" w:rsidRPr="00F50710" w:rsidRDefault="00007B79" w:rsidP="00007B79">
            <w:pPr>
              <w:ind w:left="-21" w:right="-1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sz w:val="20"/>
                <w:szCs w:val="20"/>
              </w:rPr>
              <w:t>622</w:t>
            </w:r>
          </w:p>
        </w:tc>
        <w:tc>
          <w:tcPr>
            <w:tcW w:w="2389" w:type="dxa"/>
            <w:shd w:val="clear" w:color="auto" w:fill="DEEAF6" w:themeFill="accent1" w:themeFillTint="33"/>
          </w:tcPr>
          <w:p w:rsidR="00007B79" w:rsidRDefault="00007B79" w:rsidP="00007B79">
            <w:pPr>
              <w:ind w:left="-21" w:right="-1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  <w:p w:rsidR="00007B79" w:rsidRPr="00F50710" w:rsidRDefault="00007B79" w:rsidP="00007B79">
            <w:pPr>
              <w:ind w:left="-21" w:right="-1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«2» в №</w:t>
            </w:r>
            <w:r w:rsidRPr="00F50710">
              <w:rPr>
                <w:rFonts w:ascii="Times New Roman" w:hAnsi="Times New Roman" w:cs="Times New Roman"/>
                <w:sz w:val="20"/>
                <w:szCs w:val="20"/>
              </w:rPr>
              <w:t>6,8,11,13,14,15,16,19)</w:t>
            </w:r>
          </w:p>
        </w:tc>
        <w:tc>
          <w:tcPr>
            <w:tcW w:w="623" w:type="dxa"/>
            <w:shd w:val="clear" w:color="auto" w:fill="DEEAF6" w:themeFill="accent1" w:themeFillTint="33"/>
          </w:tcPr>
          <w:p w:rsidR="00007B79" w:rsidRPr="00F50710" w:rsidRDefault="00007B79" w:rsidP="00007B79">
            <w:pPr>
              <w:ind w:left="-21" w:right="-1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</w:t>
            </w:r>
          </w:p>
        </w:tc>
        <w:tc>
          <w:tcPr>
            <w:tcW w:w="623" w:type="dxa"/>
            <w:shd w:val="clear" w:color="auto" w:fill="DEEAF6" w:themeFill="accent1" w:themeFillTint="33"/>
          </w:tcPr>
          <w:p w:rsidR="00007B79" w:rsidRPr="00F50710" w:rsidRDefault="00007B79" w:rsidP="00007B79">
            <w:pPr>
              <w:ind w:left="-21" w:right="-1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</w:t>
            </w:r>
          </w:p>
        </w:tc>
        <w:tc>
          <w:tcPr>
            <w:tcW w:w="623" w:type="dxa"/>
            <w:shd w:val="clear" w:color="auto" w:fill="DEEAF6" w:themeFill="accent1" w:themeFillTint="33"/>
          </w:tcPr>
          <w:p w:rsidR="00007B79" w:rsidRPr="00F50710" w:rsidRDefault="00007B79" w:rsidP="00007B79">
            <w:pPr>
              <w:ind w:left="-21" w:right="-1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262</w:t>
            </w:r>
          </w:p>
        </w:tc>
        <w:tc>
          <w:tcPr>
            <w:tcW w:w="1794" w:type="dxa"/>
            <w:shd w:val="clear" w:color="auto" w:fill="DEEAF6" w:themeFill="accent1" w:themeFillTint="33"/>
          </w:tcPr>
          <w:p w:rsidR="00007B79" w:rsidRPr="00F50710" w:rsidRDefault="00007B79" w:rsidP="00007B79">
            <w:pPr>
              <w:ind w:left="-21" w:right="-1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sz w:val="20"/>
                <w:szCs w:val="20"/>
              </w:rPr>
              <w:t>Низкие результаты</w:t>
            </w:r>
          </w:p>
          <w:p w:rsidR="00007B79" w:rsidRPr="00F50710" w:rsidRDefault="00007B79" w:rsidP="00007B79">
            <w:pPr>
              <w:ind w:left="-21" w:right="-1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sz w:val="20"/>
                <w:szCs w:val="20"/>
              </w:rPr>
              <w:t xml:space="preserve"> № 7,8,10,12,13,16</w:t>
            </w:r>
          </w:p>
        </w:tc>
      </w:tr>
      <w:tr w:rsidR="00007B79" w:rsidRPr="00F50710" w:rsidTr="009306F5">
        <w:trPr>
          <w:jc w:val="center"/>
        </w:trPr>
        <w:tc>
          <w:tcPr>
            <w:tcW w:w="994" w:type="dxa"/>
            <w:vMerge/>
            <w:textDirection w:val="btLr"/>
          </w:tcPr>
          <w:p w:rsidR="00007B79" w:rsidRPr="00F50710" w:rsidRDefault="00007B79" w:rsidP="007D76AF">
            <w:pPr>
              <w:ind w:left="-21" w:right="-12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9" w:type="dxa"/>
            <w:vMerge/>
            <w:shd w:val="clear" w:color="auto" w:fill="DEEAF6" w:themeFill="accent1" w:themeFillTint="33"/>
          </w:tcPr>
          <w:p w:rsidR="00007B79" w:rsidRPr="00F50710" w:rsidRDefault="00007B79" w:rsidP="007D76AF">
            <w:pPr>
              <w:ind w:left="-21" w:right="-12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DEEAF6" w:themeFill="accent1" w:themeFillTint="33"/>
          </w:tcPr>
          <w:p w:rsidR="00007B79" w:rsidRPr="00F50710" w:rsidRDefault="00007B79" w:rsidP="00FB10B8">
            <w:pPr>
              <w:ind w:left="-21" w:right="-1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389" w:type="dxa"/>
            <w:shd w:val="clear" w:color="auto" w:fill="DEEAF6" w:themeFill="accent1" w:themeFillTint="33"/>
          </w:tcPr>
          <w:p w:rsidR="00007B79" w:rsidRPr="00F50710" w:rsidRDefault="00007B79" w:rsidP="00FB10B8">
            <w:pPr>
              <w:ind w:left="-21" w:right="-1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623" w:type="dxa"/>
            <w:shd w:val="clear" w:color="auto" w:fill="DEEAF6" w:themeFill="accent1" w:themeFillTint="33"/>
          </w:tcPr>
          <w:p w:rsidR="00007B79" w:rsidRPr="00F50710" w:rsidRDefault="00007B79" w:rsidP="007D76AF">
            <w:pPr>
              <w:ind w:left="-21" w:right="-121"/>
              <w:rPr>
                <w:rFonts w:ascii="Times New Roman" w:hAnsi="Times New Roman" w:cs="Times New Roman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sz w:val="20"/>
                <w:szCs w:val="20"/>
              </w:rPr>
              <w:t>25.1</w:t>
            </w:r>
          </w:p>
        </w:tc>
        <w:tc>
          <w:tcPr>
            <w:tcW w:w="623" w:type="dxa"/>
            <w:shd w:val="clear" w:color="auto" w:fill="DEEAF6" w:themeFill="accent1" w:themeFillTint="33"/>
          </w:tcPr>
          <w:p w:rsidR="00007B79" w:rsidRPr="00F50710" w:rsidRDefault="00007B79" w:rsidP="007D76AF">
            <w:pPr>
              <w:ind w:left="-21" w:right="-121"/>
              <w:rPr>
                <w:rFonts w:ascii="Times New Roman" w:hAnsi="Times New Roman" w:cs="Times New Roman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sz w:val="20"/>
                <w:szCs w:val="20"/>
              </w:rPr>
              <w:t>31.4</w:t>
            </w:r>
          </w:p>
        </w:tc>
        <w:tc>
          <w:tcPr>
            <w:tcW w:w="623" w:type="dxa"/>
            <w:shd w:val="clear" w:color="auto" w:fill="DEEAF6" w:themeFill="accent1" w:themeFillTint="33"/>
          </w:tcPr>
          <w:p w:rsidR="00007B79" w:rsidRPr="00F50710" w:rsidRDefault="00007B79" w:rsidP="007D76AF">
            <w:pPr>
              <w:ind w:left="-21" w:right="-121"/>
              <w:rPr>
                <w:rFonts w:ascii="Times New Roman" w:hAnsi="Times New Roman" w:cs="Times New Roman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sz w:val="20"/>
                <w:szCs w:val="20"/>
              </w:rPr>
              <w:t>42.1</w:t>
            </w:r>
          </w:p>
        </w:tc>
        <w:tc>
          <w:tcPr>
            <w:tcW w:w="1794" w:type="dxa"/>
            <w:shd w:val="clear" w:color="auto" w:fill="DEEAF6" w:themeFill="accent1" w:themeFillTint="33"/>
          </w:tcPr>
          <w:p w:rsidR="00007B79" w:rsidRPr="00F50710" w:rsidRDefault="00007B79" w:rsidP="007D76AF">
            <w:pPr>
              <w:ind w:left="-21" w:right="-1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7B79" w:rsidRPr="00F50710" w:rsidTr="009306F5">
        <w:trPr>
          <w:jc w:val="center"/>
        </w:trPr>
        <w:tc>
          <w:tcPr>
            <w:tcW w:w="994" w:type="dxa"/>
            <w:vMerge/>
          </w:tcPr>
          <w:p w:rsidR="00007B79" w:rsidRPr="00F50710" w:rsidRDefault="00007B79" w:rsidP="007D76AF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-21" w:right="-121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799" w:type="dxa"/>
          </w:tcPr>
          <w:p w:rsidR="00007B79" w:rsidRPr="00F50710" w:rsidRDefault="00007B79" w:rsidP="007D76AF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-21" w:right="-12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Краснодарский край</w:t>
            </w:r>
          </w:p>
        </w:tc>
        <w:tc>
          <w:tcPr>
            <w:tcW w:w="931" w:type="dxa"/>
            <w:vAlign w:val="center"/>
          </w:tcPr>
          <w:p w:rsidR="00007B79" w:rsidRPr="00F50710" w:rsidRDefault="00007B79" w:rsidP="00FB10B8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-21" w:right="-12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61336</w:t>
            </w:r>
          </w:p>
        </w:tc>
        <w:tc>
          <w:tcPr>
            <w:tcW w:w="2389" w:type="dxa"/>
            <w:vAlign w:val="center"/>
          </w:tcPr>
          <w:p w:rsidR="00007B79" w:rsidRPr="00F50710" w:rsidRDefault="00007B79" w:rsidP="007D76AF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-21" w:right="-12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623" w:type="dxa"/>
            <w:vAlign w:val="center"/>
          </w:tcPr>
          <w:p w:rsidR="00007B79" w:rsidRPr="00F50710" w:rsidRDefault="00007B79" w:rsidP="007D76AF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-21" w:right="-12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20.4</w:t>
            </w:r>
          </w:p>
        </w:tc>
        <w:tc>
          <w:tcPr>
            <w:tcW w:w="623" w:type="dxa"/>
            <w:vAlign w:val="center"/>
          </w:tcPr>
          <w:p w:rsidR="00007B79" w:rsidRPr="00F50710" w:rsidRDefault="00007B79" w:rsidP="007D76AF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-21" w:right="-121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29.9</w:t>
            </w:r>
          </w:p>
        </w:tc>
        <w:tc>
          <w:tcPr>
            <w:tcW w:w="623" w:type="dxa"/>
            <w:vAlign w:val="center"/>
          </w:tcPr>
          <w:p w:rsidR="00007B79" w:rsidRPr="00F50710" w:rsidRDefault="00007B79" w:rsidP="007D76AF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-21" w:right="-121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47.4</w:t>
            </w:r>
          </w:p>
        </w:tc>
        <w:tc>
          <w:tcPr>
            <w:tcW w:w="1794" w:type="dxa"/>
          </w:tcPr>
          <w:p w:rsidR="00007B79" w:rsidRPr="00F50710" w:rsidRDefault="00007B79" w:rsidP="007D76AF">
            <w:pPr>
              <w:ind w:left="-21" w:right="-1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7B79" w:rsidRPr="00F50710" w:rsidTr="009306F5">
        <w:trPr>
          <w:jc w:val="center"/>
        </w:trPr>
        <w:tc>
          <w:tcPr>
            <w:tcW w:w="994" w:type="dxa"/>
            <w:vMerge/>
          </w:tcPr>
          <w:p w:rsidR="00007B79" w:rsidRPr="00F50710" w:rsidRDefault="00007B79" w:rsidP="007D76AF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-21" w:right="-121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799" w:type="dxa"/>
            <w:vAlign w:val="center"/>
          </w:tcPr>
          <w:p w:rsidR="00007B79" w:rsidRPr="00F50710" w:rsidRDefault="00007B79" w:rsidP="007D76AF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-21" w:right="-12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Вся выборка</w:t>
            </w:r>
          </w:p>
        </w:tc>
        <w:tc>
          <w:tcPr>
            <w:tcW w:w="931" w:type="dxa"/>
            <w:vAlign w:val="center"/>
          </w:tcPr>
          <w:p w:rsidR="00007B79" w:rsidRPr="00F50710" w:rsidRDefault="00007B79" w:rsidP="00FB10B8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-21" w:right="-12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1460995</w:t>
            </w:r>
          </w:p>
        </w:tc>
        <w:tc>
          <w:tcPr>
            <w:tcW w:w="2389" w:type="dxa"/>
            <w:vAlign w:val="center"/>
          </w:tcPr>
          <w:p w:rsidR="00007B79" w:rsidRPr="00F50710" w:rsidRDefault="00007B79" w:rsidP="007D76AF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-21" w:right="-12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1.9</w:t>
            </w:r>
          </w:p>
        </w:tc>
        <w:tc>
          <w:tcPr>
            <w:tcW w:w="623" w:type="dxa"/>
            <w:vAlign w:val="center"/>
          </w:tcPr>
          <w:p w:rsidR="00007B79" w:rsidRPr="00F50710" w:rsidRDefault="00007B79" w:rsidP="007D76AF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-21" w:right="-12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623" w:type="dxa"/>
            <w:vAlign w:val="center"/>
          </w:tcPr>
          <w:p w:rsidR="00007B79" w:rsidRPr="00F50710" w:rsidRDefault="00007B79" w:rsidP="007D76AF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-21" w:right="-121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30.1</w:t>
            </w:r>
          </w:p>
        </w:tc>
        <w:tc>
          <w:tcPr>
            <w:tcW w:w="623" w:type="dxa"/>
            <w:vAlign w:val="center"/>
          </w:tcPr>
          <w:p w:rsidR="00007B79" w:rsidRPr="00F50710" w:rsidRDefault="00007B79" w:rsidP="007D76AF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-21" w:right="-121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48</w:t>
            </w:r>
          </w:p>
        </w:tc>
        <w:tc>
          <w:tcPr>
            <w:tcW w:w="1794" w:type="dxa"/>
          </w:tcPr>
          <w:p w:rsidR="00007B79" w:rsidRPr="00F50710" w:rsidRDefault="00007B79" w:rsidP="007D76AF">
            <w:pPr>
              <w:ind w:left="-21" w:right="-1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7B79" w:rsidRPr="00F50710" w:rsidTr="009306F5">
        <w:trPr>
          <w:jc w:val="center"/>
        </w:trPr>
        <w:tc>
          <w:tcPr>
            <w:tcW w:w="994" w:type="dxa"/>
            <w:vMerge w:val="restart"/>
            <w:textDirection w:val="btLr"/>
          </w:tcPr>
          <w:p w:rsidR="00007B79" w:rsidRPr="00F50710" w:rsidRDefault="00007B79" w:rsidP="007D76AF">
            <w:pPr>
              <w:ind w:left="-21" w:right="-121"/>
              <w:jc w:val="center"/>
              <w:rPr>
                <w:rFonts w:ascii="Times New Roman" w:hAnsi="Times New Roman" w:cs="Times New Roman"/>
              </w:rPr>
            </w:pPr>
            <w:r w:rsidRPr="00F50710">
              <w:rPr>
                <w:rFonts w:ascii="Times New Roman" w:hAnsi="Times New Roman" w:cs="Times New Roman"/>
              </w:rPr>
              <w:t xml:space="preserve">5 класс </w:t>
            </w:r>
          </w:p>
          <w:p w:rsidR="00007B79" w:rsidRPr="00F50710" w:rsidRDefault="00007B79" w:rsidP="007D76AF">
            <w:pPr>
              <w:ind w:left="-21" w:right="-121"/>
              <w:jc w:val="center"/>
              <w:rPr>
                <w:rFonts w:ascii="Times New Roman" w:hAnsi="Times New Roman" w:cs="Times New Roman"/>
              </w:rPr>
            </w:pPr>
            <w:r w:rsidRPr="00F50710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1799" w:type="dxa"/>
            <w:vMerge w:val="restart"/>
            <w:shd w:val="clear" w:color="auto" w:fill="DEEAF6" w:themeFill="accent1" w:themeFillTint="33"/>
          </w:tcPr>
          <w:p w:rsidR="00007B79" w:rsidRPr="00F50710" w:rsidRDefault="00007B79" w:rsidP="007D76AF">
            <w:pPr>
              <w:ind w:left="-21" w:right="-121"/>
              <w:rPr>
                <w:rFonts w:ascii="Times New Roman" w:hAnsi="Times New Roman" w:cs="Times New Roman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sz w:val="20"/>
                <w:szCs w:val="20"/>
              </w:rPr>
              <w:t>Павловский район</w:t>
            </w:r>
          </w:p>
        </w:tc>
        <w:tc>
          <w:tcPr>
            <w:tcW w:w="931" w:type="dxa"/>
            <w:shd w:val="clear" w:color="auto" w:fill="DEEAF6" w:themeFill="accent1" w:themeFillTint="33"/>
            <w:vAlign w:val="center"/>
          </w:tcPr>
          <w:p w:rsidR="00007B79" w:rsidRPr="00F50710" w:rsidRDefault="00007B79" w:rsidP="00FB10B8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547</w:t>
            </w:r>
          </w:p>
        </w:tc>
        <w:tc>
          <w:tcPr>
            <w:tcW w:w="2389" w:type="dxa"/>
            <w:shd w:val="clear" w:color="auto" w:fill="DEEAF6" w:themeFill="accent1" w:themeFillTint="33"/>
            <w:vAlign w:val="center"/>
          </w:tcPr>
          <w:p w:rsidR="00007B79" w:rsidRDefault="00007B79" w:rsidP="007D76AF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</w:t>
            </w:r>
          </w:p>
          <w:p w:rsidR="00007B79" w:rsidRPr="00F50710" w:rsidRDefault="00007B79" w:rsidP="007D76AF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«2» </w:t>
            </w: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 всех ОО, кроме №8,14,17,21)</w:t>
            </w:r>
          </w:p>
        </w:tc>
        <w:tc>
          <w:tcPr>
            <w:tcW w:w="623" w:type="dxa"/>
            <w:shd w:val="clear" w:color="auto" w:fill="DEEAF6" w:themeFill="accent1" w:themeFillTint="33"/>
          </w:tcPr>
          <w:p w:rsidR="00007B79" w:rsidRPr="00F50710" w:rsidRDefault="00007B79" w:rsidP="00007B79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623" w:type="dxa"/>
            <w:shd w:val="clear" w:color="auto" w:fill="DEEAF6" w:themeFill="accent1" w:themeFillTint="33"/>
          </w:tcPr>
          <w:p w:rsidR="00007B79" w:rsidRPr="00F50710" w:rsidRDefault="00007B79" w:rsidP="00007B79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209</w:t>
            </w:r>
          </w:p>
        </w:tc>
        <w:tc>
          <w:tcPr>
            <w:tcW w:w="623" w:type="dxa"/>
            <w:shd w:val="clear" w:color="auto" w:fill="DEEAF6" w:themeFill="accent1" w:themeFillTint="33"/>
          </w:tcPr>
          <w:p w:rsidR="00007B79" w:rsidRPr="00F50710" w:rsidRDefault="00007B79" w:rsidP="00007B79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1794" w:type="dxa"/>
            <w:shd w:val="clear" w:color="auto" w:fill="DEEAF6" w:themeFill="accent1" w:themeFillTint="33"/>
          </w:tcPr>
          <w:p w:rsidR="00007B79" w:rsidRPr="00F50710" w:rsidRDefault="00007B79" w:rsidP="00007B79">
            <w:pPr>
              <w:ind w:left="-21" w:right="-1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sz w:val="20"/>
                <w:szCs w:val="20"/>
              </w:rPr>
              <w:t>Низкие результаты</w:t>
            </w:r>
          </w:p>
          <w:p w:rsidR="00007B79" w:rsidRPr="00F50710" w:rsidRDefault="00007B79" w:rsidP="00007B79">
            <w:pPr>
              <w:ind w:left="-21" w:right="-1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sz w:val="20"/>
                <w:szCs w:val="20"/>
              </w:rPr>
              <w:t xml:space="preserve"> № 10, 13</w:t>
            </w:r>
          </w:p>
        </w:tc>
      </w:tr>
      <w:tr w:rsidR="00007B79" w:rsidRPr="00F50710" w:rsidTr="009306F5">
        <w:trPr>
          <w:jc w:val="center"/>
        </w:trPr>
        <w:tc>
          <w:tcPr>
            <w:tcW w:w="994" w:type="dxa"/>
            <w:vMerge/>
            <w:textDirection w:val="btLr"/>
          </w:tcPr>
          <w:p w:rsidR="00007B79" w:rsidRPr="00F50710" w:rsidRDefault="00007B79" w:rsidP="007D76AF">
            <w:pPr>
              <w:ind w:left="-21" w:right="-12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9" w:type="dxa"/>
            <w:vMerge/>
            <w:shd w:val="clear" w:color="auto" w:fill="DEEAF6" w:themeFill="accent1" w:themeFillTint="33"/>
          </w:tcPr>
          <w:p w:rsidR="00007B79" w:rsidRPr="00F50710" w:rsidRDefault="00007B79" w:rsidP="007D76AF">
            <w:pPr>
              <w:ind w:left="-21" w:right="-12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DEEAF6" w:themeFill="accent1" w:themeFillTint="33"/>
            <w:vAlign w:val="center"/>
          </w:tcPr>
          <w:p w:rsidR="00007B79" w:rsidRPr="00F50710" w:rsidRDefault="00007B79" w:rsidP="00FB10B8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2389" w:type="dxa"/>
            <w:shd w:val="clear" w:color="auto" w:fill="DEEAF6" w:themeFill="accent1" w:themeFillTint="33"/>
            <w:vAlign w:val="center"/>
          </w:tcPr>
          <w:p w:rsidR="00007B79" w:rsidRPr="00F50710" w:rsidRDefault="00007B79" w:rsidP="00007B79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13.5 </w:t>
            </w:r>
          </w:p>
        </w:tc>
        <w:tc>
          <w:tcPr>
            <w:tcW w:w="623" w:type="dxa"/>
            <w:shd w:val="clear" w:color="auto" w:fill="DEEAF6" w:themeFill="accent1" w:themeFillTint="33"/>
            <w:vAlign w:val="center"/>
          </w:tcPr>
          <w:p w:rsidR="00007B79" w:rsidRPr="00F50710" w:rsidRDefault="00007B79" w:rsidP="007D76AF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36.6</w:t>
            </w:r>
          </w:p>
        </w:tc>
        <w:tc>
          <w:tcPr>
            <w:tcW w:w="623" w:type="dxa"/>
            <w:shd w:val="clear" w:color="auto" w:fill="DEEAF6" w:themeFill="accent1" w:themeFillTint="33"/>
            <w:vAlign w:val="center"/>
          </w:tcPr>
          <w:p w:rsidR="00007B79" w:rsidRPr="00F50710" w:rsidRDefault="00007B79" w:rsidP="007D76AF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38.2</w:t>
            </w:r>
          </w:p>
        </w:tc>
        <w:tc>
          <w:tcPr>
            <w:tcW w:w="623" w:type="dxa"/>
            <w:shd w:val="clear" w:color="auto" w:fill="DEEAF6" w:themeFill="accent1" w:themeFillTint="33"/>
            <w:vAlign w:val="center"/>
          </w:tcPr>
          <w:p w:rsidR="00007B79" w:rsidRPr="00F50710" w:rsidRDefault="00007B79" w:rsidP="007D76AF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11.7</w:t>
            </w:r>
          </w:p>
        </w:tc>
        <w:tc>
          <w:tcPr>
            <w:tcW w:w="1794" w:type="dxa"/>
            <w:shd w:val="clear" w:color="auto" w:fill="DEEAF6" w:themeFill="accent1" w:themeFillTint="33"/>
          </w:tcPr>
          <w:p w:rsidR="00007B79" w:rsidRPr="00F50710" w:rsidRDefault="00007B79" w:rsidP="00FB10B8">
            <w:pPr>
              <w:ind w:left="-21" w:right="-1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7B79" w:rsidRPr="00F50710" w:rsidTr="009306F5">
        <w:trPr>
          <w:jc w:val="center"/>
        </w:trPr>
        <w:tc>
          <w:tcPr>
            <w:tcW w:w="994" w:type="dxa"/>
            <w:vMerge/>
          </w:tcPr>
          <w:p w:rsidR="00007B79" w:rsidRPr="00F50710" w:rsidRDefault="00007B79" w:rsidP="00FB10B8">
            <w:pPr>
              <w:ind w:left="-21" w:right="-12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9" w:type="dxa"/>
          </w:tcPr>
          <w:p w:rsidR="00007B79" w:rsidRPr="00F50710" w:rsidRDefault="00007B79" w:rsidP="00FB10B8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-21" w:right="-12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Краснодарский край</w:t>
            </w:r>
          </w:p>
        </w:tc>
        <w:tc>
          <w:tcPr>
            <w:tcW w:w="931" w:type="dxa"/>
            <w:vAlign w:val="center"/>
          </w:tcPr>
          <w:p w:rsidR="00007B79" w:rsidRPr="00F50710" w:rsidRDefault="00007B79" w:rsidP="00FB10B8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55401</w:t>
            </w:r>
          </w:p>
        </w:tc>
        <w:tc>
          <w:tcPr>
            <w:tcW w:w="2389" w:type="dxa"/>
            <w:vAlign w:val="center"/>
          </w:tcPr>
          <w:p w:rsidR="00007B79" w:rsidRPr="00F50710" w:rsidRDefault="00007B79" w:rsidP="00FB10B8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17.5</w:t>
            </w:r>
          </w:p>
        </w:tc>
        <w:tc>
          <w:tcPr>
            <w:tcW w:w="623" w:type="dxa"/>
            <w:vAlign w:val="center"/>
          </w:tcPr>
          <w:p w:rsidR="00007B79" w:rsidRPr="00F50710" w:rsidRDefault="00007B79" w:rsidP="00FB10B8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39.8</w:t>
            </w:r>
          </w:p>
        </w:tc>
        <w:tc>
          <w:tcPr>
            <w:tcW w:w="623" w:type="dxa"/>
            <w:vAlign w:val="center"/>
          </w:tcPr>
          <w:p w:rsidR="00007B79" w:rsidRPr="00F50710" w:rsidRDefault="00007B79" w:rsidP="00FB10B8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31.1</w:t>
            </w:r>
          </w:p>
        </w:tc>
        <w:tc>
          <w:tcPr>
            <w:tcW w:w="623" w:type="dxa"/>
            <w:vAlign w:val="center"/>
          </w:tcPr>
          <w:p w:rsidR="00007B79" w:rsidRPr="00F50710" w:rsidRDefault="00007B79" w:rsidP="00FB10B8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11.5</w:t>
            </w:r>
          </w:p>
        </w:tc>
        <w:tc>
          <w:tcPr>
            <w:tcW w:w="1794" w:type="dxa"/>
          </w:tcPr>
          <w:p w:rsidR="00007B79" w:rsidRPr="00F50710" w:rsidRDefault="00007B79" w:rsidP="00FB10B8">
            <w:pPr>
              <w:ind w:left="-21" w:right="-1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7B79" w:rsidRPr="00F50710" w:rsidTr="009306F5">
        <w:trPr>
          <w:jc w:val="center"/>
        </w:trPr>
        <w:tc>
          <w:tcPr>
            <w:tcW w:w="994" w:type="dxa"/>
            <w:vMerge/>
          </w:tcPr>
          <w:p w:rsidR="00007B79" w:rsidRPr="00F50710" w:rsidRDefault="00007B79" w:rsidP="00FB10B8">
            <w:pPr>
              <w:ind w:left="-21" w:right="-12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9" w:type="dxa"/>
            <w:vAlign w:val="center"/>
          </w:tcPr>
          <w:p w:rsidR="00007B79" w:rsidRPr="00F50710" w:rsidRDefault="00007B79" w:rsidP="00FB10B8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Вся выборка</w:t>
            </w:r>
          </w:p>
        </w:tc>
        <w:tc>
          <w:tcPr>
            <w:tcW w:w="931" w:type="dxa"/>
            <w:vAlign w:val="center"/>
          </w:tcPr>
          <w:p w:rsidR="00007B79" w:rsidRPr="00F50710" w:rsidRDefault="00007B79" w:rsidP="00FB10B8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1296774</w:t>
            </w:r>
          </w:p>
        </w:tc>
        <w:tc>
          <w:tcPr>
            <w:tcW w:w="2389" w:type="dxa"/>
            <w:vAlign w:val="center"/>
          </w:tcPr>
          <w:p w:rsidR="00007B79" w:rsidRPr="00F50710" w:rsidRDefault="00007B79" w:rsidP="00FB10B8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13.6</w:t>
            </w:r>
          </w:p>
        </w:tc>
        <w:tc>
          <w:tcPr>
            <w:tcW w:w="623" w:type="dxa"/>
            <w:vAlign w:val="center"/>
          </w:tcPr>
          <w:p w:rsidR="00007B79" w:rsidRPr="00F50710" w:rsidRDefault="00007B79" w:rsidP="00FB10B8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37.5</w:t>
            </w:r>
          </w:p>
        </w:tc>
        <w:tc>
          <w:tcPr>
            <w:tcW w:w="623" w:type="dxa"/>
            <w:vAlign w:val="center"/>
          </w:tcPr>
          <w:p w:rsidR="00007B79" w:rsidRPr="00F50710" w:rsidRDefault="00007B79" w:rsidP="00FB10B8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33.1</w:t>
            </w:r>
          </w:p>
        </w:tc>
        <w:tc>
          <w:tcPr>
            <w:tcW w:w="623" w:type="dxa"/>
            <w:vAlign w:val="center"/>
          </w:tcPr>
          <w:p w:rsidR="00007B79" w:rsidRPr="00F50710" w:rsidRDefault="00007B79" w:rsidP="00FB10B8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15.8</w:t>
            </w:r>
          </w:p>
        </w:tc>
        <w:tc>
          <w:tcPr>
            <w:tcW w:w="1794" w:type="dxa"/>
          </w:tcPr>
          <w:p w:rsidR="00007B79" w:rsidRPr="00F50710" w:rsidRDefault="00007B79" w:rsidP="00FB10B8">
            <w:pPr>
              <w:ind w:left="-21" w:right="-1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7B79" w:rsidRPr="00F50710" w:rsidTr="009306F5">
        <w:trPr>
          <w:jc w:val="center"/>
        </w:trPr>
        <w:tc>
          <w:tcPr>
            <w:tcW w:w="994" w:type="dxa"/>
            <w:vMerge w:val="restart"/>
            <w:textDirection w:val="btLr"/>
          </w:tcPr>
          <w:p w:rsidR="00007B79" w:rsidRPr="00F50710" w:rsidRDefault="00007B79" w:rsidP="00FB10B8">
            <w:pPr>
              <w:ind w:left="-21" w:right="-121"/>
              <w:jc w:val="center"/>
              <w:rPr>
                <w:rFonts w:ascii="Times New Roman" w:hAnsi="Times New Roman" w:cs="Times New Roman"/>
              </w:rPr>
            </w:pPr>
            <w:r w:rsidRPr="00F50710">
              <w:rPr>
                <w:rFonts w:ascii="Times New Roman" w:hAnsi="Times New Roman" w:cs="Times New Roman"/>
              </w:rPr>
              <w:t xml:space="preserve">6 класс </w:t>
            </w:r>
          </w:p>
          <w:p w:rsidR="00007B79" w:rsidRPr="00F50710" w:rsidRDefault="00007B79" w:rsidP="00FB10B8">
            <w:pPr>
              <w:ind w:left="-21" w:right="-121"/>
              <w:jc w:val="center"/>
              <w:rPr>
                <w:rFonts w:ascii="Times New Roman" w:hAnsi="Times New Roman" w:cs="Times New Roman"/>
              </w:rPr>
            </w:pPr>
            <w:r w:rsidRPr="00F50710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1799" w:type="dxa"/>
            <w:vMerge w:val="restart"/>
            <w:shd w:val="clear" w:color="auto" w:fill="DEEAF6" w:themeFill="accent1" w:themeFillTint="33"/>
          </w:tcPr>
          <w:p w:rsidR="00007B79" w:rsidRPr="00F50710" w:rsidRDefault="00007B79" w:rsidP="00FB10B8">
            <w:pPr>
              <w:ind w:left="-21" w:right="-121"/>
              <w:rPr>
                <w:rFonts w:ascii="Times New Roman" w:hAnsi="Times New Roman" w:cs="Times New Roman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sz w:val="20"/>
                <w:szCs w:val="20"/>
              </w:rPr>
              <w:t>Павловский район</w:t>
            </w:r>
          </w:p>
        </w:tc>
        <w:tc>
          <w:tcPr>
            <w:tcW w:w="931" w:type="dxa"/>
            <w:shd w:val="clear" w:color="auto" w:fill="DEEAF6" w:themeFill="accent1" w:themeFillTint="33"/>
            <w:vAlign w:val="center"/>
          </w:tcPr>
          <w:p w:rsidR="00007B79" w:rsidRPr="00F50710" w:rsidRDefault="00007B79" w:rsidP="00FB10B8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626</w:t>
            </w:r>
          </w:p>
        </w:tc>
        <w:tc>
          <w:tcPr>
            <w:tcW w:w="2389" w:type="dxa"/>
            <w:shd w:val="clear" w:color="auto" w:fill="DEEAF6" w:themeFill="accent1" w:themeFillTint="33"/>
            <w:vAlign w:val="center"/>
          </w:tcPr>
          <w:p w:rsidR="009306F5" w:rsidRDefault="009306F5" w:rsidP="00FB10B8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</w:p>
          <w:p w:rsidR="00007B79" w:rsidRPr="00F50710" w:rsidRDefault="009306F5" w:rsidP="00FB10B8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«2» </w:t>
            </w: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 всех ОО, кроме №4,8,14,16,17,18)</w:t>
            </w:r>
          </w:p>
        </w:tc>
        <w:tc>
          <w:tcPr>
            <w:tcW w:w="623" w:type="dxa"/>
            <w:shd w:val="clear" w:color="auto" w:fill="DEEAF6" w:themeFill="accent1" w:themeFillTint="33"/>
          </w:tcPr>
          <w:p w:rsidR="00007B79" w:rsidRPr="00F50710" w:rsidRDefault="009306F5" w:rsidP="009306F5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291</w:t>
            </w:r>
          </w:p>
        </w:tc>
        <w:tc>
          <w:tcPr>
            <w:tcW w:w="623" w:type="dxa"/>
            <w:shd w:val="clear" w:color="auto" w:fill="DEEAF6" w:themeFill="accent1" w:themeFillTint="33"/>
          </w:tcPr>
          <w:p w:rsidR="00007B79" w:rsidRPr="00F50710" w:rsidRDefault="009306F5" w:rsidP="009306F5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199</w:t>
            </w:r>
          </w:p>
        </w:tc>
        <w:tc>
          <w:tcPr>
            <w:tcW w:w="623" w:type="dxa"/>
            <w:shd w:val="clear" w:color="auto" w:fill="DEEAF6" w:themeFill="accent1" w:themeFillTint="33"/>
          </w:tcPr>
          <w:p w:rsidR="00007B79" w:rsidRPr="00F50710" w:rsidRDefault="009306F5" w:rsidP="009306F5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794" w:type="dxa"/>
            <w:shd w:val="clear" w:color="auto" w:fill="DEEAF6" w:themeFill="accent1" w:themeFillTint="33"/>
          </w:tcPr>
          <w:p w:rsidR="009306F5" w:rsidRPr="00F50710" w:rsidRDefault="009306F5" w:rsidP="009306F5">
            <w:pPr>
              <w:ind w:left="-21" w:right="-1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sz w:val="20"/>
                <w:szCs w:val="20"/>
              </w:rPr>
              <w:t>Низкие результаты</w:t>
            </w:r>
          </w:p>
          <w:p w:rsidR="00007B79" w:rsidRPr="00F50710" w:rsidRDefault="009306F5" w:rsidP="009306F5">
            <w:pPr>
              <w:ind w:left="-21" w:right="-1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sz w:val="20"/>
                <w:szCs w:val="20"/>
              </w:rPr>
              <w:t xml:space="preserve"> № 11</w:t>
            </w:r>
          </w:p>
        </w:tc>
      </w:tr>
      <w:tr w:rsidR="00007B79" w:rsidRPr="00F50710" w:rsidTr="009306F5">
        <w:trPr>
          <w:jc w:val="center"/>
        </w:trPr>
        <w:tc>
          <w:tcPr>
            <w:tcW w:w="994" w:type="dxa"/>
            <w:vMerge/>
            <w:textDirection w:val="btLr"/>
          </w:tcPr>
          <w:p w:rsidR="00007B79" w:rsidRPr="00F50710" w:rsidRDefault="00007B79" w:rsidP="00FB10B8">
            <w:pPr>
              <w:ind w:left="-21" w:right="-12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9" w:type="dxa"/>
            <w:vMerge/>
            <w:shd w:val="clear" w:color="auto" w:fill="DEEAF6" w:themeFill="accent1" w:themeFillTint="33"/>
          </w:tcPr>
          <w:p w:rsidR="00007B79" w:rsidRPr="00F50710" w:rsidRDefault="00007B79" w:rsidP="00FB10B8">
            <w:pPr>
              <w:ind w:left="-21" w:right="-12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DEEAF6" w:themeFill="accent1" w:themeFillTint="33"/>
            <w:vAlign w:val="center"/>
          </w:tcPr>
          <w:p w:rsidR="00007B79" w:rsidRPr="00F50710" w:rsidRDefault="009306F5" w:rsidP="00FB10B8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2389" w:type="dxa"/>
            <w:shd w:val="clear" w:color="auto" w:fill="DEEAF6" w:themeFill="accent1" w:themeFillTint="33"/>
            <w:vAlign w:val="center"/>
          </w:tcPr>
          <w:p w:rsidR="00007B79" w:rsidRPr="00F50710" w:rsidRDefault="00007B79" w:rsidP="009306F5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12.5</w:t>
            </w:r>
            <w:r w:rsidR="009306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23" w:type="dxa"/>
            <w:shd w:val="clear" w:color="auto" w:fill="DEEAF6" w:themeFill="accent1" w:themeFillTint="33"/>
            <w:vAlign w:val="center"/>
          </w:tcPr>
          <w:p w:rsidR="00007B79" w:rsidRPr="00F50710" w:rsidRDefault="00007B79" w:rsidP="00FB10B8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46.5</w:t>
            </w:r>
          </w:p>
        </w:tc>
        <w:tc>
          <w:tcPr>
            <w:tcW w:w="623" w:type="dxa"/>
            <w:shd w:val="clear" w:color="auto" w:fill="DEEAF6" w:themeFill="accent1" w:themeFillTint="33"/>
            <w:vAlign w:val="center"/>
          </w:tcPr>
          <w:p w:rsidR="00007B79" w:rsidRPr="00F50710" w:rsidRDefault="00007B79" w:rsidP="00FB10B8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31.8</w:t>
            </w:r>
          </w:p>
        </w:tc>
        <w:tc>
          <w:tcPr>
            <w:tcW w:w="623" w:type="dxa"/>
            <w:shd w:val="clear" w:color="auto" w:fill="DEEAF6" w:themeFill="accent1" w:themeFillTint="33"/>
            <w:vAlign w:val="center"/>
          </w:tcPr>
          <w:p w:rsidR="00007B79" w:rsidRPr="00F50710" w:rsidRDefault="00007B79" w:rsidP="00FB10B8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9.3</w:t>
            </w:r>
          </w:p>
        </w:tc>
        <w:tc>
          <w:tcPr>
            <w:tcW w:w="1794" w:type="dxa"/>
            <w:shd w:val="clear" w:color="auto" w:fill="DEEAF6" w:themeFill="accent1" w:themeFillTint="33"/>
          </w:tcPr>
          <w:p w:rsidR="00007B79" w:rsidRPr="00F50710" w:rsidRDefault="00007B79" w:rsidP="00FB10B8">
            <w:pPr>
              <w:ind w:left="-21" w:right="-1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7B79" w:rsidRPr="00F50710" w:rsidTr="009306F5">
        <w:trPr>
          <w:jc w:val="center"/>
        </w:trPr>
        <w:tc>
          <w:tcPr>
            <w:tcW w:w="994" w:type="dxa"/>
            <w:vMerge/>
          </w:tcPr>
          <w:p w:rsidR="00007B79" w:rsidRPr="00F50710" w:rsidRDefault="00007B79" w:rsidP="00FB10B8">
            <w:pPr>
              <w:ind w:left="-21" w:right="-12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9" w:type="dxa"/>
          </w:tcPr>
          <w:p w:rsidR="00007B79" w:rsidRPr="00F50710" w:rsidRDefault="00007B79" w:rsidP="00FB10B8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-21" w:right="-12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Краснодарский край</w:t>
            </w:r>
          </w:p>
        </w:tc>
        <w:tc>
          <w:tcPr>
            <w:tcW w:w="931" w:type="dxa"/>
            <w:vAlign w:val="center"/>
          </w:tcPr>
          <w:p w:rsidR="00007B79" w:rsidRPr="00F50710" w:rsidRDefault="00007B79" w:rsidP="00FB10B8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53435</w:t>
            </w:r>
          </w:p>
        </w:tc>
        <w:tc>
          <w:tcPr>
            <w:tcW w:w="2389" w:type="dxa"/>
            <w:vAlign w:val="center"/>
          </w:tcPr>
          <w:p w:rsidR="00007B79" w:rsidRPr="00F50710" w:rsidRDefault="00007B79" w:rsidP="00FB10B8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19.3</w:t>
            </w:r>
          </w:p>
        </w:tc>
        <w:tc>
          <w:tcPr>
            <w:tcW w:w="623" w:type="dxa"/>
            <w:vAlign w:val="center"/>
          </w:tcPr>
          <w:p w:rsidR="00007B79" w:rsidRPr="00F50710" w:rsidRDefault="00007B79" w:rsidP="00FB10B8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47.6</w:t>
            </w:r>
          </w:p>
        </w:tc>
        <w:tc>
          <w:tcPr>
            <w:tcW w:w="623" w:type="dxa"/>
            <w:vAlign w:val="center"/>
          </w:tcPr>
          <w:p w:rsidR="00007B79" w:rsidRPr="00F50710" w:rsidRDefault="00007B79" w:rsidP="00FB10B8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27.4</w:t>
            </w:r>
          </w:p>
        </w:tc>
        <w:tc>
          <w:tcPr>
            <w:tcW w:w="623" w:type="dxa"/>
            <w:vAlign w:val="center"/>
          </w:tcPr>
          <w:p w:rsidR="00007B79" w:rsidRPr="00F50710" w:rsidRDefault="00007B79" w:rsidP="00FB10B8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5.7</w:t>
            </w:r>
          </w:p>
        </w:tc>
        <w:tc>
          <w:tcPr>
            <w:tcW w:w="1794" w:type="dxa"/>
          </w:tcPr>
          <w:p w:rsidR="00007B79" w:rsidRPr="00F50710" w:rsidRDefault="00007B79" w:rsidP="00FB10B8">
            <w:pPr>
              <w:ind w:left="-21" w:right="-1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7B79" w:rsidRPr="00F50710" w:rsidTr="009306F5">
        <w:trPr>
          <w:jc w:val="center"/>
        </w:trPr>
        <w:tc>
          <w:tcPr>
            <w:tcW w:w="994" w:type="dxa"/>
            <w:vMerge/>
          </w:tcPr>
          <w:p w:rsidR="00007B79" w:rsidRPr="00F50710" w:rsidRDefault="00007B79" w:rsidP="00FB10B8">
            <w:pPr>
              <w:ind w:left="-21" w:right="-12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9" w:type="dxa"/>
            <w:vAlign w:val="center"/>
          </w:tcPr>
          <w:p w:rsidR="00007B79" w:rsidRPr="00F50710" w:rsidRDefault="00007B79" w:rsidP="00FB10B8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-21" w:right="-12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Вся выборка</w:t>
            </w:r>
          </w:p>
        </w:tc>
        <w:tc>
          <w:tcPr>
            <w:tcW w:w="931" w:type="dxa"/>
            <w:vAlign w:val="center"/>
          </w:tcPr>
          <w:p w:rsidR="00007B79" w:rsidRPr="00F50710" w:rsidRDefault="00007B79" w:rsidP="00FB10B8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990665</w:t>
            </w:r>
          </w:p>
        </w:tc>
        <w:tc>
          <w:tcPr>
            <w:tcW w:w="2389" w:type="dxa"/>
            <w:vAlign w:val="center"/>
          </w:tcPr>
          <w:p w:rsidR="00007B79" w:rsidRPr="00F50710" w:rsidRDefault="00007B79" w:rsidP="00FB10B8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14.3</w:t>
            </w:r>
          </w:p>
        </w:tc>
        <w:tc>
          <w:tcPr>
            <w:tcW w:w="623" w:type="dxa"/>
            <w:vAlign w:val="center"/>
          </w:tcPr>
          <w:p w:rsidR="00007B79" w:rsidRPr="00F50710" w:rsidRDefault="00007B79" w:rsidP="00FB10B8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47.1</w:t>
            </w:r>
          </w:p>
        </w:tc>
        <w:tc>
          <w:tcPr>
            <w:tcW w:w="623" w:type="dxa"/>
            <w:vAlign w:val="center"/>
          </w:tcPr>
          <w:p w:rsidR="00007B79" w:rsidRPr="00F50710" w:rsidRDefault="00007B79" w:rsidP="00FB10B8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31.3</w:t>
            </w:r>
          </w:p>
        </w:tc>
        <w:tc>
          <w:tcPr>
            <w:tcW w:w="623" w:type="dxa"/>
            <w:vAlign w:val="center"/>
          </w:tcPr>
          <w:p w:rsidR="00007B79" w:rsidRPr="00F50710" w:rsidRDefault="00007B79" w:rsidP="00FB10B8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7.3</w:t>
            </w:r>
          </w:p>
        </w:tc>
        <w:tc>
          <w:tcPr>
            <w:tcW w:w="1794" w:type="dxa"/>
          </w:tcPr>
          <w:p w:rsidR="00007B79" w:rsidRPr="00F50710" w:rsidRDefault="00007B79" w:rsidP="00FB10B8">
            <w:pPr>
              <w:ind w:left="-21" w:right="-1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06F5" w:rsidRPr="00F50710" w:rsidTr="009306F5">
        <w:trPr>
          <w:jc w:val="center"/>
        </w:trPr>
        <w:tc>
          <w:tcPr>
            <w:tcW w:w="994" w:type="dxa"/>
            <w:vMerge w:val="restart"/>
            <w:textDirection w:val="btLr"/>
          </w:tcPr>
          <w:p w:rsidR="009306F5" w:rsidRPr="00F50710" w:rsidRDefault="009306F5" w:rsidP="00FB10B8">
            <w:pPr>
              <w:ind w:left="-21" w:right="-121"/>
              <w:jc w:val="center"/>
              <w:rPr>
                <w:rFonts w:ascii="Times New Roman" w:hAnsi="Times New Roman" w:cs="Times New Roman"/>
              </w:rPr>
            </w:pPr>
            <w:r w:rsidRPr="00F50710">
              <w:rPr>
                <w:rFonts w:ascii="Times New Roman" w:hAnsi="Times New Roman" w:cs="Times New Roman"/>
              </w:rPr>
              <w:t>4 класс</w:t>
            </w:r>
          </w:p>
          <w:p w:rsidR="009306F5" w:rsidRPr="00F50710" w:rsidRDefault="009306F5" w:rsidP="00FB10B8">
            <w:pPr>
              <w:ind w:left="-21" w:right="-121"/>
              <w:jc w:val="center"/>
              <w:rPr>
                <w:rFonts w:ascii="Times New Roman" w:hAnsi="Times New Roman" w:cs="Times New Roman"/>
              </w:rPr>
            </w:pPr>
            <w:r w:rsidRPr="00F50710">
              <w:rPr>
                <w:rFonts w:ascii="Times New Roman" w:hAnsi="Times New Roman" w:cs="Times New Roman"/>
              </w:rPr>
              <w:t>русский</w:t>
            </w:r>
          </w:p>
        </w:tc>
        <w:tc>
          <w:tcPr>
            <w:tcW w:w="1799" w:type="dxa"/>
            <w:vMerge w:val="restart"/>
            <w:shd w:val="clear" w:color="auto" w:fill="FFF2CC" w:themeFill="accent4" w:themeFillTint="33"/>
          </w:tcPr>
          <w:p w:rsidR="009306F5" w:rsidRPr="00F50710" w:rsidRDefault="009306F5" w:rsidP="00FB10B8">
            <w:pPr>
              <w:ind w:left="-21" w:right="-121"/>
              <w:rPr>
                <w:rFonts w:ascii="Times New Roman" w:hAnsi="Times New Roman" w:cs="Times New Roman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sz w:val="20"/>
                <w:szCs w:val="20"/>
              </w:rPr>
              <w:t>Павловский район</w:t>
            </w:r>
          </w:p>
        </w:tc>
        <w:tc>
          <w:tcPr>
            <w:tcW w:w="931" w:type="dxa"/>
            <w:shd w:val="clear" w:color="auto" w:fill="FFF2CC" w:themeFill="accent4" w:themeFillTint="33"/>
            <w:vAlign w:val="center"/>
          </w:tcPr>
          <w:p w:rsidR="009306F5" w:rsidRPr="00F50710" w:rsidRDefault="009306F5" w:rsidP="009306F5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606</w:t>
            </w:r>
          </w:p>
        </w:tc>
        <w:tc>
          <w:tcPr>
            <w:tcW w:w="2389" w:type="dxa"/>
            <w:shd w:val="clear" w:color="auto" w:fill="FFF2CC" w:themeFill="accent4" w:themeFillTint="33"/>
            <w:vAlign w:val="center"/>
          </w:tcPr>
          <w:p w:rsidR="009306F5" w:rsidRDefault="009306F5" w:rsidP="009306F5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  <w:p w:rsidR="009306F5" w:rsidRPr="00F50710" w:rsidRDefault="009306F5" w:rsidP="009306F5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«2» </w:t>
            </w: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 всех ОО, кроме №1,2,3,6,8,9,11,12,18,21)</w:t>
            </w:r>
          </w:p>
        </w:tc>
        <w:tc>
          <w:tcPr>
            <w:tcW w:w="623" w:type="dxa"/>
            <w:shd w:val="clear" w:color="auto" w:fill="FFF2CC" w:themeFill="accent4" w:themeFillTint="33"/>
          </w:tcPr>
          <w:p w:rsidR="009306F5" w:rsidRPr="00F50710" w:rsidRDefault="009306F5" w:rsidP="009306F5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183</w:t>
            </w:r>
          </w:p>
        </w:tc>
        <w:tc>
          <w:tcPr>
            <w:tcW w:w="623" w:type="dxa"/>
            <w:shd w:val="clear" w:color="auto" w:fill="FFF2CC" w:themeFill="accent4" w:themeFillTint="33"/>
          </w:tcPr>
          <w:p w:rsidR="009306F5" w:rsidRPr="00F50710" w:rsidRDefault="009306F5" w:rsidP="009306F5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258</w:t>
            </w:r>
          </w:p>
        </w:tc>
        <w:tc>
          <w:tcPr>
            <w:tcW w:w="623" w:type="dxa"/>
            <w:shd w:val="clear" w:color="auto" w:fill="FFF2CC" w:themeFill="accent4" w:themeFillTint="33"/>
          </w:tcPr>
          <w:p w:rsidR="009306F5" w:rsidRPr="00F50710" w:rsidRDefault="009306F5" w:rsidP="009306F5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141</w:t>
            </w:r>
          </w:p>
        </w:tc>
        <w:tc>
          <w:tcPr>
            <w:tcW w:w="1794" w:type="dxa"/>
            <w:shd w:val="clear" w:color="auto" w:fill="FFF2CC" w:themeFill="accent4" w:themeFillTint="33"/>
          </w:tcPr>
          <w:p w:rsidR="009306F5" w:rsidRPr="00F50710" w:rsidRDefault="009306F5" w:rsidP="009306F5">
            <w:pPr>
              <w:ind w:left="-21" w:right="-1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sz w:val="20"/>
                <w:szCs w:val="20"/>
              </w:rPr>
              <w:t>Низкие результаты</w:t>
            </w:r>
          </w:p>
          <w:p w:rsidR="009306F5" w:rsidRPr="00F50710" w:rsidRDefault="009306F5" w:rsidP="009306F5">
            <w:pPr>
              <w:ind w:left="-21" w:right="-1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sz w:val="20"/>
                <w:szCs w:val="20"/>
              </w:rPr>
              <w:t xml:space="preserve"> № 4,8,13,19</w:t>
            </w:r>
          </w:p>
        </w:tc>
      </w:tr>
      <w:tr w:rsidR="009306F5" w:rsidRPr="00F50710" w:rsidTr="009306F5">
        <w:trPr>
          <w:jc w:val="center"/>
        </w:trPr>
        <w:tc>
          <w:tcPr>
            <w:tcW w:w="994" w:type="dxa"/>
            <w:vMerge/>
            <w:textDirection w:val="btLr"/>
          </w:tcPr>
          <w:p w:rsidR="009306F5" w:rsidRPr="00F50710" w:rsidRDefault="009306F5" w:rsidP="00FB10B8">
            <w:pPr>
              <w:ind w:left="-21" w:right="-12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9" w:type="dxa"/>
            <w:vMerge/>
            <w:shd w:val="clear" w:color="auto" w:fill="FFF2CC" w:themeFill="accent4" w:themeFillTint="33"/>
          </w:tcPr>
          <w:p w:rsidR="009306F5" w:rsidRPr="00F50710" w:rsidRDefault="009306F5" w:rsidP="00FB10B8">
            <w:pPr>
              <w:ind w:left="-21" w:right="-12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2CC" w:themeFill="accent4" w:themeFillTint="33"/>
          </w:tcPr>
          <w:p w:rsidR="009306F5" w:rsidRPr="00F50710" w:rsidRDefault="009306F5" w:rsidP="009306F5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2389" w:type="dxa"/>
            <w:shd w:val="clear" w:color="auto" w:fill="FFF2CC" w:themeFill="accent4" w:themeFillTint="33"/>
          </w:tcPr>
          <w:p w:rsidR="009306F5" w:rsidRPr="00F50710" w:rsidRDefault="009306F5" w:rsidP="009306F5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23" w:type="dxa"/>
            <w:shd w:val="clear" w:color="auto" w:fill="FFF2CC" w:themeFill="accent4" w:themeFillTint="33"/>
          </w:tcPr>
          <w:p w:rsidR="009306F5" w:rsidRPr="00F50710" w:rsidRDefault="009306F5" w:rsidP="009306F5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30.2</w:t>
            </w:r>
          </w:p>
        </w:tc>
        <w:tc>
          <w:tcPr>
            <w:tcW w:w="623" w:type="dxa"/>
            <w:shd w:val="clear" w:color="auto" w:fill="FFF2CC" w:themeFill="accent4" w:themeFillTint="33"/>
          </w:tcPr>
          <w:p w:rsidR="009306F5" w:rsidRPr="00F50710" w:rsidRDefault="009306F5" w:rsidP="009306F5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42.6</w:t>
            </w:r>
          </w:p>
        </w:tc>
        <w:tc>
          <w:tcPr>
            <w:tcW w:w="623" w:type="dxa"/>
            <w:shd w:val="clear" w:color="auto" w:fill="FFF2CC" w:themeFill="accent4" w:themeFillTint="33"/>
          </w:tcPr>
          <w:p w:rsidR="009306F5" w:rsidRPr="00F50710" w:rsidRDefault="009306F5" w:rsidP="009306F5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23.3</w:t>
            </w:r>
          </w:p>
        </w:tc>
        <w:tc>
          <w:tcPr>
            <w:tcW w:w="1794" w:type="dxa"/>
            <w:shd w:val="clear" w:color="auto" w:fill="FFF2CC" w:themeFill="accent4" w:themeFillTint="33"/>
          </w:tcPr>
          <w:p w:rsidR="009306F5" w:rsidRPr="00F50710" w:rsidRDefault="009306F5" w:rsidP="00640AF3">
            <w:pPr>
              <w:ind w:left="-21" w:right="-1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06F5" w:rsidRPr="00F50710" w:rsidTr="009306F5">
        <w:trPr>
          <w:jc w:val="center"/>
        </w:trPr>
        <w:tc>
          <w:tcPr>
            <w:tcW w:w="994" w:type="dxa"/>
            <w:vMerge/>
          </w:tcPr>
          <w:p w:rsidR="009306F5" w:rsidRPr="00F50710" w:rsidRDefault="009306F5" w:rsidP="00640AF3">
            <w:pPr>
              <w:ind w:left="-21" w:right="-12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9" w:type="dxa"/>
          </w:tcPr>
          <w:p w:rsidR="009306F5" w:rsidRPr="00F50710" w:rsidRDefault="009306F5" w:rsidP="00640AF3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-21" w:right="-12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Краснодарский край</w:t>
            </w:r>
          </w:p>
        </w:tc>
        <w:tc>
          <w:tcPr>
            <w:tcW w:w="931" w:type="dxa"/>
            <w:vAlign w:val="center"/>
          </w:tcPr>
          <w:p w:rsidR="009306F5" w:rsidRPr="00F50710" w:rsidRDefault="009306F5" w:rsidP="00640AF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60456</w:t>
            </w:r>
          </w:p>
        </w:tc>
        <w:tc>
          <w:tcPr>
            <w:tcW w:w="2389" w:type="dxa"/>
            <w:vAlign w:val="center"/>
          </w:tcPr>
          <w:p w:rsidR="009306F5" w:rsidRPr="00F50710" w:rsidRDefault="009306F5" w:rsidP="00640AF3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5.9</w:t>
            </w:r>
          </w:p>
        </w:tc>
        <w:tc>
          <w:tcPr>
            <w:tcW w:w="623" w:type="dxa"/>
            <w:vAlign w:val="center"/>
          </w:tcPr>
          <w:p w:rsidR="009306F5" w:rsidRPr="00F50710" w:rsidRDefault="009306F5" w:rsidP="00640AF3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26.4</w:t>
            </w:r>
          </w:p>
        </w:tc>
        <w:tc>
          <w:tcPr>
            <w:tcW w:w="623" w:type="dxa"/>
            <w:vAlign w:val="center"/>
          </w:tcPr>
          <w:p w:rsidR="009306F5" w:rsidRPr="00F50710" w:rsidRDefault="009306F5" w:rsidP="00640AF3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44.6</w:t>
            </w:r>
          </w:p>
        </w:tc>
        <w:tc>
          <w:tcPr>
            <w:tcW w:w="623" w:type="dxa"/>
            <w:vAlign w:val="center"/>
          </w:tcPr>
          <w:p w:rsidR="009306F5" w:rsidRPr="00F50710" w:rsidRDefault="009306F5" w:rsidP="00640AF3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1794" w:type="dxa"/>
          </w:tcPr>
          <w:p w:rsidR="009306F5" w:rsidRPr="00F50710" w:rsidRDefault="009306F5" w:rsidP="00640AF3">
            <w:pPr>
              <w:ind w:left="-21" w:right="-1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06F5" w:rsidRPr="00F50710" w:rsidTr="009306F5">
        <w:trPr>
          <w:jc w:val="center"/>
        </w:trPr>
        <w:tc>
          <w:tcPr>
            <w:tcW w:w="994" w:type="dxa"/>
            <w:vMerge/>
          </w:tcPr>
          <w:p w:rsidR="009306F5" w:rsidRPr="00F50710" w:rsidRDefault="009306F5" w:rsidP="00640AF3">
            <w:pPr>
              <w:ind w:left="-21" w:right="-12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9" w:type="dxa"/>
            <w:vAlign w:val="center"/>
          </w:tcPr>
          <w:p w:rsidR="009306F5" w:rsidRPr="00F50710" w:rsidRDefault="009306F5" w:rsidP="00640AF3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-21" w:right="-12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Вся выборка</w:t>
            </w:r>
          </w:p>
        </w:tc>
        <w:tc>
          <w:tcPr>
            <w:tcW w:w="931" w:type="dxa"/>
            <w:vAlign w:val="center"/>
          </w:tcPr>
          <w:p w:rsidR="009306F5" w:rsidRPr="00F50710" w:rsidRDefault="009306F5" w:rsidP="00640AF3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1442098</w:t>
            </w:r>
          </w:p>
        </w:tc>
        <w:tc>
          <w:tcPr>
            <w:tcW w:w="2389" w:type="dxa"/>
            <w:vAlign w:val="center"/>
          </w:tcPr>
          <w:p w:rsidR="009306F5" w:rsidRPr="00F50710" w:rsidRDefault="009306F5" w:rsidP="00640AF3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4.6</w:t>
            </w:r>
          </w:p>
        </w:tc>
        <w:tc>
          <w:tcPr>
            <w:tcW w:w="623" w:type="dxa"/>
            <w:vAlign w:val="center"/>
          </w:tcPr>
          <w:p w:rsidR="009306F5" w:rsidRPr="00F50710" w:rsidRDefault="009306F5" w:rsidP="00640AF3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25.1</w:t>
            </w:r>
          </w:p>
        </w:tc>
        <w:tc>
          <w:tcPr>
            <w:tcW w:w="623" w:type="dxa"/>
            <w:vAlign w:val="center"/>
          </w:tcPr>
          <w:p w:rsidR="009306F5" w:rsidRPr="00F50710" w:rsidRDefault="009306F5" w:rsidP="00640AF3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46.8</w:t>
            </w:r>
          </w:p>
        </w:tc>
        <w:tc>
          <w:tcPr>
            <w:tcW w:w="623" w:type="dxa"/>
            <w:vAlign w:val="center"/>
          </w:tcPr>
          <w:p w:rsidR="009306F5" w:rsidRPr="00F50710" w:rsidRDefault="009306F5" w:rsidP="00640AF3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23.5</w:t>
            </w:r>
          </w:p>
        </w:tc>
        <w:tc>
          <w:tcPr>
            <w:tcW w:w="1794" w:type="dxa"/>
          </w:tcPr>
          <w:p w:rsidR="009306F5" w:rsidRPr="00F50710" w:rsidRDefault="009306F5" w:rsidP="00640AF3">
            <w:pPr>
              <w:ind w:left="-21" w:right="-1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06F5" w:rsidRPr="00F50710" w:rsidTr="009306F5">
        <w:trPr>
          <w:jc w:val="center"/>
        </w:trPr>
        <w:tc>
          <w:tcPr>
            <w:tcW w:w="994" w:type="dxa"/>
            <w:vMerge w:val="restart"/>
            <w:textDirection w:val="btLr"/>
          </w:tcPr>
          <w:p w:rsidR="009306F5" w:rsidRPr="00F50710" w:rsidRDefault="009306F5" w:rsidP="00640AF3">
            <w:pPr>
              <w:ind w:left="-21" w:right="-121"/>
              <w:jc w:val="center"/>
              <w:rPr>
                <w:rFonts w:ascii="Times New Roman" w:hAnsi="Times New Roman" w:cs="Times New Roman"/>
              </w:rPr>
            </w:pPr>
            <w:r w:rsidRPr="00F50710">
              <w:rPr>
                <w:rFonts w:ascii="Times New Roman" w:hAnsi="Times New Roman" w:cs="Times New Roman"/>
              </w:rPr>
              <w:t>5 класс</w:t>
            </w:r>
          </w:p>
          <w:p w:rsidR="009306F5" w:rsidRPr="00F50710" w:rsidRDefault="009306F5" w:rsidP="00640AF3">
            <w:pPr>
              <w:ind w:left="-21" w:right="-121"/>
              <w:jc w:val="center"/>
              <w:rPr>
                <w:rFonts w:ascii="Times New Roman" w:hAnsi="Times New Roman" w:cs="Times New Roman"/>
              </w:rPr>
            </w:pPr>
            <w:r w:rsidRPr="00F50710">
              <w:rPr>
                <w:rFonts w:ascii="Times New Roman" w:hAnsi="Times New Roman" w:cs="Times New Roman"/>
              </w:rPr>
              <w:t>русский</w:t>
            </w:r>
          </w:p>
        </w:tc>
        <w:tc>
          <w:tcPr>
            <w:tcW w:w="1799" w:type="dxa"/>
            <w:vMerge w:val="restart"/>
            <w:shd w:val="clear" w:color="auto" w:fill="FFF2CC" w:themeFill="accent4" w:themeFillTint="33"/>
          </w:tcPr>
          <w:p w:rsidR="009306F5" w:rsidRPr="00F50710" w:rsidRDefault="009306F5" w:rsidP="00640AF3">
            <w:pPr>
              <w:ind w:left="-21" w:right="-121"/>
              <w:rPr>
                <w:rFonts w:ascii="Times New Roman" w:hAnsi="Times New Roman" w:cs="Times New Roman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sz w:val="20"/>
                <w:szCs w:val="20"/>
              </w:rPr>
              <w:t>Павловский район</w:t>
            </w:r>
          </w:p>
        </w:tc>
        <w:tc>
          <w:tcPr>
            <w:tcW w:w="931" w:type="dxa"/>
            <w:shd w:val="clear" w:color="auto" w:fill="FFF2CC" w:themeFill="accent4" w:themeFillTint="33"/>
            <w:vAlign w:val="center"/>
          </w:tcPr>
          <w:p w:rsidR="009306F5" w:rsidRPr="00F50710" w:rsidRDefault="009306F5" w:rsidP="009306F5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570</w:t>
            </w:r>
          </w:p>
        </w:tc>
        <w:tc>
          <w:tcPr>
            <w:tcW w:w="2389" w:type="dxa"/>
            <w:shd w:val="clear" w:color="auto" w:fill="FFF2CC" w:themeFill="accent4" w:themeFillTint="33"/>
            <w:vAlign w:val="center"/>
          </w:tcPr>
          <w:p w:rsidR="009306F5" w:rsidRDefault="009306F5" w:rsidP="00640AF3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</w:p>
          <w:p w:rsidR="009306F5" w:rsidRPr="00F50710" w:rsidRDefault="009306F5" w:rsidP="00640AF3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«2» </w:t>
            </w: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 всех ОО, кроме №17,18,21)</w:t>
            </w:r>
          </w:p>
        </w:tc>
        <w:tc>
          <w:tcPr>
            <w:tcW w:w="623" w:type="dxa"/>
            <w:shd w:val="clear" w:color="auto" w:fill="FFF2CC" w:themeFill="accent4" w:themeFillTint="33"/>
          </w:tcPr>
          <w:p w:rsidR="009306F5" w:rsidRPr="00F50710" w:rsidRDefault="009306F5" w:rsidP="009306F5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235</w:t>
            </w:r>
          </w:p>
        </w:tc>
        <w:tc>
          <w:tcPr>
            <w:tcW w:w="623" w:type="dxa"/>
            <w:shd w:val="clear" w:color="auto" w:fill="FFF2CC" w:themeFill="accent4" w:themeFillTint="33"/>
          </w:tcPr>
          <w:p w:rsidR="009306F5" w:rsidRPr="00F50710" w:rsidRDefault="009306F5" w:rsidP="009306F5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197</w:t>
            </w:r>
          </w:p>
        </w:tc>
        <w:tc>
          <w:tcPr>
            <w:tcW w:w="623" w:type="dxa"/>
            <w:shd w:val="clear" w:color="auto" w:fill="FFF2CC" w:themeFill="accent4" w:themeFillTint="33"/>
          </w:tcPr>
          <w:p w:rsidR="009306F5" w:rsidRPr="00F50710" w:rsidRDefault="009306F5" w:rsidP="009306F5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1794" w:type="dxa"/>
            <w:shd w:val="clear" w:color="auto" w:fill="FFF2CC" w:themeFill="accent4" w:themeFillTint="33"/>
          </w:tcPr>
          <w:p w:rsidR="009306F5" w:rsidRPr="00F50710" w:rsidRDefault="009306F5" w:rsidP="009306F5">
            <w:pPr>
              <w:ind w:left="-21" w:right="-1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sz w:val="20"/>
                <w:szCs w:val="20"/>
              </w:rPr>
              <w:t>Низкие результаты</w:t>
            </w:r>
          </w:p>
          <w:p w:rsidR="009306F5" w:rsidRPr="00F50710" w:rsidRDefault="009306F5" w:rsidP="009306F5">
            <w:pPr>
              <w:ind w:left="-21" w:right="-1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sz w:val="20"/>
                <w:szCs w:val="20"/>
              </w:rPr>
              <w:t xml:space="preserve"> № 5,7,10</w:t>
            </w:r>
          </w:p>
        </w:tc>
      </w:tr>
      <w:tr w:rsidR="009306F5" w:rsidRPr="00F50710" w:rsidTr="009306F5">
        <w:trPr>
          <w:jc w:val="center"/>
        </w:trPr>
        <w:tc>
          <w:tcPr>
            <w:tcW w:w="994" w:type="dxa"/>
            <w:vMerge/>
            <w:textDirection w:val="btLr"/>
          </w:tcPr>
          <w:p w:rsidR="009306F5" w:rsidRPr="00F50710" w:rsidRDefault="009306F5" w:rsidP="00640AF3">
            <w:pPr>
              <w:ind w:left="-21" w:right="-12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9" w:type="dxa"/>
            <w:vMerge/>
            <w:shd w:val="clear" w:color="auto" w:fill="FFF2CC" w:themeFill="accent4" w:themeFillTint="33"/>
          </w:tcPr>
          <w:p w:rsidR="009306F5" w:rsidRPr="00F50710" w:rsidRDefault="009306F5" w:rsidP="00640AF3">
            <w:pPr>
              <w:ind w:left="-21" w:right="-12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2CC" w:themeFill="accent4" w:themeFillTint="33"/>
            <w:vAlign w:val="center"/>
          </w:tcPr>
          <w:p w:rsidR="009306F5" w:rsidRPr="00F50710" w:rsidRDefault="009306F5" w:rsidP="009306F5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2389" w:type="dxa"/>
            <w:shd w:val="clear" w:color="auto" w:fill="FFF2CC" w:themeFill="accent4" w:themeFillTint="33"/>
            <w:vAlign w:val="center"/>
          </w:tcPr>
          <w:p w:rsidR="009306F5" w:rsidRPr="00F50710" w:rsidRDefault="009306F5" w:rsidP="009306F5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23" w:type="dxa"/>
            <w:shd w:val="clear" w:color="auto" w:fill="FFF2CC" w:themeFill="accent4" w:themeFillTint="33"/>
            <w:vAlign w:val="center"/>
          </w:tcPr>
          <w:p w:rsidR="009306F5" w:rsidRPr="00F50710" w:rsidRDefault="009306F5" w:rsidP="00640AF3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41.2</w:t>
            </w:r>
          </w:p>
        </w:tc>
        <w:tc>
          <w:tcPr>
            <w:tcW w:w="623" w:type="dxa"/>
            <w:shd w:val="clear" w:color="auto" w:fill="FFF2CC" w:themeFill="accent4" w:themeFillTint="33"/>
            <w:vAlign w:val="center"/>
          </w:tcPr>
          <w:p w:rsidR="009306F5" w:rsidRPr="00F50710" w:rsidRDefault="009306F5" w:rsidP="00640AF3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34.6</w:t>
            </w:r>
          </w:p>
        </w:tc>
        <w:tc>
          <w:tcPr>
            <w:tcW w:w="623" w:type="dxa"/>
            <w:shd w:val="clear" w:color="auto" w:fill="FFF2CC" w:themeFill="accent4" w:themeFillTint="33"/>
            <w:vAlign w:val="center"/>
          </w:tcPr>
          <w:p w:rsidR="009306F5" w:rsidRPr="00F50710" w:rsidRDefault="009306F5" w:rsidP="00640AF3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12.6</w:t>
            </w:r>
          </w:p>
        </w:tc>
        <w:tc>
          <w:tcPr>
            <w:tcW w:w="1794" w:type="dxa"/>
            <w:shd w:val="clear" w:color="auto" w:fill="FFF2CC" w:themeFill="accent4" w:themeFillTint="33"/>
          </w:tcPr>
          <w:p w:rsidR="009306F5" w:rsidRPr="00F50710" w:rsidRDefault="009306F5" w:rsidP="00640AF3">
            <w:pPr>
              <w:ind w:left="-21" w:right="-1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06F5" w:rsidRPr="00F50710" w:rsidTr="009306F5">
        <w:trPr>
          <w:jc w:val="center"/>
        </w:trPr>
        <w:tc>
          <w:tcPr>
            <w:tcW w:w="994" w:type="dxa"/>
            <w:vMerge/>
          </w:tcPr>
          <w:p w:rsidR="009306F5" w:rsidRPr="00F50710" w:rsidRDefault="009306F5" w:rsidP="00640AF3">
            <w:pPr>
              <w:ind w:left="-21" w:right="-12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9" w:type="dxa"/>
          </w:tcPr>
          <w:p w:rsidR="009306F5" w:rsidRPr="00F50710" w:rsidRDefault="009306F5" w:rsidP="00640AF3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-21" w:right="-12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Краснодарский край</w:t>
            </w:r>
          </w:p>
        </w:tc>
        <w:tc>
          <w:tcPr>
            <w:tcW w:w="931" w:type="dxa"/>
            <w:vAlign w:val="center"/>
          </w:tcPr>
          <w:p w:rsidR="009306F5" w:rsidRPr="00F50710" w:rsidRDefault="009306F5" w:rsidP="00640AF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55203</w:t>
            </w:r>
          </w:p>
        </w:tc>
        <w:tc>
          <w:tcPr>
            <w:tcW w:w="2389" w:type="dxa"/>
            <w:vAlign w:val="center"/>
          </w:tcPr>
          <w:p w:rsidR="009306F5" w:rsidRPr="00F50710" w:rsidRDefault="009306F5" w:rsidP="00640AF3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623" w:type="dxa"/>
            <w:vAlign w:val="center"/>
          </w:tcPr>
          <w:p w:rsidR="009306F5" w:rsidRPr="00F50710" w:rsidRDefault="009306F5" w:rsidP="00640AF3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41.5</w:t>
            </w:r>
          </w:p>
        </w:tc>
        <w:tc>
          <w:tcPr>
            <w:tcW w:w="623" w:type="dxa"/>
            <w:vAlign w:val="center"/>
          </w:tcPr>
          <w:p w:rsidR="009306F5" w:rsidRPr="00F50710" w:rsidRDefault="009306F5" w:rsidP="00640AF3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623" w:type="dxa"/>
            <w:vAlign w:val="center"/>
          </w:tcPr>
          <w:p w:rsidR="009306F5" w:rsidRPr="00F50710" w:rsidRDefault="009306F5" w:rsidP="00640AF3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8.5</w:t>
            </w:r>
          </w:p>
        </w:tc>
        <w:tc>
          <w:tcPr>
            <w:tcW w:w="1794" w:type="dxa"/>
          </w:tcPr>
          <w:p w:rsidR="009306F5" w:rsidRPr="00F50710" w:rsidRDefault="009306F5" w:rsidP="00640AF3">
            <w:pPr>
              <w:ind w:left="-21" w:right="-1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06F5" w:rsidRPr="00F50710" w:rsidTr="009306F5">
        <w:trPr>
          <w:jc w:val="center"/>
        </w:trPr>
        <w:tc>
          <w:tcPr>
            <w:tcW w:w="994" w:type="dxa"/>
            <w:vMerge/>
          </w:tcPr>
          <w:p w:rsidR="009306F5" w:rsidRPr="00F50710" w:rsidRDefault="009306F5" w:rsidP="00640AF3">
            <w:pPr>
              <w:ind w:left="-21" w:right="-12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9" w:type="dxa"/>
            <w:vAlign w:val="center"/>
          </w:tcPr>
          <w:p w:rsidR="009306F5" w:rsidRPr="00F50710" w:rsidRDefault="009306F5" w:rsidP="00640AF3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-21" w:right="-12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Вся выборка</w:t>
            </w:r>
          </w:p>
        </w:tc>
        <w:tc>
          <w:tcPr>
            <w:tcW w:w="931" w:type="dxa"/>
            <w:vAlign w:val="center"/>
          </w:tcPr>
          <w:p w:rsidR="009306F5" w:rsidRPr="00F50710" w:rsidRDefault="009306F5" w:rsidP="00640AF3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1300922</w:t>
            </w:r>
          </w:p>
        </w:tc>
        <w:tc>
          <w:tcPr>
            <w:tcW w:w="2389" w:type="dxa"/>
            <w:vAlign w:val="center"/>
          </w:tcPr>
          <w:p w:rsidR="009306F5" w:rsidRPr="00F50710" w:rsidRDefault="009306F5" w:rsidP="00640AF3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15.1</w:t>
            </w:r>
          </w:p>
        </w:tc>
        <w:tc>
          <w:tcPr>
            <w:tcW w:w="623" w:type="dxa"/>
            <w:vAlign w:val="center"/>
          </w:tcPr>
          <w:p w:rsidR="009306F5" w:rsidRPr="00F50710" w:rsidRDefault="009306F5" w:rsidP="00640AF3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39.7</w:t>
            </w:r>
          </w:p>
        </w:tc>
        <w:tc>
          <w:tcPr>
            <w:tcW w:w="623" w:type="dxa"/>
            <w:vAlign w:val="center"/>
          </w:tcPr>
          <w:p w:rsidR="009306F5" w:rsidRPr="00F50710" w:rsidRDefault="009306F5" w:rsidP="00640AF3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33.9</w:t>
            </w:r>
          </w:p>
        </w:tc>
        <w:tc>
          <w:tcPr>
            <w:tcW w:w="623" w:type="dxa"/>
            <w:vAlign w:val="center"/>
          </w:tcPr>
          <w:p w:rsidR="009306F5" w:rsidRPr="00F50710" w:rsidRDefault="009306F5" w:rsidP="00640AF3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11.3</w:t>
            </w:r>
          </w:p>
        </w:tc>
        <w:tc>
          <w:tcPr>
            <w:tcW w:w="1794" w:type="dxa"/>
          </w:tcPr>
          <w:p w:rsidR="009306F5" w:rsidRPr="00F50710" w:rsidRDefault="009306F5" w:rsidP="00640AF3">
            <w:pPr>
              <w:ind w:left="-21" w:right="-1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06F5" w:rsidRPr="00F50710" w:rsidTr="009306F5">
        <w:trPr>
          <w:jc w:val="center"/>
        </w:trPr>
        <w:tc>
          <w:tcPr>
            <w:tcW w:w="994" w:type="dxa"/>
            <w:vMerge w:val="restart"/>
            <w:textDirection w:val="btLr"/>
          </w:tcPr>
          <w:p w:rsidR="009306F5" w:rsidRPr="00F50710" w:rsidRDefault="009306F5" w:rsidP="00602E7E">
            <w:pPr>
              <w:ind w:left="-21" w:right="-121"/>
              <w:jc w:val="center"/>
              <w:rPr>
                <w:rFonts w:ascii="Times New Roman" w:hAnsi="Times New Roman" w:cs="Times New Roman"/>
              </w:rPr>
            </w:pPr>
            <w:r w:rsidRPr="00F50710">
              <w:rPr>
                <w:rFonts w:ascii="Times New Roman" w:hAnsi="Times New Roman" w:cs="Times New Roman"/>
              </w:rPr>
              <w:t>6 класс</w:t>
            </w:r>
          </w:p>
          <w:p w:rsidR="009306F5" w:rsidRPr="00F50710" w:rsidRDefault="009306F5" w:rsidP="00602E7E">
            <w:pPr>
              <w:ind w:left="-21" w:right="-121"/>
              <w:jc w:val="center"/>
              <w:rPr>
                <w:rFonts w:ascii="Times New Roman" w:hAnsi="Times New Roman" w:cs="Times New Roman"/>
              </w:rPr>
            </w:pPr>
            <w:r w:rsidRPr="00F50710">
              <w:rPr>
                <w:rFonts w:ascii="Times New Roman" w:hAnsi="Times New Roman" w:cs="Times New Roman"/>
              </w:rPr>
              <w:t>русский</w:t>
            </w:r>
          </w:p>
        </w:tc>
        <w:tc>
          <w:tcPr>
            <w:tcW w:w="1799" w:type="dxa"/>
            <w:vMerge w:val="restart"/>
            <w:shd w:val="clear" w:color="auto" w:fill="FFF2CC" w:themeFill="accent4" w:themeFillTint="33"/>
          </w:tcPr>
          <w:p w:rsidR="009306F5" w:rsidRPr="00F50710" w:rsidRDefault="009306F5" w:rsidP="00602E7E">
            <w:pPr>
              <w:ind w:left="-21" w:right="-121"/>
              <w:rPr>
                <w:rFonts w:ascii="Times New Roman" w:hAnsi="Times New Roman" w:cs="Times New Roman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sz w:val="20"/>
                <w:szCs w:val="20"/>
              </w:rPr>
              <w:t>Павловский район</w:t>
            </w:r>
          </w:p>
        </w:tc>
        <w:tc>
          <w:tcPr>
            <w:tcW w:w="931" w:type="dxa"/>
            <w:shd w:val="clear" w:color="auto" w:fill="FFF2CC" w:themeFill="accent4" w:themeFillTint="33"/>
            <w:vAlign w:val="center"/>
          </w:tcPr>
          <w:p w:rsidR="009306F5" w:rsidRPr="00F50710" w:rsidRDefault="009306F5" w:rsidP="009306F5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632</w:t>
            </w:r>
          </w:p>
        </w:tc>
        <w:tc>
          <w:tcPr>
            <w:tcW w:w="2389" w:type="dxa"/>
            <w:shd w:val="clear" w:color="auto" w:fill="FFF2CC" w:themeFill="accent4" w:themeFillTint="33"/>
            <w:vAlign w:val="center"/>
          </w:tcPr>
          <w:p w:rsidR="009306F5" w:rsidRDefault="009306F5" w:rsidP="00602E7E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</w:p>
          <w:p w:rsidR="009306F5" w:rsidRPr="00F50710" w:rsidRDefault="009306F5" w:rsidP="00602E7E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«2» </w:t>
            </w: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 всех ОО, кроме №4,14,)</w:t>
            </w:r>
          </w:p>
        </w:tc>
        <w:tc>
          <w:tcPr>
            <w:tcW w:w="623" w:type="dxa"/>
            <w:shd w:val="clear" w:color="auto" w:fill="FFF2CC" w:themeFill="accent4" w:themeFillTint="33"/>
          </w:tcPr>
          <w:p w:rsidR="009306F5" w:rsidRPr="00F50710" w:rsidRDefault="009306F5" w:rsidP="009306F5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</w:t>
            </w:r>
          </w:p>
        </w:tc>
        <w:tc>
          <w:tcPr>
            <w:tcW w:w="623" w:type="dxa"/>
            <w:shd w:val="clear" w:color="auto" w:fill="FFF2CC" w:themeFill="accent4" w:themeFillTint="33"/>
          </w:tcPr>
          <w:p w:rsidR="009306F5" w:rsidRPr="00F50710" w:rsidRDefault="009306F5" w:rsidP="009306F5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623" w:type="dxa"/>
            <w:shd w:val="clear" w:color="auto" w:fill="FFF2CC" w:themeFill="accent4" w:themeFillTint="33"/>
          </w:tcPr>
          <w:p w:rsidR="009306F5" w:rsidRPr="00F50710" w:rsidRDefault="009306F5" w:rsidP="009306F5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1794" w:type="dxa"/>
            <w:shd w:val="clear" w:color="auto" w:fill="FFF2CC" w:themeFill="accent4" w:themeFillTint="33"/>
          </w:tcPr>
          <w:p w:rsidR="009306F5" w:rsidRPr="00F50710" w:rsidRDefault="009306F5" w:rsidP="009306F5">
            <w:pPr>
              <w:ind w:left="-21" w:right="-1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sz w:val="20"/>
                <w:szCs w:val="20"/>
              </w:rPr>
              <w:t>Низкие результаты</w:t>
            </w:r>
          </w:p>
          <w:p w:rsidR="009306F5" w:rsidRPr="00F50710" w:rsidRDefault="009306F5" w:rsidP="009306F5">
            <w:pPr>
              <w:ind w:left="-21" w:right="-1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sz w:val="20"/>
                <w:szCs w:val="20"/>
              </w:rPr>
              <w:t xml:space="preserve"> № 7,18</w:t>
            </w:r>
          </w:p>
        </w:tc>
      </w:tr>
      <w:tr w:rsidR="009306F5" w:rsidRPr="00F50710" w:rsidTr="009306F5">
        <w:trPr>
          <w:jc w:val="center"/>
        </w:trPr>
        <w:tc>
          <w:tcPr>
            <w:tcW w:w="994" w:type="dxa"/>
            <w:vMerge/>
            <w:textDirection w:val="btLr"/>
          </w:tcPr>
          <w:p w:rsidR="009306F5" w:rsidRPr="00F50710" w:rsidRDefault="009306F5" w:rsidP="00602E7E">
            <w:pPr>
              <w:ind w:left="-21" w:right="-12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9" w:type="dxa"/>
            <w:vMerge/>
            <w:shd w:val="clear" w:color="auto" w:fill="FFF2CC" w:themeFill="accent4" w:themeFillTint="33"/>
          </w:tcPr>
          <w:p w:rsidR="009306F5" w:rsidRPr="00F50710" w:rsidRDefault="009306F5" w:rsidP="00602E7E">
            <w:pPr>
              <w:ind w:left="-21" w:right="-12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2CC" w:themeFill="accent4" w:themeFillTint="33"/>
            <w:vAlign w:val="center"/>
          </w:tcPr>
          <w:p w:rsidR="009306F5" w:rsidRPr="00F50710" w:rsidRDefault="009306F5" w:rsidP="009306F5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2389" w:type="dxa"/>
            <w:shd w:val="clear" w:color="auto" w:fill="FFF2CC" w:themeFill="accent4" w:themeFillTint="33"/>
            <w:vAlign w:val="center"/>
          </w:tcPr>
          <w:p w:rsidR="009306F5" w:rsidRPr="00F50710" w:rsidRDefault="009306F5" w:rsidP="009306F5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23" w:type="dxa"/>
            <w:shd w:val="clear" w:color="auto" w:fill="FFF2CC" w:themeFill="accent4" w:themeFillTint="33"/>
            <w:vAlign w:val="center"/>
          </w:tcPr>
          <w:p w:rsidR="009306F5" w:rsidRPr="00F50710" w:rsidRDefault="009306F5" w:rsidP="00602E7E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41.3</w:t>
            </w:r>
          </w:p>
        </w:tc>
        <w:tc>
          <w:tcPr>
            <w:tcW w:w="623" w:type="dxa"/>
            <w:shd w:val="clear" w:color="auto" w:fill="FFF2CC" w:themeFill="accent4" w:themeFillTint="33"/>
            <w:vAlign w:val="center"/>
          </w:tcPr>
          <w:p w:rsidR="009306F5" w:rsidRPr="00F50710" w:rsidRDefault="009306F5" w:rsidP="00602E7E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623" w:type="dxa"/>
            <w:shd w:val="clear" w:color="auto" w:fill="FFF2CC" w:themeFill="accent4" w:themeFillTint="33"/>
            <w:vAlign w:val="center"/>
          </w:tcPr>
          <w:p w:rsidR="009306F5" w:rsidRPr="00F50710" w:rsidRDefault="009306F5" w:rsidP="00602E7E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9.7</w:t>
            </w:r>
          </w:p>
        </w:tc>
        <w:tc>
          <w:tcPr>
            <w:tcW w:w="1794" w:type="dxa"/>
            <w:shd w:val="clear" w:color="auto" w:fill="FFF2CC" w:themeFill="accent4" w:themeFillTint="33"/>
          </w:tcPr>
          <w:p w:rsidR="009306F5" w:rsidRPr="00F50710" w:rsidRDefault="009306F5" w:rsidP="00602E7E">
            <w:pPr>
              <w:ind w:left="-21" w:right="-1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06F5" w:rsidRPr="00F50710" w:rsidTr="009306F5">
        <w:trPr>
          <w:jc w:val="center"/>
        </w:trPr>
        <w:tc>
          <w:tcPr>
            <w:tcW w:w="994" w:type="dxa"/>
            <w:vMerge/>
          </w:tcPr>
          <w:p w:rsidR="009306F5" w:rsidRPr="00F50710" w:rsidRDefault="009306F5" w:rsidP="00602E7E">
            <w:pPr>
              <w:ind w:left="-21" w:right="-12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9" w:type="dxa"/>
          </w:tcPr>
          <w:p w:rsidR="009306F5" w:rsidRPr="00F50710" w:rsidRDefault="009306F5" w:rsidP="00602E7E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-21" w:right="-12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Краснодарский край</w:t>
            </w:r>
          </w:p>
        </w:tc>
        <w:tc>
          <w:tcPr>
            <w:tcW w:w="931" w:type="dxa"/>
            <w:vAlign w:val="center"/>
          </w:tcPr>
          <w:p w:rsidR="009306F5" w:rsidRPr="00F50710" w:rsidRDefault="009306F5" w:rsidP="00602E7E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53129</w:t>
            </w:r>
          </w:p>
        </w:tc>
        <w:tc>
          <w:tcPr>
            <w:tcW w:w="2389" w:type="dxa"/>
            <w:vAlign w:val="center"/>
          </w:tcPr>
          <w:p w:rsidR="009306F5" w:rsidRPr="00F50710" w:rsidRDefault="009306F5" w:rsidP="00602E7E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22.7</w:t>
            </w:r>
          </w:p>
        </w:tc>
        <w:tc>
          <w:tcPr>
            <w:tcW w:w="623" w:type="dxa"/>
            <w:vAlign w:val="center"/>
          </w:tcPr>
          <w:p w:rsidR="009306F5" w:rsidRPr="00F50710" w:rsidRDefault="009306F5" w:rsidP="00602E7E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40.3</w:t>
            </w:r>
          </w:p>
        </w:tc>
        <w:tc>
          <w:tcPr>
            <w:tcW w:w="623" w:type="dxa"/>
            <w:vAlign w:val="center"/>
          </w:tcPr>
          <w:p w:rsidR="009306F5" w:rsidRPr="00F50710" w:rsidRDefault="009306F5" w:rsidP="00602E7E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29.7</w:t>
            </w:r>
          </w:p>
        </w:tc>
        <w:tc>
          <w:tcPr>
            <w:tcW w:w="623" w:type="dxa"/>
            <w:vAlign w:val="center"/>
          </w:tcPr>
          <w:p w:rsidR="009306F5" w:rsidRPr="00F50710" w:rsidRDefault="009306F5" w:rsidP="00602E7E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7.4</w:t>
            </w:r>
          </w:p>
        </w:tc>
        <w:tc>
          <w:tcPr>
            <w:tcW w:w="1794" w:type="dxa"/>
          </w:tcPr>
          <w:p w:rsidR="009306F5" w:rsidRPr="00F50710" w:rsidRDefault="009306F5" w:rsidP="00602E7E">
            <w:pPr>
              <w:ind w:left="-21" w:right="-1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06F5" w:rsidRPr="00F50710" w:rsidTr="009306F5">
        <w:trPr>
          <w:jc w:val="center"/>
        </w:trPr>
        <w:tc>
          <w:tcPr>
            <w:tcW w:w="994" w:type="dxa"/>
            <w:vMerge/>
          </w:tcPr>
          <w:p w:rsidR="009306F5" w:rsidRPr="00F50710" w:rsidRDefault="009306F5" w:rsidP="00602E7E">
            <w:pPr>
              <w:ind w:left="-21" w:right="-12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9" w:type="dxa"/>
            <w:vAlign w:val="center"/>
          </w:tcPr>
          <w:p w:rsidR="009306F5" w:rsidRPr="00F50710" w:rsidRDefault="009306F5" w:rsidP="00602E7E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-21" w:right="-12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Вся выборка</w:t>
            </w:r>
          </w:p>
        </w:tc>
        <w:tc>
          <w:tcPr>
            <w:tcW w:w="931" w:type="dxa"/>
            <w:vAlign w:val="center"/>
          </w:tcPr>
          <w:p w:rsidR="009306F5" w:rsidRPr="00F50710" w:rsidRDefault="009306F5" w:rsidP="00602E7E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990693</w:t>
            </w:r>
          </w:p>
        </w:tc>
        <w:tc>
          <w:tcPr>
            <w:tcW w:w="2389" w:type="dxa"/>
            <w:vAlign w:val="center"/>
          </w:tcPr>
          <w:p w:rsidR="009306F5" w:rsidRPr="00F50710" w:rsidRDefault="009306F5" w:rsidP="00602E7E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18.6</w:t>
            </w:r>
          </w:p>
        </w:tc>
        <w:tc>
          <w:tcPr>
            <w:tcW w:w="623" w:type="dxa"/>
            <w:vAlign w:val="center"/>
          </w:tcPr>
          <w:p w:rsidR="009306F5" w:rsidRPr="00F50710" w:rsidRDefault="009306F5" w:rsidP="00602E7E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41.1</w:t>
            </w:r>
          </w:p>
        </w:tc>
        <w:tc>
          <w:tcPr>
            <w:tcW w:w="623" w:type="dxa"/>
            <w:vAlign w:val="center"/>
          </w:tcPr>
          <w:p w:rsidR="009306F5" w:rsidRPr="00F50710" w:rsidRDefault="009306F5" w:rsidP="00602E7E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32.3</w:t>
            </w:r>
          </w:p>
        </w:tc>
        <w:tc>
          <w:tcPr>
            <w:tcW w:w="623" w:type="dxa"/>
            <w:vAlign w:val="center"/>
          </w:tcPr>
          <w:p w:rsidR="009306F5" w:rsidRPr="00F50710" w:rsidRDefault="009306F5" w:rsidP="00602E7E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7.9</w:t>
            </w:r>
          </w:p>
        </w:tc>
        <w:tc>
          <w:tcPr>
            <w:tcW w:w="1794" w:type="dxa"/>
          </w:tcPr>
          <w:p w:rsidR="009306F5" w:rsidRPr="00F50710" w:rsidRDefault="009306F5" w:rsidP="00602E7E">
            <w:pPr>
              <w:ind w:left="-21" w:right="-1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06F5" w:rsidRPr="00F50710" w:rsidTr="009306F5">
        <w:trPr>
          <w:jc w:val="center"/>
        </w:trPr>
        <w:tc>
          <w:tcPr>
            <w:tcW w:w="994" w:type="dxa"/>
            <w:vMerge w:val="restart"/>
            <w:textDirection w:val="btLr"/>
          </w:tcPr>
          <w:p w:rsidR="009306F5" w:rsidRPr="00F50710" w:rsidRDefault="009306F5" w:rsidP="00602E7E">
            <w:pPr>
              <w:ind w:left="-21" w:right="-121"/>
              <w:jc w:val="center"/>
              <w:rPr>
                <w:rFonts w:ascii="Times New Roman" w:hAnsi="Times New Roman" w:cs="Times New Roman"/>
              </w:rPr>
            </w:pPr>
            <w:r w:rsidRPr="00F50710">
              <w:rPr>
                <w:rFonts w:ascii="Times New Roman" w:hAnsi="Times New Roman" w:cs="Times New Roman"/>
              </w:rPr>
              <w:t>5 класс</w:t>
            </w:r>
          </w:p>
          <w:p w:rsidR="009306F5" w:rsidRPr="00F50710" w:rsidRDefault="009306F5" w:rsidP="00602E7E">
            <w:pPr>
              <w:ind w:left="-21" w:right="-121"/>
              <w:jc w:val="center"/>
              <w:rPr>
                <w:rFonts w:ascii="Times New Roman" w:hAnsi="Times New Roman" w:cs="Times New Roman"/>
              </w:rPr>
            </w:pPr>
            <w:r w:rsidRPr="00F50710"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1799" w:type="dxa"/>
            <w:vMerge w:val="restart"/>
            <w:shd w:val="clear" w:color="auto" w:fill="DEEAF6" w:themeFill="accent1" w:themeFillTint="33"/>
          </w:tcPr>
          <w:p w:rsidR="009306F5" w:rsidRPr="00F50710" w:rsidRDefault="009306F5" w:rsidP="00602E7E">
            <w:pPr>
              <w:ind w:left="-21" w:right="-121"/>
              <w:rPr>
                <w:rFonts w:ascii="Times New Roman" w:hAnsi="Times New Roman" w:cs="Times New Roman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sz w:val="20"/>
                <w:szCs w:val="20"/>
              </w:rPr>
              <w:t>Павловский район</w:t>
            </w:r>
          </w:p>
        </w:tc>
        <w:tc>
          <w:tcPr>
            <w:tcW w:w="931" w:type="dxa"/>
            <w:shd w:val="clear" w:color="auto" w:fill="DEEAF6" w:themeFill="accent1" w:themeFillTint="33"/>
            <w:vAlign w:val="center"/>
          </w:tcPr>
          <w:p w:rsidR="009306F5" w:rsidRPr="00F50710" w:rsidRDefault="009306F5" w:rsidP="00602E7E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565</w:t>
            </w:r>
          </w:p>
        </w:tc>
        <w:tc>
          <w:tcPr>
            <w:tcW w:w="2389" w:type="dxa"/>
            <w:shd w:val="clear" w:color="auto" w:fill="DEEAF6" w:themeFill="accent1" w:themeFillTint="33"/>
          </w:tcPr>
          <w:p w:rsidR="009306F5" w:rsidRDefault="009306F5" w:rsidP="009306F5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  <w:p w:rsidR="009306F5" w:rsidRPr="00F50710" w:rsidRDefault="009306F5" w:rsidP="009306F5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«2» во всех ОО, кроме </w:t>
            </w: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№1,3,4,11,13,14,17,18,21)</w:t>
            </w:r>
          </w:p>
        </w:tc>
        <w:tc>
          <w:tcPr>
            <w:tcW w:w="623" w:type="dxa"/>
            <w:shd w:val="clear" w:color="auto" w:fill="DEEAF6" w:themeFill="accent1" w:themeFillTint="33"/>
          </w:tcPr>
          <w:p w:rsidR="009306F5" w:rsidRPr="00F50710" w:rsidRDefault="009306F5" w:rsidP="009306F5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195</w:t>
            </w:r>
          </w:p>
        </w:tc>
        <w:tc>
          <w:tcPr>
            <w:tcW w:w="623" w:type="dxa"/>
            <w:shd w:val="clear" w:color="auto" w:fill="DEEAF6" w:themeFill="accent1" w:themeFillTint="33"/>
          </w:tcPr>
          <w:p w:rsidR="009306F5" w:rsidRPr="00F50710" w:rsidRDefault="009306F5" w:rsidP="009306F5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235</w:t>
            </w:r>
          </w:p>
        </w:tc>
        <w:tc>
          <w:tcPr>
            <w:tcW w:w="623" w:type="dxa"/>
            <w:shd w:val="clear" w:color="auto" w:fill="DEEAF6" w:themeFill="accent1" w:themeFillTint="33"/>
          </w:tcPr>
          <w:p w:rsidR="009306F5" w:rsidRPr="00F50710" w:rsidRDefault="009306F5" w:rsidP="009306F5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106</w:t>
            </w:r>
          </w:p>
        </w:tc>
        <w:tc>
          <w:tcPr>
            <w:tcW w:w="1794" w:type="dxa"/>
            <w:shd w:val="clear" w:color="auto" w:fill="DEEAF6" w:themeFill="accent1" w:themeFillTint="33"/>
          </w:tcPr>
          <w:p w:rsidR="009306F5" w:rsidRPr="00F50710" w:rsidRDefault="009306F5" w:rsidP="009306F5">
            <w:pPr>
              <w:ind w:left="-21" w:right="-1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sz w:val="20"/>
                <w:szCs w:val="20"/>
              </w:rPr>
              <w:t>Низкие результаты</w:t>
            </w:r>
          </w:p>
          <w:p w:rsidR="009306F5" w:rsidRPr="00F50710" w:rsidRDefault="009306F5" w:rsidP="009306F5">
            <w:pPr>
              <w:ind w:left="-21" w:right="-1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sz w:val="20"/>
                <w:szCs w:val="20"/>
              </w:rPr>
              <w:t xml:space="preserve"> № 3,7,10,12,13,19</w:t>
            </w:r>
          </w:p>
          <w:p w:rsidR="009306F5" w:rsidRPr="00F50710" w:rsidRDefault="009306F5" w:rsidP="009306F5">
            <w:pPr>
              <w:ind w:left="-21" w:right="-1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sz w:val="20"/>
                <w:szCs w:val="20"/>
              </w:rPr>
              <w:t>Противоречивое распределение №7</w:t>
            </w:r>
          </w:p>
        </w:tc>
      </w:tr>
      <w:tr w:rsidR="009306F5" w:rsidRPr="00F50710" w:rsidTr="009306F5">
        <w:trPr>
          <w:jc w:val="center"/>
        </w:trPr>
        <w:tc>
          <w:tcPr>
            <w:tcW w:w="994" w:type="dxa"/>
            <w:vMerge/>
            <w:textDirection w:val="btLr"/>
          </w:tcPr>
          <w:p w:rsidR="009306F5" w:rsidRPr="00F50710" w:rsidRDefault="009306F5" w:rsidP="00602E7E">
            <w:pPr>
              <w:ind w:left="-21" w:right="-12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9" w:type="dxa"/>
            <w:vMerge/>
            <w:shd w:val="clear" w:color="auto" w:fill="DEEAF6" w:themeFill="accent1" w:themeFillTint="33"/>
          </w:tcPr>
          <w:p w:rsidR="009306F5" w:rsidRPr="00F50710" w:rsidRDefault="009306F5" w:rsidP="00602E7E">
            <w:pPr>
              <w:ind w:left="-21" w:right="-12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DEEAF6" w:themeFill="accent1" w:themeFillTint="33"/>
          </w:tcPr>
          <w:p w:rsidR="009306F5" w:rsidRPr="00F50710" w:rsidRDefault="009306F5" w:rsidP="009306F5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2389" w:type="dxa"/>
            <w:shd w:val="clear" w:color="auto" w:fill="DEEAF6" w:themeFill="accent1" w:themeFillTint="33"/>
          </w:tcPr>
          <w:p w:rsidR="009306F5" w:rsidRPr="00F50710" w:rsidRDefault="009306F5" w:rsidP="009306F5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</w:t>
            </w:r>
          </w:p>
        </w:tc>
        <w:tc>
          <w:tcPr>
            <w:tcW w:w="623" w:type="dxa"/>
            <w:shd w:val="clear" w:color="auto" w:fill="DEEAF6" w:themeFill="accent1" w:themeFillTint="33"/>
          </w:tcPr>
          <w:p w:rsidR="009306F5" w:rsidRPr="00F50710" w:rsidRDefault="009306F5" w:rsidP="009306F5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34.5</w:t>
            </w:r>
          </w:p>
        </w:tc>
        <w:tc>
          <w:tcPr>
            <w:tcW w:w="623" w:type="dxa"/>
            <w:shd w:val="clear" w:color="auto" w:fill="DEEAF6" w:themeFill="accent1" w:themeFillTint="33"/>
          </w:tcPr>
          <w:p w:rsidR="009306F5" w:rsidRPr="00F50710" w:rsidRDefault="009306F5" w:rsidP="009306F5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41.6</w:t>
            </w:r>
          </w:p>
        </w:tc>
        <w:tc>
          <w:tcPr>
            <w:tcW w:w="623" w:type="dxa"/>
            <w:shd w:val="clear" w:color="auto" w:fill="DEEAF6" w:themeFill="accent1" w:themeFillTint="33"/>
          </w:tcPr>
          <w:p w:rsidR="009306F5" w:rsidRPr="00F50710" w:rsidRDefault="009306F5" w:rsidP="009306F5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18.8</w:t>
            </w:r>
          </w:p>
        </w:tc>
        <w:tc>
          <w:tcPr>
            <w:tcW w:w="1794" w:type="dxa"/>
            <w:shd w:val="clear" w:color="auto" w:fill="DEEAF6" w:themeFill="accent1" w:themeFillTint="33"/>
          </w:tcPr>
          <w:p w:rsidR="009306F5" w:rsidRPr="00F50710" w:rsidRDefault="009306F5" w:rsidP="00602E7E">
            <w:pPr>
              <w:ind w:left="-21" w:right="-1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06F5" w:rsidRPr="00F50710" w:rsidTr="009306F5">
        <w:trPr>
          <w:jc w:val="center"/>
        </w:trPr>
        <w:tc>
          <w:tcPr>
            <w:tcW w:w="994" w:type="dxa"/>
            <w:vMerge/>
          </w:tcPr>
          <w:p w:rsidR="009306F5" w:rsidRPr="00F50710" w:rsidRDefault="009306F5" w:rsidP="00602E7E">
            <w:pPr>
              <w:ind w:left="-21" w:right="-12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9" w:type="dxa"/>
          </w:tcPr>
          <w:p w:rsidR="009306F5" w:rsidRPr="00F50710" w:rsidRDefault="009306F5" w:rsidP="00602E7E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-21" w:right="-12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Краснодарский край</w:t>
            </w:r>
          </w:p>
        </w:tc>
        <w:tc>
          <w:tcPr>
            <w:tcW w:w="931" w:type="dxa"/>
            <w:vAlign w:val="center"/>
          </w:tcPr>
          <w:p w:rsidR="009306F5" w:rsidRPr="00F50710" w:rsidRDefault="009306F5" w:rsidP="00602E7E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54959</w:t>
            </w:r>
          </w:p>
        </w:tc>
        <w:tc>
          <w:tcPr>
            <w:tcW w:w="2389" w:type="dxa"/>
            <w:vAlign w:val="center"/>
          </w:tcPr>
          <w:p w:rsidR="009306F5" w:rsidRPr="00F50710" w:rsidRDefault="009306F5" w:rsidP="00602E7E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623" w:type="dxa"/>
            <w:vAlign w:val="center"/>
          </w:tcPr>
          <w:p w:rsidR="009306F5" w:rsidRPr="00F50710" w:rsidRDefault="009306F5" w:rsidP="00602E7E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33.3</w:t>
            </w:r>
          </w:p>
        </w:tc>
        <w:tc>
          <w:tcPr>
            <w:tcW w:w="623" w:type="dxa"/>
            <w:vAlign w:val="center"/>
          </w:tcPr>
          <w:p w:rsidR="009306F5" w:rsidRPr="00F50710" w:rsidRDefault="009306F5" w:rsidP="00602E7E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39.9</w:t>
            </w:r>
          </w:p>
        </w:tc>
        <w:tc>
          <w:tcPr>
            <w:tcW w:w="623" w:type="dxa"/>
            <w:vAlign w:val="center"/>
          </w:tcPr>
          <w:p w:rsidR="009306F5" w:rsidRPr="00F50710" w:rsidRDefault="009306F5" w:rsidP="00602E7E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19.8</w:t>
            </w:r>
          </w:p>
        </w:tc>
        <w:tc>
          <w:tcPr>
            <w:tcW w:w="1794" w:type="dxa"/>
          </w:tcPr>
          <w:p w:rsidR="009306F5" w:rsidRPr="00F50710" w:rsidRDefault="009306F5" w:rsidP="00602E7E">
            <w:pPr>
              <w:ind w:left="-21" w:right="-1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06F5" w:rsidRPr="00F50710" w:rsidTr="009306F5">
        <w:trPr>
          <w:jc w:val="center"/>
        </w:trPr>
        <w:tc>
          <w:tcPr>
            <w:tcW w:w="994" w:type="dxa"/>
            <w:vMerge/>
          </w:tcPr>
          <w:p w:rsidR="009306F5" w:rsidRPr="00F50710" w:rsidRDefault="009306F5" w:rsidP="00602E7E">
            <w:pPr>
              <w:ind w:left="-21" w:right="-12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9" w:type="dxa"/>
            <w:vAlign w:val="center"/>
          </w:tcPr>
          <w:p w:rsidR="009306F5" w:rsidRPr="00F50710" w:rsidRDefault="009306F5" w:rsidP="00602E7E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-21" w:right="-12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Вся выборка</w:t>
            </w:r>
          </w:p>
        </w:tc>
        <w:tc>
          <w:tcPr>
            <w:tcW w:w="931" w:type="dxa"/>
            <w:vAlign w:val="center"/>
          </w:tcPr>
          <w:p w:rsidR="009306F5" w:rsidRPr="00F50710" w:rsidRDefault="009306F5" w:rsidP="00602E7E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1282871</w:t>
            </w:r>
          </w:p>
        </w:tc>
        <w:tc>
          <w:tcPr>
            <w:tcW w:w="2389" w:type="dxa"/>
            <w:vAlign w:val="center"/>
          </w:tcPr>
          <w:p w:rsidR="009306F5" w:rsidRPr="00F50710" w:rsidRDefault="009306F5" w:rsidP="00602E7E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623" w:type="dxa"/>
            <w:vAlign w:val="center"/>
          </w:tcPr>
          <w:p w:rsidR="009306F5" w:rsidRPr="00F50710" w:rsidRDefault="009306F5" w:rsidP="00602E7E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34.2</w:t>
            </w:r>
          </w:p>
        </w:tc>
        <w:tc>
          <w:tcPr>
            <w:tcW w:w="623" w:type="dxa"/>
            <w:vAlign w:val="center"/>
          </w:tcPr>
          <w:p w:rsidR="009306F5" w:rsidRPr="00F50710" w:rsidRDefault="009306F5" w:rsidP="00602E7E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40.2</w:t>
            </w:r>
          </w:p>
        </w:tc>
        <w:tc>
          <w:tcPr>
            <w:tcW w:w="623" w:type="dxa"/>
            <w:vAlign w:val="center"/>
          </w:tcPr>
          <w:p w:rsidR="009306F5" w:rsidRPr="00F50710" w:rsidRDefault="009306F5" w:rsidP="00602E7E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19.6</w:t>
            </w:r>
          </w:p>
        </w:tc>
        <w:tc>
          <w:tcPr>
            <w:tcW w:w="1794" w:type="dxa"/>
          </w:tcPr>
          <w:p w:rsidR="009306F5" w:rsidRPr="00F50710" w:rsidRDefault="009306F5" w:rsidP="00602E7E">
            <w:pPr>
              <w:ind w:left="-21" w:right="-1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06F5" w:rsidRPr="00F50710" w:rsidTr="006632D1">
        <w:trPr>
          <w:jc w:val="center"/>
        </w:trPr>
        <w:tc>
          <w:tcPr>
            <w:tcW w:w="994" w:type="dxa"/>
            <w:vMerge w:val="restart"/>
            <w:textDirection w:val="btLr"/>
          </w:tcPr>
          <w:p w:rsidR="009306F5" w:rsidRPr="00F50710" w:rsidRDefault="009306F5" w:rsidP="00E37E73">
            <w:pPr>
              <w:ind w:left="-21" w:right="-121"/>
              <w:jc w:val="center"/>
              <w:rPr>
                <w:rFonts w:ascii="Times New Roman" w:hAnsi="Times New Roman" w:cs="Times New Roman"/>
              </w:rPr>
            </w:pPr>
            <w:r w:rsidRPr="00F50710">
              <w:rPr>
                <w:rFonts w:ascii="Times New Roman" w:hAnsi="Times New Roman" w:cs="Times New Roman"/>
              </w:rPr>
              <w:t>6 класс</w:t>
            </w:r>
          </w:p>
          <w:p w:rsidR="009306F5" w:rsidRPr="00F50710" w:rsidRDefault="009306F5" w:rsidP="00E37E73">
            <w:pPr>
              <w:ind w:left="-21" w:right="-121"/>
              <w:jc w:val="center"/>
              <w:rPr>
                <w:rFonts w:ascii="Times New Roman" w:hAnsi="Times New Roman" w:cs="Times New Roman"/>
              </w:rPr>
            </w:pPr>
            <w:r w:rsidRPr="00F50710"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1799" w:type="dxa"/>
            <w:vMerge w:val="restart"/>
            <w:shd w:val="clear" w:color="auto" w:fill="DEEAF6" w:themeFill="accent1" w:themeFillTint="33"/>
          </w:tcPr>
          <w:p w:rsidR="009306F5" w:rsidRPr="00F50710" w:rsidRDefault="009306F5" w:rsidP="00E37E73">
            <w:pPr>
              <w:ind w:left="-21" w:right="-121"/>
              <w:rPr>
                <w:rFonts w:ascii="Times New Roman" w:hAnsi="Times New Roman" w:cs="Times New Roman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sz w:val="20"/>
                <w:szCs w:val="20"/>
              </w:rPr>
              <w:t>Павловский район</w:t>
            </w:r>
          </w:p>
        </w:tc>
        <w:tc>
          <w:tcPr>
            <w:tcW w:w="931" w:type="dxa"/>
            <w:shd w:val="clear" w:color="auto" w:fill="DEEAF6" w:themeFill="accent1" w:themeFillTint="33"/>
            <w:vAlign w:val="center"/>
          </w:tcPr>
          <w:p w:rsidR="009306F5" w:rsidRPr="00F50710" w:rsidRDefault="009306F5" w:rsidP="009306F5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591</w:t>
            </w:r>
          </w:p>
        </w:tc>
        <w:tc>
          <w:tcPr>
            <w:tcW w:w="2389" w:type="dxa"/>
            <w:shd w:val="clear" w:color="auto" w:fill="DEEAF6" w:themeFill="accent1" w:themeFillTint="33"/>
            <w:vAlign w:val="center"/>
          </w:tcPr>
          <w:p w:rsidR="006632D1" w:rsidRDefault="006632D1" w:rsidP="009306F5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  <w:p w:rsidR="009306F5" w:rsidRPr="00F50710" w:rsidRDefault="009306F5" w:rsidP="009306F5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«2» во всех ОО, кроме </w:t>
            </w: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№3,4,6,13,14,16,18,19,21)</w:t>
            </w:r>
          </w:p>
        </w:tc>
        <w:tc>
          <w:tcPr>
            <w:tcW w:w="623" w:type="dxa"/>
            <w:shd w:val="clear" w:color="auto" w:fill="DEEAF6" w:themeFill="accent1" w:themeFillTint="33"/>
          </w:tcPr>
          <w:p w:rsidR="009306F5" w:rsidRPr="00F50710" w:rsidRDefault="006632D1" w:rsidP="006632D1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623" w:type="dxa"/>
            <w:shd w:val="clear" w:color="auto" w:fill="DEEAF6" w:themeFill="accent1" w:themeFillTint="33"/>
          </w:tcPr>
          <w:p w:rsidR="009306F5" w:rsidRPr="00F50710" w:rsidRDefault="006632D1" w:rsidP="006632D1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229</w:t>
            </w:r>
          </w:p>
        </w:tc>
        <w:tc>
          <w:tcPr>
            <w:tcW w:w="623" w:type="dxa"/>
            <w:shd w:val="clear" w:color="auto" w:fill="DEEAF6" w:themeFill="accent1" w:themeFillTint="33"/>
          </w:tcPr>
          <w:p w:rsidR="009306F5" w:rsidRPr="00F50710" w:rsidRDefault="006632D1" w:rsidP="006632D1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90</w:t>
            </w:r>
          </w:p>
        </w:tc>
        <w:tc>
          <w:tcPr>
            <w:tcW w:w="1794" w:type="dxa"/>
            <w:shd w:val="clear" w:color="auto" w:fill="DEEAF6" w:themeFill="accent1" w:themeFillTint="33"/>
          </w:tcPr>
          <w:p w:rsidR="006632D1" w:rsidRPr="00F50710" w:rsidRDefault="006632D1" w:rsidP="006632D1">
            <w:pPr>
              <w:ind w:left="-21" w:right="-1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sz w:val="20"/>
                <w:szCs w:val="20"/>
              </w:rPr>
              <w:t>Низкие результаты</w:t>
            </w:r>
          </w:p>
          <w:p w:rsidR="009306F5" w:rsidRPr="00F50710" w:rsidRDefault="006632D1" w:rsidP="006632D1">
            <w:pPr>
              <w:ind w:left="-21" w:right="-1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sz w:val="20"/>
                <w:szCs w:val="20"/>
              </w:rPr>
              <w:t xml:space="preserve"> № 3,7,10,17</w:t>
            </w:r>
          </w:p>
        </w:tc>
      </w:tr>
      <w:tr w:rsidR="009306F5" w:rsidRPr="00F50710" w:rsidTr="006632D1">
        <w:trPr>
          <w:jc w:val="center"/>
        </w:trPr>
        <w:tc>
          <w:tcPr>
            <w:tcW w:w="994" w:type="dxa"/>
            <w:vMerge/>
            <w:textDirection w:val="btLr"/>
          </w:tcPr>
          <w:p w:rsidR="009306F5" w:rsidRPr="00F50710" w:rsidRDefault="009306F5" w:rsidP="00E37E73">
            <w:pPr>
              <w:ind w:left="-21" w:right="-12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9" w:type="dxa"/>
            <w:vMerge/>
            <w:shd w:val="clear" w:color="auto" w:fill="DEEAF6" w:themeFill="accent1" w:themeFillTint="33"/>
          </w:tcPr>
          <w:p w:rsidR="009306F5" w:rsidRPr="00F50710" w:rsidRDefault="009306F5" w:rsidP="00E37E73">
            <w:pPr>
              <w:ind w:left="-21" w:right="-12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DEEAF6" w:themeFill="accent1" w:themeFillTint="33"/>
          </w:tcPr>
          <w:p w:rsidR="009306F5" w:rsidRPr="00F50710" w:rsidRDefault="009306F5" w:rsidP="006632D1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2389" w:type="dxa"/>
            <w:shd w:val="clear" w:color="auto" w:fill="DEEAF6" w:themeFill="accent1" w:themeFillTint="33"/>
          </w:tcPr>
          <w:p w:rsidR="009306F5" w:rsidRPr="00F50710" w:rsidRDefault="009306F5" w:rsidP="006632D1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6.8</w:t>
            </w:r>
          </w:p>
        </w:tc>
        <w:tc>
          <w:tcPr>
            <w:tcW w:w="623" w:type="dxa"/>
            <w:shd w:val="clear" w:color="auto" w:fill="DEEAF6" w:themeFill="accent1" w:themeFillTint="33"/>
          </w:tcPr>
          <w:p w:rsidR="009306F5" w:rsidRPr="00F50710" w:rsidRDefault="009306F5" w:rsidP="006632D1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39.3</w:t>
            </w:r>
          </w:p>
        </w:tc>
        <w:tc>
          <w:tcPr>
            <w:tcW w:w="623" w:type="dxa"/>
            <w:shd w:val="clear" w:color="auto" w:fill="DEEAF6" w:themeFill="accent1" w:themeFillTint="33"/>
          </w:tcPr>
          <w:p w:rsidR="009306F5" w:rsidRPr="00F50710" w:rsidRDefault="009306F5" w:rsidP="006632D1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38.7</w:t>
            </w:r>
          </w:p>
        </w:tc>
        <w:tc>
          <w:tcPr>
            <w:tcW w:w="623" w:type="dxa"/>
            <w:shd w:val="clear" w:color="auto" w:fill="DEEAF6" w:themeFill="accent1" w:themeFillTint="33"/>
          </w:tcPr>
          <w:p w:rsidR="009306F5" w:rsidRPr="00F50710" w:rsidRDefault="009306F5" w:rsidP="006632D1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15.2</w:t>
            </w:r>
          </w:p>
        </w:tc>
        <w:tc>
          <w:tcPr>
            <w:tcW w:w="1794" w:type="dxa"/>
            <w:shd w:val="clear" w:color="auto" w:fill="DEEAF6" w:themeFill="accent1" w:themeFillTint="33"/>
          </w:tcPr>
          <w:p w:rsidR="009306F5" w:rsidRPr="00F50710" w:rsidRDefault="009306F5" w:rsidP="00E37E73">
            <w:pPr>
              <w:ind w:left="-21" w:right="-1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06F5" w:rsidRPr="00F50710" w:rsidTr="009306F5">
        <w:trPr>
          <w:jc w:val="center"/>
        </w:trPr>
        <w:tc>
          <w:tcPr>
            <w:tcW w:w="994" w:type="dxa"/>
            <w:vMerge/>
          </w:tcPr>
          <w:p w:rsidR="009306F5" w:rsidRPr="00F50710" w:rsidRDefault="009306F5" w:rsidP="00E37E73">
            <w:pPr>
              <w:ind w:left="-21" w:right="-12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9" w:type="dxa"/>
          </w:tcPr>
          <w:p w:rsidR="009306F5" w:rsidRPr="00F50710" w:rsidRDefault="009306F5" w:rsidP="00E37E73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-21" w:right="-12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Краснодарский край</w:t>
            </w:r>
          </w:p>
        </w:tc>
        <w:tc>
          <w:tcPr>
            <w:tcW w:w="931" w:type="dxa"/>
            <w:vAlign w:val="center"/>
          </w:tcPr>
          <w:p w:rsidR="009306F5" w:rsidRPr="00F50710" w:rsidRDefault="009306F5" w:rsidP="00E37E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49454</w:t>
            </w:r>
          </w:p>
        </w:tc>
        <w:tc>
          <w:tcPr>
            <w:tcW w:w="2389" w:type="dxa"/>
            <w:vAlign w:val="center"/>
          </w:tcPr>
          <w:p w:rsidR="009306F5" w:rsidRPr="00F50710" w:rsidRDefault="009306F5" w:rsidP="00E37E73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10.5</w:t>
            </w:r>
          </w:p>
        </w:tc>
        <w:tc>
          <w:tcPr>
            <w:tcW w:w="623" w:type="dxa"/>
            <w:vAlign w:val="center"/>
          </w:tcPr>
          <w:p w:rsidR="009306F5" w:rsidRPr="00F50710" w:rsidRDefault="009306F5" w:rsidP="00E37E73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40.1</w:t>
            </w:r>
          </w:p>
        </w:tc>
        <w:tc>
          <w:tcPr>
            <w:tcW w:w="623" w:type="dxa"/>
            <w:vAlign w:val="center"/>
          </w:tcPr>
          <w:p w:rsidR="009306F5" w:rsidRPr="00F50710" w:rsidRDefault="009306F5" w:rsidP="00E37E73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34.5</w:t>
            </w:r>
          </w:p>
        </w:tc>
        <w:tc>
          <w:tcPr>
            <w:tcW w:w="623" w:type="dxa"/>
            <w:vAlign w:val="center"/>
          </w:tcPr>
          <w:p w:rsidR="009306F5" w:rsidRPr="00F50710" w:rsidRDefault="009306F5" w:rsidP="00E37E73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14.8</w:t>
            </w:r>
          </w:p>
        </w:tc>
        <w:tc>
          <w:tcPr>
            <w:tcW w:w="1794" w:type="dxa"/>
          </w:tcPr>
          <w:p w:rsidR="009306F5" w:rsidRPr="00F50710" w:rsidRDefault="009306F5" w:rsidP="00E37E73">
            <w:pPr>
              <w:ind w:left="-21" w:right="-1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06F5" w:rsidRPr="00F50710" w:rsidTr="009306F5">
        <w:trPr>
          <w:jc w:val="center"/>
        </w:trPr>
        <w:tc>
          <w:tcPr>
            <w:tcW w:w="994" w:type="dxa"/>
            <w:vMerge/>
          </w:tcPr>
          <w:p w:rsidR="009306F5" w:rsidRPr="00F50710" w:rsidRDefault="009306F5" w:rsidP="00E37E73">
            <w:pPr>
              <w:ind w:left="-21" w:right="-12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9" w:type="dxa"/>
            <w:vAlign w:val="center"/>
          </w:tcPr>
          <w:p w:rsidR="009306F5" w:rsidRPr="00F50710" w:rsidRDefault="009306F5" w:rsidP="00E37E73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-21" w:right="-12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Вся выборка</w:t>
            </w:r>
          </w:p>
        </w:tc>
        <w:tc>
          <w:tcPr>
            <w:tcW w:w="931" w:type="dxa"/>
            <w:vAlign w:val="center"/>
          </w:tcPr>
          <w:p w:rsidR="009306F5" w:rsidRPr="00F50710" w:rsidRDefault="009306F5" w:rsidP="00E37E73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722365</w:t>
            </w:r>
          </w:p>
        </w:tc>
        <w:tc>
          <w:tcPr>
            <w:tcW w:w="2389" w:type="dxa"/>
            <w:vAlign w:val="center"/>
          </w:tcPr>
          <w:p w:rsidR="009306F5" w:rsidRPr="00F50710" w:rsidRDefault="009306F5" w:rsidP="00E37E73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9.3</w:t>
            </w:r>
          </w:p>
        </w:tc>
        <w:tc>
          <w:tcPr>
            <w:tcW w:w="623" w:type="dxa"/>
            <w:vAlign w:val="center"/>
          </w:tcPr>
          <w:p w:rsidR="009306F5" w:rsidRPr="00F50710" w:rsidRDefault="009306F5" w:rsidP="00E37E73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40.7</w:t>
            </w:r>
          </w:p>
        </w:tc>
        <w:tc>
          <w:tcPr>
            <w:tcW w:w="623" w:type="dxa"/>
            <w:vAlign w:val="center"/>
          </w:tcPr>
          <w:p w:rsidR="009306F5" w:rsidRPr="00F50710" w:rsidRDefault="009306F5" w:rsidP="00E37E73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35.4</w:t>
            </w:r>
          </w:p>
        </w:tc>
        <w:tc>
          <w:tcPr>
            <w:tcW w:w="623" w:type="dxa"/>
            <w:vAlign w:val="center"/>
          </w:tcPr>
          <w:p w:rsidR="009306F5" w:rsidRPr="00F50710" w:rsidRDefault="009306F5" w:rsidP="00E37E73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14.6</w:t>
            </w:r>
          </w:p>
        </w:tc>
        <w:tc>
          <w:tcPr>
            <w:tcW w:w="1794" w:type="dxa"/>
          </w:tcPr>
          <w:p w:rsidR="009306F5" w:rsidRPr="00F50710" w:rsidRDefault="009306F5" w:rsidP="00E37E73">
            <w:pPr>
              <w:ind w:left="-21" w:right="-1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32D1" w:rsidRPr="00F50710" w:rsidTr="006632D1">
        <w:trPr>
          <w:jc w:val="center"/>
        </w:trPr>
        <w:tc>
          <w:tcPr>
            <w:tcW w:w="994" w:type="dxa"/>
            <w:vMerge w:val="restart"/>
            <w:textDirection w:val="btLr"/>
          </w:tcPr>
          <w:p w:rsidR="006632D1" w:rsidRDefault="006632D1" w:rsidP="00E37E73">
            <w:pPr>
              <w:ind w:left="-21" w:right="-121"/>
              <w:jc w:val="center"/>
              <w:rPr>
                <w:rFonts w:ascii="Times New Roman" w:hAnsi="Times New Roman" w:cs="Times New Roman"/>
              </w:rPr>
            </w:pPr>
            <w:r w:rsidRPr="00F50710">
              <w:rPr>
                <w:rFonts w:ascii="Times New Roman" w:hAnsi="Times New Roman" w:cs="Times New Roman"/>
              </w:rPr>
              <w:t xml:space="preserve">6 класс </w:t>
            </w:r>
          </w:p>
          <w:p w:rsidR="006632D1" w:rsidRPr="00F50710" w:rsidRDefault="006632D1" w:rsidP="00E37E73">
            <w:pPr>
              <w:ind w:left="-21" w:right="-121"/>
              <w:jc w:val="center"/>
              <w:rPr>
                <w:rFonts w:ascii="Times New Roman" w:hAnsi="Times New Roman" w:cs="Times New Roman"/>
              </w:rPr>
            </w:pPr>
            <w:r w:rsidRPr="00F50710">
              <w:rPr>
                <w:rFonts w:ascii="Times New Roman" w:hAnsi="Times New Roman" w:cs="Times New Roman"/>
              </w:rPr>
              <w:t xml:space="preserve">общество </w:t>
            </w:r>
          </w:p>
        </w:tc>
        <w:tc>
          <w:tcPr>
            <w:tcW w:w="1799" w:type="dxa"/>
            <w:vMerge w:val="restart"/>
            <w:shd w:val="clear" w:color="auto" w:fill="FFF2CC" w:themeFill="accent4" w:themeFillTint="33"/>
          </w:tcPr>
          <w:p w:rsidR="006632D1" w:rsidRPr="00F50710" w:rsidRDefault="006632D1" w:rsidP="00E37E73">
            <w:pPr>
              <w:ind w:left="-21" w:right="-121"/>
              <w:rPr>
                <w:rFonts w:ascii="Times New Roman" w:hAnsi="Times New Roman" w:cs="Times New Roman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sz w:val="20"/>
                <w:szCs w:val="20"/>
              </w:rPr>
              <w:t>Павловский район</w:t>
            </w:r>
          </w:p>
        </w:tc>
        <w:tc>
          <w:tcPr>
            <w:tcW w:w="931" w:type="dxa"/>
            <w:shd w:val="clear" w:color="auto" w:fill="FFF2CC" w:themeFill="accent4" w:themeFillTint="33"/>
            <w:vAlign w:val="center"/>
          </w:tcPr>
          <w:p w:rsidR="006632D1" w:rsidRPr="00F50710" w:rsidRDefault="006632D1" w:rsidP="006632D1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587</w:t>
            </w:r>
          </w:p>
        </w:tc>
        <w:tc>
          <w:tcPr>
            <w:tcW w:w="2389" w:type="dxa"/>
            <w:shd w:val="clear" w:color="auto" w:fill="FFF2CC" w:themeFill="accent4" w:themeFillTint="33"/>
            <w:vAlign w:val="center"/>
          </w:tcPr>
          <w:p w:rsidR="006632D1" w:rsidRDefault="006632D1" w:rsidP="006632D1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  <w:p w:rsidR="006632D1" w:rsidRDefault="006632D1" w:rsidP="006632D1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«2» во всех ОО, кроме </w:t>
            </w: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№1,4,6,8,9,12,</w:t>
            </w:r>
          </w:p>
          <w:p w:rsidR="006632D1" w:rsidRPr="00F50710" w:rsidRDefault="006632D1" w:rsidP="006632D1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13,14,16,17,18,21)</w:t>
            </w:r>
          </w:p>
        </w:tc>
        <w:tc>
          <w:tcPr>
            <w:tcW w:w="623" w:type="dxa"/>
            <w:shd w:val="clear" w:color="auto" w:fill="FFF2CC" w:themeFill="accent4" w:themeFillTint="33"/>
          </w:tcPr>
          <w:p w:rsidR="006632D1" w:rsidRPr="00F50710" w:rsidRDefault="006632D1" w:rsidP="006632D1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226</w:t>
            </w:r>
          </w:p>
        </w:tc>
        <w:tc>
          <w:tcPr>
            <w:tcW w:w="623" w:type="dxa"/>
            <w:shd w:val="clear" w:color="auto" w:fill="FFF2CC" w:themeFill="accent4" w:themeFillTint="33"/>
          </w:tcPr>
          <w:p w:rsidR="006632D1" w:rsidRPr="00F50710" w:rsidRDefault="006632D1" w:rsidP="006632D1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239</w:t>
            </w:r>
          </w:p>
        </w:tc>
        <w:tc>
          <w:tcPr>
            <w:tcW w:w="623" w:type="dxa"/>
            <w:shd w:val="clear" w:color="auto" w:fill="FFF2CC" w:themeFill="accent4" w:themeFillTint="33"/>
          </w:tcPr>
          <w:p w:rsidR="006632D1" w:rsidRPr="00F50710" w:rsidRDefault="006632D1" w:rsidP="006632D1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93</w:t>
            </w:r>
          </w:p>
        </w:tc>
        <w:tc>
          <w:tcPr>
            <w:tcW w:w="1794" w:type="dxa"/>
            <w:shd w:val="clear" w:color="auto" w:fill="FFF2CC" w:themeFill="accent4" w:themeFillTint="33"/>
          </w:tcPr>
          <w:p w:rsidR="006632D1" w:rsidRPr="00F50710" w:rsidRDefault="006632D1" w:rsidP="006632D1">
            <w:pPr>
              <w:ind w:left="-21" w:right="-1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sz w:val="20"/>
                <w:szCs w:val="20"/>
              </w:rPr>
              <w:t>Низкие результаты</w:t>
            </w:r>
          </w:p>
          <w:p w:rsidR="006632D1" w:rsidRPr="00F50710" w:rsidRDefault="006632D1" w:rsidP="006632D1">
            <w:pPr>
              <w:ind w:left="-21" w:right="-1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sz w:val="20"/>
                <w:szCs w:val="20"/>
              </w:rPr>
              <w:t xml:space="preserve"> № 7,10,11</w:t>
            </w:r>
          </w:p>
        </w:tc>
      </w:tr>
      <w:tr w:rsidR="006632D1" w:rsidRPr="00F50710" w:rsidTr="006632D1">
        <w:trPr>
          <w:jc w:val="center"/>
        </w:trPr>
        <w:tc>
          <w:tcPr>
            <w:tcW w:w="994" w:type="dxa"/>
            <w:vMerge/>
            <w:textDirection w:val="btLr"/>
          </w:tcPr>
          <w:p w:rsidR="006632D1" w:rsidRPr="00F50710" w:rsidRDefault="006632D1" w:rsidP="00E37E73">
            <w:pPr>
              <w:ind w:left="-21" w:right="-12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9" w:type="dxa"/>
            <w:vMerge/>
            <w:shd w:val="clear" w:color="auto" w:fill="FFF2CC" w:themeFill="accent4" w:themeFillTint="33"/>
          </w:tcPr>
          <w:p w:rsidR="006632D1" w:rsidRPr="00F50710" w:rsidRDefault="006632D1" w:rsidP="00E37E73">
            <w:pPr>
              <w:ind w:left="-21" w:right="-12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2CC" w:themeFill="accent4" w:themeFillTint="33"/>
          </w:tcPr>
          <w:p w:rsidR="006632D1" w:rsidRPr="00F50710" w:rsidRDefault="006632D1" w:rsidP="006632D1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2389" w:type="dxa"/>
            <w:shd w:val="clear" w:color="auto" w:fill="FFF2CC" w:themeFill="accent4" w:themeFillTint="33"/>
          </w:tcPr>
          <w:p w:rsidR="006632D1" w:rsidRPr="00F50710" w:rsidRDefault="006632D1" w:rsidP="006632D1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4.9</w:t>
            </w:r>
          </w:p>
        </w:tc>
        <w:tc>
          <w:tcPr>
            <w:tcW w:w="623" w:type="dxa"/>
            <w:shd w:val="clear" w:color="auto" w:fill="FFF2CC" w:themeFill="accent4" w:themeFillTint="33"/>
          </w:tcPr>
          <w:p w:rsidR="006632D1" w:rsidRPr="00F50710" w:rsidRDefault="006632D1" w:rsidP="006632D1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38.5</w:t>
            </w:r>
          </w:p>
        </w:tc>
        <w:tc>
          <w:tcPr>
            <w:tcW w:w="623" w:type="dxa"/>
            <w:shd w:val="clear" w:color="auto" w:fill="FFF2CC" w:themeFill="accent4" w:themeFillTint="33"/>
          </w:tcPr>
          <w:p w:rsidR="006632D1" w:rsidRPr="00F50710" w:rsidRDefault="006632D1" w:rsidP="006632D1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40.7</w:t>
            </w:r>
          </w:p>
        </w:tc>
        <w:tc>
          <w:tcPr>
            <w:tcW w:w="623" w:type="dxa"/>
            <w:shd w:val="clear" w:color="auto" w:fill="FFF2CC" w:themeFill="accent4" w:themeFillTint="33"/>
          </w:tcPr>
          <w:p w:rsidR="006632D1" w:rsidRPr="00F50710" w:rsidRDefault="006632D1" w:rsidP="006632D1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15.8</w:t>
            </w:r>
          </w:p>
        </w:tc>
        <w:tc>
          <w:tcPr>
            <w:tcW w:w="1794" w:type="dxa"/>
            <w:shd w:val="clear" w:color="auto" w:fill="FFF2CC" w:themeFill="accent4" w:themeFillTint="33"/>
          </w:tcPr>
          <w:p w:rsidR="006632D1" w:rsidRPr="00F50710" w:rsidRDefault="006632D1" w:rsidP="00B22293">
            <w:pPr>
              <w:ind w:left="-21" w:right="-1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32D1" w:rsidRPr="00F50710" w:rsidTr="009306F5">
        <w:trPr>
          <w:jc w:val="center"/>
        </w:trPr>
        <w:tc>
          <w:tcPr>
            <w:tcW w:w="994" w:type="dxa"/>
            <w:vMerge/>
          </w:tcPr>
          <w:p w:rsidR="006632D1" w:rsidRPr="00F50710" w:rsidRDefault="006632D1" w:rsidP="00B22293">
            <w:pPr>
              <w:ind w:left="-21" w:right="-12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9" w:type="dxa"/>
          </w:tcPr>
          <w:p w:rsidR="006632D1" w:rsidRPr="00F50710" w:rsidRDefault="006632D1" w:rsidP="00B22293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-21" w:right="-12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Краснодарский край</w:t>
            </w:r>
          </w:p>
        </w:tc>
        <w:tc>
          <w:tcPr>
            <w:tcW w:w="931" w:type="dxa"/>
            <w:vAlign w:val="center"/>
          </w:tcPr>
          <w:p w:rsidR="006632D1" w:rsidRPr="00F50710" w:rsidRDefault="006632D1" w:rsidP="00B2229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49909</w:t>
            </w:r>
          </w:p>
        </w:tc>
        <w:tc>
          <w:tcPr>
            <w:tcW w:w="2389" w:type="dxa"/>
            <w:vAlign w:val="center"/>
          </w:tcPr>
          <w:p w:rsidR="006632D1" w:rsidRPr="00F50710" w:rsidRDefault="006632D1" w:rsidP="00B22293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7.2</w:t>
            </w:r>
          </w:p>
        </w:tc>
        <w:tc>
          <w:tcPr>
            <w:tcW w:w="623" w:type="dxa"/>
            <w:vAlign w:val="center"/>
          </w:tcPr>
          <w:p w:rsidR="006632D1" w:rsidRPr="00F50710" w:rsidRDefault="006632D1" w:rsidP="00B22293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38.2</w:t>
            </w:r>
          </w:p>
        </w:tc>
        <w:tc>
          <w:tcPr>
            <w:tcW w:w="623" w:type="dxa"/>
            <w:vAlign w:val="center"/>
          </w:tcPr>
          <w:p w:rsidR="006632D1" w:rsidRPr="00F50710" w:rsidRDefault="006632D1" w:rsidP="00B22293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38.3</w:t>
            </w:r>
          </w:p>
        </w:tc>
        <w:tc>
          <w:tcPr>
            <w:tcW w:w="623" w:type="dxa"/>
            <w:vAlign w:val="center"/>
          </w:tcPr>
          <w:p w:rsidR="006632D1" w:rsidRPr="00F50710" w:rsidRDefault="006632D1" w:rsidP="00B22293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16.3</w:t>
            </w:r>
          </w:p>
        </w:tc>
        <w:tc>
          <w:tcPr>
            <w:tcW w:w="1794" w:type="dxa"/>
          </w:tcPr>
          <w:p w:rsidR="006632D1" w:rsidRPr="00F50710" w:rsidRDefault="006632D1" w:rsidP="00B22293">
            <w:pPr>
              <w:ind w:left="-21" w:right="-1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32D1" w:rsidRPr="00F50710" w:rsidTr="009306F5">
        <w:trPr>
          <w:jc w:val="center"/>
        </w:trPr>
        <w:tc>
          <w:tcPr>
            <w:tcW w:w="994" w:type="dxa"/>
            <w:vMerge/>
          </w:tcPr>
          <w:p w:rsidR="006632D1" w:rsidRPr="00F50710" w:rsidRDefault="006632D1" w:rsidP="00B22293">
            <w:pPr>
              <w:ind w:left="-21" w:right="-12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9" w:type="dxa"/>
            <w:vAlign w:val="center"/>
          </w:tcPr>
          <w:p w:rsidR="006632D1" w:rsidRPr="00F50710" w:rsidRDefault="006632D1" w:rsidP="00B22293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-21" w:right="-12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Вся выборка</w:t>
            </w:r>
          </w:p>
        </w:tc>
        <w:tc>
          <w:tcPr>
            <w:tcW w:w="931" w:type="dxa"/>
            <w:vAlign w:val="center"/>
          </w:tcPr>
          <w:p w:rsidR="006632D1" w:rsidRPr="00F50710" w:rsidRDefault="006632D1" w:rsidP="00B22293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753371</w:t>
            </w:r>
          </w:p>
        </w:tc>
        <w:tc>
          <w:tcPr>
            <w:tcW w:w="2389" w:type="dxa"/>
            <w:vAlign w:val="center"/>
          </w:tcPr>
          <w:p w:rsidR="006632D1" w:rsidRPr="00F50710" w:rsidRDefault="006632D1" w:rsidP="00B22293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6.5</w:t>
            </w:r>
          </w:p>
        </w:tc>
        <w:tc>
          <w:tcPr>
            <w:tcW w:w="623" w:type="dxa"/>
            <w:vAlign w:val="center"/>
          </w:tcPr>
          <w:p w:rsidR="006632D1" w:rsidRPr="00F50710" w:rsidRDefault="006632D1" w:rsidP="00B22293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37.8</w:t>
            </w:r>
          </w:p>
        </w:tc>
        <w:tc>
          <w:tcPr>
            <w:tcW w:w="623" w:type="dxa"/>
            <w:vAlign w:val="center"/>
          </w:tcPr>
          <w:p w:rsidR="006632D1" w:rsidRPr="00F50710" w:rsidRDefault="006632D1" w:rsidP="00B22293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39.4</w:t>
            </w:r>
          </w:p>
        </w:tc>
        <w:tc>
          <w:tcPr>
            <w:tcW w:w="623" w:type="dxa"/>
            <w:vAlign w:val="center"/>
          </w:tcPr>
          <w:p w:rsidR="006632D1" w:rsidRPr="00F50710" w:rsidRDefault="006632D1" w:rsidP="00B22293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16.4</w:t>
            </w:r>
          </w:p>
        </w:tc>
        <w:tc>
          <w:tcPr>
            <w:tcW w:w="1794" w:type="dxa"/>
          </w:tcPr>
          <w:p w:rsidR="006632D1" w:rsidRPr="00F50710" w:rsidRDefault="006632D1" w:rsidP="00B22293">
            <w:pPr>
              <w:ind w:left="-21" w:right="-1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1F93" w:rsidRPr="00F50710" w:rsidTr="00461F93">
        <w:trPr>
          <w:jc w:val="center"/>
        </w:trPr>
        <w:tc>
          <w:tcPr>
            <w:tcW w:w="994" w:type="dxa"/>
            <w:vMerge w:val="restart"/>
            <w:textDirection w:val="btLr"/>
          </w:tcPr>
          <w:p w:rsidR="00461F93" w:rsidRPr="00F50710" w:rsidRDefault="00461F93" w:rsidP="00A477DA">
            <w:pPr>
              <w:ind w:left="-21" w:right="-121"/>
              <w:jc w:val="center"/>
              <w:rPr>
                <w:rFonts w:ascii="Times New Roman" w:hAnsi="Times New Roman" w:cs="Times New Roman"/>
              </w:rPr>
            </w:pPr>
            <w:r w:rsidRPr="00F50710">
              <w:rPr>
                <w:rFonts w:ascii="Times New Roman" w:hAnsi="Times New Roman" w:cs="Times New Roman"/>
              </w:rPr>
              <w:t>5 класс</w:t>
            </w:r>
          </w:p>
          <w:p w:rsidR="00461F93" w:rsidRPr="00F50710" w:rsidRDefault="00461F93" w:rsidP="00A477DA">
            <w:pPr>
              <w:ind w:left="-21" w:right="-121"/>
              <w:jc w:val="center"/>
              <w:rPr>
                <w:rFonts w:ascii="Times New Roman" w:hAnsi="Times New Roman" w:cs="Times New Roman"/>
              </w:rPr>
            </w:pPr>
            <w:r w:rsidRPr="00F50710">
              <w:rPr>
                <w:rFonts w:ascii="Times New Roman" w:hAnsi="Times New Roman" w:cs="Times New Roman"/>
              </w:rPr>
              <w:t>биология</w:t>
            </w:r>
          </w:p>
        </w:tc>
        <w:tc>
          <w:tcPr>
            <w:tcW w:w="1799" w:type="dxa"/>
            <w:vMerge w:val="restart"/>
            <w:shd w:val="clear" w:color="auto" w:fill="DEEAF6" w:themeFill="accent1" w:themeFillTint="33"/>
          </w:tcPr>
          <w:p w:rsidR="00461F93" w:rsidRPr="00F50710" w:rsidRDefault="00461F93" w:rsidP="00A477DA">
            <w:pPr>
              <w:ind w:left="-21" w:right="-121"/>
              <w:rPr>
                <w:rFonts w:ascii="Times New Roman" w:hAnsi="Times New Roman" w:cs="Times New Roman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sz w:val="20"/>
                <w:szCs w:val="20"/>
              </w:rPr>
              <w:t>Павловский район</w:t>
            </w:r>
          </w:p>
        </w:tc>
        <w:tc>
          <w:tcPr>
            <w:tcW w:w="931" w:type="dxa"/>
            <w:shd w:val="clear" w:color="auto" w:fill="DEEAF6" w:themeFill="accent1" w:themeFillTint="33"/>
            <w:vAlign w:val="center"/>
          </w:tcPr>
          <w:p w:rsidR="00461F93" w:rsidRPr="00F50710" w:rsidRDefault="00461F93" w:rsidP="00461F9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574</w:t>
            </w:r>
          </w:p>
        </w:tc>
        <w:tc>
          <w:tcPr>
            <w:tcW w:w="2389" w:type="dxa"/>
            <w:shd w:val="clear" w:color="auto" w:fill="DEEAF6" w:themeFill="accent1" w:themeFillTint="33"/>
          </w:tcPr>
          <w:p w:rsidR="00461F93" w:rsidRDefault="00461F93" w:rsidP="00461F93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  <w:p w:rsidR="00461F93" w:rsidRDefault="00461F93" w:rsidP="00461F93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«2» во всех ОО, кроме </w:t>
            </w: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№1,2,4,6,7,8,9,</w:t>
            </w:r>
          </w:p>
          <w:p w:rsidR="00461F93" w:rsidRPr="00F50710" w:rsidRDefault="00461F93" w:rsidP="00461F93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11,13,14,15,17,18,19,21)</w:t>
            </w:r>
          </w:p>
        </w:tc>
        <w:tc>
          <w:tcPr>
            <w:tcW w:w="623" w:type="dxa"/>
            <w:shd w:val="clear" w:color="auto" w:fill="DEEAF6" w:themeFill="accent1" w:themeFillTint="33"/>
          </w:tcPr>
          <w:p w:rsidR="00461F93" w:rsidRPr="00F50710" w:rsidRDefault="00461F93" w:rsidP="00461F93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179</w:t>
            </w:r>
          </w:p>
        </w:tc>
        <w:tc>
          <w:tcPr>
            <w:tcW w:w="623" w:type="dxa"/>
            <w:shd w:val="clear" w:color="auto" w:fill="DEEAF6" w:themeFill="accent1" w:themeFillTint="33"/>
          </w:tcPr>
          <w:p w:rsidR="00461F93" w:rsidRPr="00F50710" w:rsidRDefault="00461F93" w:rsidP="00461F93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315</w:t>
            </w:r>
          </w:p>
        </w:tc>
        <w:tc>
          <w:tcPr>
            <w:tcW w:w="623" w:type="dxa"/>
            <w:shd w:val="clear" w:color="auto" w:fill="DEEAF6" w:themeFill="accent1" w:themeFillTint="33"/>
          </w:tcPr>
          <w:p w:rsidR="00461F93" w:rsidRPr="00F50710" w:rsidRDefault="00461F93" w:rsidP="00461F93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73</w:t>
            </w:r>
          </w:p>
        </w:tc>
        <w:tc>
          <w:tcPr>
            <w:tcW w:w="1794" w:type="dxa"/>
            <w:shd w:val="clear" w:color="auto" w:fill="DEEAF6" w:themeFill="accent1" w:themeFillTint="33"/>
          </w:tcPr>
          <w:p w:rsidR="00461F93" w:rsidRPr="00F50710" w:rsidRDefault="00461F93" w:rsidP="00461F93">
            <w:pPr>
              <w:ind w:left="-21" w:right="-1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sz w:val="20"/>
                <w:szCs w:val="20"/>
              </w:rPr>
              <w:t>Низкие результаты</w:t>
            </w:r>
          </w:p>
          <w:p w:rsidR="00461F93" w:rsidRPr="00F50710" w:rsidRDefault="00461F93" w:rsidP="00461F93">
            <w:pPr>
              <w:ind w:left="-21" w:right="-1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sz w:val="20"/>
                <w:szCs w:val="20"/>
              </w:rPr>
              <w:t xml:space="preserve"> № 10,12,13,19</w:t>
            </w:r>
          </w:p>
          <w:p w:rsidR="00461F93" w:rsidRPr="00F50710" w:rsidRDefault="00461F93" w:rsidP="00461F93">
            <w:pPr>
              <w:ind w:left="-21" w:right="-1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sz w:val="20"/>
                <w:szCs w:val="20"/>
              </w:rPr>
              <w:t>Противоречивое распределение №13</w:t>
            </w:r>
          </w:p>
        </w:tc>
      </w:tr>
      <w:tr w:rsidR="00461F93" w:rsidRPr="00F50710" w:rsidTr="00461F93">
        <w:trPr>
          <w:jc w:val="center"/>
        </w:trPr>
        <w:tc>
          <w:tcPr>
            <w:tcW w:w="994" w:type="dxa"/>
            <w:vMerge/>
            <w:textDirection w:val="btLr"/>
          </w:tcPr>
          <w:p w:rsidR="00461F93" w:rsidRPr="00F50710" w:rsidRDefault="00461F93" w:rsidP="00A477DA">
            <w:pPr>
              <w:ind w:left="-21" w:right="-12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9" w:type="dxa"/>
            <w:vMerge/>
            <w:shd w:val="clear" w:color="auto" w:fill="DEEAF6" w:themeFill="accent1" w:themeFillTint="33"/>
          </w:tcPr>
          <w:p w:rsidR="00461F93" w:rsidRPr="00F50710" w:rsidRDefault="00461F93" w:rsidP="00A477DA">
            <w:pPr>
              <w:ind w:left="-21" w:right="-12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DEEAF6" w:themeFill="accent1" w:themeFillTint="33"/>
          </w:tcPr>
          <w:p w:rsidR="00461F93" w:rsidRPr="00F50710" w:rsidRDefault="00461F93" w:rsidP="00461F9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2389" w:type="dxa"/>
            <w:shd w:val="clear" w:color="auto" w:fill="DEEAF6" w:themeFill="accent1" w:themeFillTint="33"/>
          </w:tcPr>
          <w:p w:rsidR="00461F93" w:rsidRPr="00F50710" w:rsidRDefault="00461F93" w:rsidP="00461F93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623" w:type="dxa"/>
            <w:shd w:val="clear" w:color="auto" w:fill="DEEAF6" w:themeFill="accent1" w:themeFillTint="33"/>
          </w:tcPr>
          <w:p w:rsidR="00461F93" w:rsidRPr="00F50710" w:rsidRDefault="00461F93" w:rsidP="00461F93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31.2</w:t>
            </w:r>
          </w:p>
        </w:tc>
        <w:tc>
          <w:tcPr>
            <w:tcW w:w="623" w:type="dxa"/>
            <w:shd w:val="clear" w:color="auto" w:fill="DEEAF6" w:themeFill="accent1" w:themeFillTint="33"/>
          </w:tcPr>
          <w:p w:rsidR="00461F93" w:rsidRPr="00F50710" w:rsidRDefault="00461F93" w:rsidP="00461F93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54.9</w:t>
            </w:r>
          </w:p>
        </w:tc>
        <w:tc>
          <w:tcPr>
            <w:tcW w:w="623" w:type="dxa"/>
            <w:shd w:val="clear" w:color="auto" w:fill="DEEAF6" w:themeFill="accent1" w:themeFillTint="33"/>
          </w:tcPr>
          <w:p w:rsidR="00461F93" w:rsidRPr="00F50710" w:rsidRDefault="00461F93" w:rsidP="00461F93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12.7</w:t>
            </w:r>
          </w:p>
        </w:tc>
        <w:tc>
          <w:tcPr>
            <w:tcW w:w="1794" w:type="dxa"/>
            <w:shd w:val="clear" w:color="auto" w:fill="DEEAF6" w:themeFill="accent1" w:themeFillTint="33"/>
          </w:tcPr>
          <w:p w:rsidR="00461F93" w:rsidRPr="00F50710" w:rsidRDefault="00461F93" w:rsidP="00A477DA">
            <w:pPr>
              <w:ind w:left="-21" w:right="-1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1F93" w:rsidRPr="00F50710" w:rsidTr="009306F5">
        <w:trPr>
          <w:jc w:val="center"/>
        </w:trPr>
        <w:tc>
          <w:tcPr>
            <w:tcW w:w="994" w:type="dxa"/>
            <w:vMerge/>
          </w:tcPr>
          <w:p w:rsidR="00461F93" w:rsidRPr="00F50710" w:rsidRDefault="00461F93" w:rsidP="00A477DA">
            <w:pPr>
              <w:ind w:left="-21" w:right="-12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9" w:type="dxa"/>
          </w:tcPr>
          <w:p w:rsidR="00461F93" w:rsidRPr="00F50710" w:rsidRDefault="00461F93" w:rsidP="00A477DA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-21" w:right="-12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Краснодарский край</w:t>
            </w:r>
          </w:p>
        </w:tc>
        <w:tc>
          <w:tcPr>
            <w:tcW w:w="931" w:type="dxa"/>
            <w:vAlign w:val="center"/>
          </w:tcPr>
          <w:p w:rsidR="00461F93" w:rsidRPr="00F50710" w:rsidRDefault="00461F93" w:rsidP="00A477DA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54817</w:t>
            </w:r>
          </w:p>
        </w:tc>
        <w:tc>
          <w:tcPr>
            <w:tcW w:w="2389" w:type="dxa"/>
            <w:vAlign w:val="center"/>
          </w:tcPr>
          <w:p w:rsidR="00461F93" w:rsidRPr="00F50710" w:rsidRDefault="00461F93" w:rsidP="00A477DA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2.8</w:t>
            </w:r>
          </w:p>
        </w:tc>
        <w:tc>
          <w:tcPr>
            <w:tcW w:w="623" w:type="dxa"/>
            <w:vAlign w:val="center"/>
          </w:tcPr>
          <w:p w:rsidR="00461F93" w:rsidRPr="00F50710" w:rsidRDefault="00461F93" w:rsidP="00A477DA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35.4</w:t>
            </w:r>
          </w:p>
        </w:tc>
        <w:tc>
          <w:tcPr>
            <w:tcW w:w="623" w:type="dxa"/>
            <w:vAlign w:val="center"/>
          </w:tcPr>
          <w:p w:rsidR="00461F93" w:rsidRPr="00F50710" w:rsidRDefault="00461F93" w:rsidP="00A477DA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50.7</w:t>
            </w:r>
          </w:p>
        </w:tc>
        <w:tc>
          <w:tcPr>
            <w:tcW w:w="623" w:type="dxa"/>
            <w:vAlign w:val="center"/>
          </w:tcPr>
          <w:p w:rsidR="00461F93" w:rsidRPr="00F50710" w:rsidRDefault="00461F93" w:rsidP="00A477DA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11.2</w:t>
            </w:r>
          </w:p>
        </w:tc>
        <w:tc>
          <w:tcPr>
            <w:tcW w:w="1794" w:type="dxa"/>
          </w:tcPr>
          <w:p w:rsidR="00461F93" w:rsidRPr="00F50710" w:rsidRDefault="00461F93" w:rsidP="00A477DA">
            <w:pPr>
              <w:ind w:left="-21" w:right="-1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1F93" w:rsidRPr="00F50710" w:rsidTr="009306F5">
        <w:trPr>
          <w:jc w:val="center"/>
        </w:trPr>
        <w:tc>
          <w:tcPr>
            <w:tcW w:w="994" w:type="dxa"/>
            <w:vMerge/>
          </w:tcPr>
          <w:p w:rsidR="00461F93" w:rsidRPr="00F50710" w:rsidRDefault="00461F93" w:rsidP="00A477DA">
            <w:pPr>
              <w:ind w:left="-21" w:right="-12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9" w:type="dxa"/>
            <w:vAlign w:val="center"/>
          </w:tcPr>
          <w:p w:rsidR="00461F93" w:rsidRPr="00F50710" w:rsidRDefault="00461F93" w:rsidP="00A477DA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-21" w:right="-12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Вся выборка</w:t>
            </w:r>
          </w:p>
        </w:tc>
        <w:tc>
          <w:tcPr>
            <w:tcW w:w="931" w:type="dxa"/>
            <w:vAlign w:val="center"/>
          </w:tcPr>
          <w:p w:rsidR="00461F93" w:rsidRPr="00F50710" w:rsidRDefault="00461F93" w:rsidP="00A477DA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1261448</w:t>
            </w:r>
          </w:p>
        </w:tc>
        <w:tc>
          <w:tcPr>
            <w:tcW w:w="2389" w:type="dxa"/>
            <w:vAlign w:val="center"/>
          </w:tcPr>
          <w:p w:rsidR="00461F93" w:rsidRPr="00F50710" w:rsidRDefault="00461F93" w:rsidP="00A477DA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623" w:type="dxa"/>
            <w:vAlign w:val="center"/>
          </w:tcPr>
          <w:p w:rsidR="00461F93" w:rsidRPr="00F50710" w:rsidRDefault="00461F93" w:rsidP="00A477DA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35.5</w:t>
            </w:r>
          </w:p>
        </w:tc>
        <w:tc>
          <w:tcPr>
            <w:tcW w:w="623" w:type="dxa"/>
            <w:vAlign w:val="center"/>
          </w:tcPr>
          <w:p w:rsidR="00461F93" w:rsidRPr="00F50710" w:rsidRDefault="00461F93" w:rsidP="00A477DA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51.4</w:t>
            </w:r>
          </w:p>
        </w:tc>
        <w:tc>
          <w:tcPr>
            <w:tcW w:w="623" w:type="dxa"/>
            <w:vAlign w:val="center"/>
          </w:tcPr>
          <w:p w:rsidR="00461F93" w:rsidRPr="00F50710" w:rsidRDefault="00461F93" w:rsidP="00A477DA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10.5</w:t>
            </w:r>
          </w:p>
        </w:tc>
        <w:tc>
          <w:tcPr>
            <w:tcW w:w="1794" w:type="dxa"/>
          </w:tcPr>
          <w:p w:rsidR="00461F93" w:rsidRPr="00F50710" w:rsidRDefault="00461F93" w:rsidP="00A477DA">
            <w:pPr>
              <w:ind w:left="-21" w:right="-1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1F93" w:rsidRPr="00F50710" w:rsidTr="00461F93">
        <w:trPr>
          <w:jc w:val="center"/>
        </w:trPr>
        <w:tc>
          <w:tcPr>
            <w:tcW w:w="994" w:type="dxa"/>
            <w:vMerge w:val="restart"/>
            <w:textDirection w:val="btLr"/>
          </w:tcPr>
          <w:p w:rsidR="00461F93" w:rsidRPr="00F50710" w:rsidRDefault="00461F93" w:rsidP="00A477DA">
            <w:pPr>
              <w:ind w:left="-21" w:right="-121"/>
              <w:jc w:val="center"/>
              <w:rPr>
                <w:rFonts w:ascii="Times New Roman" w:hAnsi="Times New Roman" w:cs="Times New Roman"/>
              </w:rPr>
            </w:pPr>
            <w:r w:rsidRPr="00F50710">
              <w:rPr>
                <w:rFonts w:ascii="Times New Roman" w:hAnsi="Times New Roman" w:cs="Times New Roman"/>
              </w:rPr>
              <w:t>6 класс</w:t>
            </w:r>
          </w:p>
          <w:p w:rsidR="00461F93" w:rsidRPr="00F50710" w:rsidRDefault="00461F93" w:rsidP="00A477DA">
            <w:pPr>
              <w:ind w:left="-21" w:right="-121"/>
              <w:jc w:val="center"/>
              <w:rPr>
                <w:rFonts w:ascii="Times New Roman" w:hAnsi="Times New Roman" w:cs="Times New Roman"/>
              </w:rPr>
            </w:pPr>
            <w:r w:rsidRPr="00F50710">
              <w:rPr>
                <w:rFonts w:ascii="Times New Roman" w:hAnsi="Times New Roman" w:cs="Times New Roman"/>
              </w:rPr>
              <w:t>биология</w:t>
            </w:r>
          </w:p>
        </w:tc>
        <w:tc>
          <w:tcPr>
            <w:tcW w:w="1799" w:type="dxa"/>
            <w:vMerge w:val="restart"/>
            <w:shd w:val="clear" w:color="auto" w:fill="DEEAF6" w:themeFill="accent1" w:themeFillTint="33"/>
          </w:tcPr>
          <w:p w:rsidR="00461F93" w:rsidRPr="00F50710" w:rsidRDefault="00461F93" w:rsidP="00A477DA">
            <w:pPr>
              <w:ind w:left="-21" w:right="-121"/>
              <w:rPr>
                <w:rFonts w:ascii="Times New Roman" w:hAnsi="Times New Roman" w:cs="Times New Roman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sz w:val="20"/>
                <w:szCs w:val="20"/>
              </w:rPr>
              <w:t>Павловский район</w:t>
            </w:r>
          </w:p>
        </w:tc>
        <w:tc>
          <w:tcPr>
            <w:tcW w:w="931" w:type="dxa"/>
            <w:shd w:val="clear" w:color="auto" w:fill="DEEAF6" w:themeFill="accent1" w:themeFillTint="33"/>
          </w:tcPr>
          <w:p w:rsidR="00461F93" w:rsidRPr="00F50710" w:rsidRDefault="00461F93" w:rsidP="00461F9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597</w:t>
            </w:r>
          </w:p>
        </w:tc>
        <w:tc>
          <w:tcPr>
            <w:tcW w:w="2389" w:type="dxa"/>
            <w:shd w:val="clear" w:color="auto" w:fill="DEEAF6" w:themeFill="accent1" w:themeFillTint="33"/>
          </w:tcPr>
          <w:p w:rsidR="00461F93" w:rsidRDefault="00461F93" w:rsidP="00461F93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-85" w:right="-4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  <w:p w:rsidR="00461F93" w:rsidRPr="00F50710" w:rsidRDefault="00461F93" w:rsidP="00461F93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-85" w:right="-4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«2» </w:t>
            </w: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 всех ОО, 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№4,7,9,14,17,18,21)</w:t>
            </w:r>
          </w:p>
        </w:tc>
        <w:tc>
          <w:tcPr>
            <w:tcW w:w="623" w:type="dxa"/>
            <w:shd w:val="clear" w:color="auto" w:fill="DEEAF6" w:themeFill="accent1" w:themeFillTint="33"/>
          </w:tcPr>
          <w:p w:rsidR="00461F93" w:rsidRPr="00F50710" w:rsidRDefault="00461F93" w:rsidP="00461F93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206</w:t>
            </w:r>
          </w:p>
        </w:tc>
        <w:tc>
          <w:tcPr>
            <w:tcW w:w="623" w:type="dxa"/>
            <w:shd w:val="clear" w:color="auto" w:fill="DEEAF6" w:themeFill="accent1" w:themeFillTint="33"/>
          </w:tcPr>
          <w:p w:rsidR="00461F93" w:rsidRPr="00F50710" w:rsidRDefault="00461F93" w:rsidP="00461F93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296</w:t>
            </w:r>
          </w:p>
        </w:tc>
        <w:tc>
          <w:tcPr>
            <w:tcW w:w="623" w:type="dxa"/>
            <w:shd w:val="clear" w:color="auto" w:fill="DEEAF6" w:themeFill="accent1" w:themeFillTint="33"/>
          </w:tcPr>
          <w:p w:rsidR="00461F93" w:rsidRPr="00F50710" w:rsidRDefault="00461F93" w:rsidP="00461F93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</w:t>
            </w:r>
          </w:p>
        </w:tc>
        <w:tc>
          <w:tcPr>
            <w:tcW w:w="1794" w:type="dxa"/>
            <w:shd w:val="clear" w:color="auto" w:fill="DEEAF6" w:themeFill="accent1" w:themeFillTint="33"/>
          </w:tcPr>
          <w:p w:rsidR="00461F93" w:rsidRPr="00F50710" w:rsidRDefault="00461F93" w:rsidP="00461F93">
            <w:pPr>
              <w:ind w:left="-21" w:right="-1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sz w:val="20"/>
                <w:szCs w:val="20"/>
              </w:rPr>
              <w:t>Низкие результаты</w:t>
            </w:r>
          </w:p>
          <w:p w:rsidR="00461F93" w:rsidRPr="00F50710" w:rsidRDefault="00461F93" w:rsidP="00461F93">
            <w:pPr>
              <w:ind w:left="-21" w:right="-1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sz w:val="20"/>
                <w:szCs w:val="20"/>
              </w:rPr>
              <w:t xml:space="preserve"> № 6,7,12,13,19</w:t>
            </w:r>
          </w:p>
          <w:p w:rsidR="00461F93" w:rsidRPr="00F50710" w:rsidRDefault="00461F93" w:rsidP="00A477DA">
            <w:pPr>
              <w:ind w:left="-21" w:right="-1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1F93" w:rsidRPr="00F50710" w:rsidTr="00461F93">
        <w:trPr>
          <w:jc w:val="center"/>
        </w:trPr>
        <w:tc>
          <w:tcPr>
            <w:tcW w:w="994" w:type="dxa"/>
            <w:vMerge/>
            <w:textDirection w:val="btLr"/>
          </w:tcPr>
          <w:p w:rsidR="00461F93" w:rsidRPr="00F50710" w:rsidRDefault="00461F93" w:rsidP="00A477DA">
            <w:pPr>
              <w:ind w:left="-21" w:right="-12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9" w:type="dxa"/>
            <w:vMerge/>
            <w:shd w:val="clear" w:color="auto" w:fill="DEEAF6" w:themeFill="accent1" w:themeFillTint="33"/>
          </w:tcPr>
          <w:p w:rsidR="00461F93" w:rsidRPr="00F50710" w:rsidRDefault="00461F93" w:rsidP="00A477DA">
            <w:pPr>
              <w:ind w:left="-21" w:right="-12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DEEAF6" w:themeFill="accent1" w:themeFillTint="33"/>
            <w:vAlign w:val="center"/>
          </w:tcPr>
          <w:p w:rsidR="00461F93" w:rsidRPr="00F50710" w:rsidRDefault="00461F93" w:rsidP="00461F9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2389" w:type="dxa"/>
            <w:shd w:val="clear" w:color="auto" w:fill="DEEAF6" w:themeFill="accent1" w:themeFillTint="33"/>
          </w:tcPr>
          <w:p w:rsidR="00461F93" w:rsidRPr="00F50710" w:rsidRDefault="00461F93" w:rsidP="00461F93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-85" w:right="-4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5.9</w:t>
            </w:r>
          </w:p>
        </w:tc>
        <w:tc>
          <w:tcPr>
            <w:tcW w:w="623" w:type="dxa"/>
            <w:shd w:val="clear" w:color="auto" w:fill="DEEAF6" w:themeFill="accent1" w:themeFillTint="33"/>
          </w:tcPr>
          <w:p w:rsidR="00461F93" w:rsidRPr="00F50710" w:rsidRDefault="00461F93" w:rsidP="00461F93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34.5</w:t>
            </w:r>
          </w:p>
        </w:tc>
        <w:tc>
          <w:tcPr>
            <w:tcW w:w="623" w:type="dxa"/>
            <w:shd w:val="clear" w:color="auto" w:fill="DEEAF6" w:themeFill="accent1" w:themeFillTint="33"/>
          </w:tcPr>
          <w:p w:rsidR="00461F93" w:rsidRPr="00F50710" w:rsidRDefault="00461F93" w:rsidP="00461F93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49.6</w:t>
            </w:r>
          </w:p>
        </w:tc>
        <w:tc>
          <w:tcPr>
            <w:tcW w:w="623" w:type="dxa"/>
            <w:shd w:val="clear" w:color="auto" w:fill="DEEAF6" w:themeFill="accent1" w:themeFillTint="33"/>
          </w:tcPr>
          <w:p w:rsidR="00461F93" w:rsidRPr="00F50710" w:rsidRDefault="00461F93" w:rsidP="00461F93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10.1</w:t>
            </w:r>
          </w:p>
        </w:tc>
        <w:tc>
          <w:tcPr>
            <w:tcW w:w="1794" w:type="dxa"/>
            <w:shd w:val="clear" w:color="auto" w:fill="DEEAF6" w:themeFill="accent1" w:themeFillTint="33"/>
          </w:tcPr>
          <w:p w:rsidR="00461F93" w:rsidRPr="00F50710" w:rsidRDefault="00461F93" w:rsidP="00461F93">
            <w:pPr>
              <w:ind w:left="-21" w:right="-1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1F93" w:rsidRPr="00F50710" w:rsidTr="009306F5">
        <w:trPr>
          <w:jc w:val="center"/>
        </w:trPr>
        <w:tc>
          <w:tcPr>
            <w:tcW w:w="994" w:type="dxa"/>
            <w:vMerge/>
          </w:tcPr>
          <w:p w:rsidR="00461F93" w:rsidRPr="00F50710" w:rsidRDefault="00461F93" w:rsidP="00A477DA">
            <w:pPr>
              <w:ind w:left="-21" w:right="-12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9" w:type="dxa"/>
          </w:tcPr>
          <w:p w:rsidR="00461F93" w:rsidRPr="00F50710" w:rsidRDefault="00461F93" w:rsidP="00A477DA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-21" w:right="-12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Краснодарский край</w:t>
            </w:r>
          </w:p>
        </w:tc>
        <w:tc>
          <w:tcPr>
            <w:tcW w:w="931" w:type="dxa"/>
            <w:vAlign w:val="center"/>
          </w:tcPr>
          <w:p w:rsidR="00461F93" w:rsidRPr="00F50710" w:rsidRDefault="00461F93" w:rsidP="00A477DA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49860</w:t>
            </w:r>
          </w:p>
        </w:tc>
        <w:tc>
          <w:tcPr>
            <w:tcW w:w="2389" w:type="dxa"/>
            <w:vAlign w:val="center"/>
          </w:tcPr>
          <w:p w:rsidR="00461F93" w:rsidRPr="00F50710" w:rsidRDefault="00461F93" w:rsidP="00A477DA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6.5</w:t>
            </w:r>
          </w:p>
        </w:tc>
        <w:tc>
          <w:tcPr>
            <w:tcW w:w="623" w:type="dxa"/>
            <w:vAlign w:val="center"/>
          </w:tcPr>
          <w:p w:rsidR="00461F93" w:rsidRPr="00F50710" w:rsidRDefault="00461F93" w:rsidP="00A477DA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35.6</w:t>
            </w:r>
          </w:p>
        </w:tc>
        <w:tc>
          <w:tcPr>
            <w:tcW w:w="623" w:type="dxa"/>
            <w:vAlign w:val="center"/>
          </w:tcPr>
          <w:p w:rsidR="00461F93" w:rsidRPr="00F50710" w:rsidRDefault="00461F93" w:rsidP="00A477DA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47.4</w:t>
            </w:r>
          </w:p>
        </w:tc>
        <w:tc>
          <w:tcPr>
            <w:tcW w:w="623" w:type="dxa"/>
            <w:vAlign w:val="center"/>
          </w:tcPr>
          <w:p w:rsidR="00461F93" w:rsidRPr="00F50710" w:rsidRDefault="00461F93" w:rsidP="00A477DA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10.6</w:t>
            </w:r>
          </w:p>
        </w:tc>
        <w:tc>
          <w:tcPr>
            <w:tcW w:w="1794" w:type="dxa"/>
          </w:tcPr>
          <w:p w:rsidR="00461F93" w:rsidRPr="00F50710" w:rsidRDefault="00461F93" w:rsidP="00A477DA">
            <w:pPr>
              <w:ind w:left="-21" w:right="-1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1F93" w:rsidRPr="00F50710" w:rsidTr="009306F5">
        <w:trPr>
          <w:jc w:val="center"/>
        </w:trPr>
        <w:tc>
          <w:tcPr>
            <w:tcW w:w="994" w:type="dxa"/>
            <w:vMerge/>
          </w:tcPr>
          <w:p w:rsidR="00461F93" w:rsidRPr="00F50710" w:rsidRDefault="00461F93" w:rsidP="00A477DA">
            <w:pPr>
              <w:ind w:left="-21" w:right="-12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9" w:type="dxa"/>
            <w:vAlign w:val="center"/>
          </w:tcPr>
          <w:p w:rsidR="00461F93" w:rsidRPr="00F50710" w:rsidRDefault="00461F93" w:rsidP="00A477DA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-21" w:right="-12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Вся выборка</w:t>
            </w:r>
          </w:p>
        </w:tc>
        <w:tc>
          <w:tcPr>
            <w:tcW w:w="931" w:type="dxa"/>
            <w:vAlign w:val="center"/>
          </w:tcPr>
          <w:p w:rsidR="00461F93" w:rsidRPr="00F50710" w:rsidRDefault="00461F93" w:rsidP="00A477DA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769576</w:t>
            </w:r>
          </w:p>
        </w:tc>
        <w:tc>
          <w:tcPr>
            <w:tcW w:w="2389" w:type="dxa"/>
            <w:vAlign w:val="center"/>
          </w:tcPr>
          <w:p w:rsidR="00461F93" w:rsidRPr="00F50710" w:rsidRDefault="00461F93" w:rsidP="00A477DA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5.9</w:t>
            </w:r>
          </w:p>
        </w:tc>
        <w:tc>
          <w:tcPr>
            <w:tcW w:w="623" w:type="dxa"/>
            <w:vAlign w:val="center"/>
          </w:tcPr>
          <w:p w:rsidR="00461F93" w:rsidRPr="00F50710" w:rsidRDefault="00461F93" w:rsidP="00A477DA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37.6</w:t>
            </w:r>
          </w:p>
        </w:tc>
        <w:tc>
          <w:tcPr>
            <w:tcW w:w="623" w:type="dxa"/>
            <w:vAlign w:val="center"/>
          </w:tcPr>
          <w:p w:rsidR="00461F93" w:rsidRPr="00F50710" w:rsidRDefault="00461F93" w:rsidP="00A477DA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47</w:t>
            </w:r>
          </w:p>
        </w:tc>
        <w:tc>
          <w:tcPr>
            <w:tcW w:w="623" w:type="dxa"/>
            <w:vAlign w:val="center"/>
          </w:tcPr>
          <w:p w:rsidR="00461F93" w:rsidRPr="00F50710" w:rsidRDefault="00461F93" w:rsidP="00A477DA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9.5</w:t>
            </w:r>
          </w:p>
        </w:tc>
        <w:tc>
          <w:tcPr>
            <w:tcW w:w="1794" w:type="dxa"/>
          </w:tcPr>
          <w:p w:rsidR="00461F93" w:rsidRPr="00F50710" w:rsidRDefault="00461F93" w:rsidP="00A477DA">
            <w:pPr>
              <w:ind w:left="-21" w:right="-1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AC7" w:rsidRPr="00F50710" w:rsidTr="00EB5AC7">
        <w:trPr>
          <w:jc w:val="center"/>
        </w:trPr>
        <w:tc>
          <w:tcPr>
            <w:tcW w:w="994" w:type="dxa"/>
            <w:vMerge w:val="restart"/>
            <w:textDirection w:val="btLr"/>
          </w:tcPr>
          <w:p w:rsidR="00EB5AC7" w:rsidRPr="00F50710" w:rsidRDefault="00EB5AC7" w:rsidP="00E06BE3">
            <w:pPr>
              <w:ind w:left="-21" w:right="-121"/>
              <w:jc w:val="center"/>
              <w:rPr>
                <w:rFonts w:ascii="Times New Roman" w:hAnsi="Times New Roman" w:cs="Times New Roman"/>
              </w:rPr>
            </w:pPr>
            <w:r w:rsidRPr="00F50710">
              <w:rPr>
                <w:rFonts w:ascii="Times New Roman" w:hAnsi="Times New Roman" w:cs="Times New Roman"/>
              </w:rPr>
              <w:t>6 класс</w:t>
            </w:r>
          </w:p>
          <w:p w:rsidR="00EB5AC7" w:rsidRPr="00F50710" w:rsidRDefault="00EB5AC7" w:rsidP="00E06BE3">
            <w:pPr>
              <w:ind w:left="-21" w:right="-121"/>
              <w:jc w:val="center"/>
              <w:rPr>
                <w:rFonts w:ascii="Times New Roman" w:hAnsi="Times New Roman" w:cs="Times New Roman"/>
              </w:rPr>
            </w:pPr>
            <w:r w:rsidRPr="00F50710"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1799" w:type="dxa"/>
            <w:vMerge w:val="restart"/>
            <w:shd w:val="clear" w:color="auto" w:fill="FFF2CC" w:themeFill="accent4" w:themeFillTint="33"/>
          </w:tcPr>
          <w:p w:rsidR="00EB5AC7" w:rsidRPr="00F50710" w:rsidRDefault="00EB5AC7" w:rsidP="00E06BE3">
            <w:pPr>
              <w:ind w:left="-21" w:right="-121"/>
              <w:rPr>
                <w:rFonts w:ascii="Times New Roman" w:hAnsi="Times New Roman" w:cs="Times New Roman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sz w:val="20"/>
                <w:szCs w:val="20"/>
              </w:rPr>
              <w:t>Павловский район</w:t>
            </w:r>
          </w:p>
        </w:tc>
        <w:tc>
          <w:tcPr>
            <w:tcW w:w="931" w:type="dxa"/>
            <w:shd w:val="clear" w:color="auto" w:fill="FFF2CC" w:themeFill="accent4" w:themeFillTint="33"/>
            <w:vAlign w:val="center"/>
          </w:tcPr>
          <w:p w:rsidR="00EB5AC7" w:rsidRPr="00F50710" w:rsidRDefault="00EB5AC7" w:rsidP="00EB5AC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607</w:t>
            </w:r>
          </w:p>
        </w:tc>
        <w:tc>
          <w:tcPr>
            <w:tcW w:w="2389" w:type="dxa"/>
            <w:shd w:val="clear" w:color="auto" w:fill="FFF2CC" w:themeFill="accent4" w:themeFillTint="33"/>
          </w:tcPr>
          <w:p w:rsidR="00EB5AC7" w:rsidRDefault="00EB5AC7" w:rsidP="00EB5AC7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  <w:p w:rsidR="00EB5AC7" w:rsidRPr="00F50710" w:rsidRDefault="00EB5AC7" w:rsidP="00EB5AC7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«2» </w:t>
            </w: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 всех ОО, кроме №1,4,9,10,13,14,</w:t>
            </w:r>
          </w:p>
          <w:p w:rsidR="00EB5AC7" w:rsidRPr="00F50710" w:rsidRDefault="00EB5AC7" w:rsidP="00EB5AC7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16,17,18,19,21)</w:t>
            </w:r>
          </w:p>
        </w:tc>
        <w:tc>
          <w:tcPr>
            <w:tcW w:w="623" w:type="dxa"/>
            <w:shd w:val="clear" w:color="auto" w:fill="FFF2CC" w:themeFill="accent4" w:themeFillTint="33"/>
          </w:tcPr>
          <w:p w:rsidR="00EB5AC7" w:rsidRPr="00F50710" w:rsidRDefault="00EB5AC7" w:rsidP="00EB5AC7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275</w:t>
            </w:r>
          </w:p>
        </w:tc>
        <w:tc>
          <w:tcPr>
            <w:tcW w:w="623" w:type="dxa"/>
            <w:shd w:val="clear" w:color="auto" w:fill="FFF2CC" w:themeFill="accent4" w:themeFillTint="33"/>
          </w:tcPr>
          <w:p w:rsidR="00EB5AC7" w:rsidRPr="00F50710" w:rsidRDefault="00EB5AC7" w:rsidP="00EB5AC7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254</w:t>
            </w:r>
          </w:p>
        </w:tc>
        <w:tc>
          <w:tcPr>
            <w:tcW w:w="623" w:type="dxa"/>
            <w:shd w:val="clear" w:color="auto" w:fill="FFF2CC" w:themeFill="accent4" w:themeFillTint="33"/>
          </w:tcPr>
          <w:p w:rsidR="00EB5AC7" w:rsidRPr="00F50710" w:rsidRDefault="00EB5AC7" w:rsidP="00EB5AC7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56</w:t>
            </w:r>
          </w:p>
        </w:tc>
        <w:tc>
          <w:tcPr>
            <w:tcW w:w="1794" w:type="dxa"/>
            <w:shd w:val="clear" w:color="auto" w:fill="FFF2CC" w:themeFill="accent4" w:themeFillTint="33"/>
          </w:tcPr>
          <w:p w:rsidR="00EB5AC7" w:rsidRPr="00F50710" w:rsidRDefault="00EB5AC7" w:rsidP="00EB5AC7">
            <w:pPr>
              <w:ind w:left="-21" w:right="-1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sz w:val="20"/>
                <w:szCs w:val="20"/>
              </w:rPr>
              <w:t>Низкие результаты</w:t>
            </w:r>
          </w:p>
          <w:p w:rsidR="00EB5AC7" w:rsidRPr="00F50710" w:rsidRDefault="00EB5AC7" w:rsidP="00EB5AC7">
            <w:pPr>
              <w:ind w:left="-21" w:right="-1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sz w:val="20"/>
                <w:szCs w:val="20"/>
              </w:rPr>
              <w:t xml:space="preserve"> № 7,11,15,16</w:t>
            </w:r>
          </w:p>
          <w:p w:rsidR="00EB5AC7" w:rsidRPr="00F50710" w:rsidRDefault="00EB5AC7" w:rsidP="00EB5AC7">
            <w:pPr>
              <w:ind w:left="-21" w:right="-1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sz w:val="20"/>
                <w:szCs w:val="20"/>
              </w:rPr>
              <w:t>Противоречивое распределение №13</w:t>
            </w:r>
          </w:p>
        </w:tc>
      </w:tr>
      <w:tr w:rsidR="00EB5AC7" w:rsidRPr="00F50710" w:rsidTr="00EB5AC7">
        <w:trPr>
          <w:jc w:val="center"/>
        </w:trPr>
        <w:tc>
          <w:tcPr>
            <w:tcW w:w="994" w:type="dxa"/>
            <w:vMerge/>
            <w:textDirection w:val="btLr"/>
          </w:tcPr>
          <w:p w:rsidR="00EB5AC7" w:rsidRPr="00F50710" w:rsidRDefault="00EB5AC7" w:rsidP="00E06BE3">
            <w:pPr>
              <w:ind w:left="-21" w:right="-12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9" w:type="dxa"/>
            <w:vMerge/>
            <w:shd w:val="clear" w:color="auto" w:fill="FFF2CC" w:themeFill="accent4" w:themeFillTint="33"/>
          </w:tcPr>
          <w:p w:rsidR="00EB5AC7" w:rsidRPr="00F50710" w:rsidRDefault="00EB5AC7" w:rsidP="00E06BE3">
            <w:pPr>
              <w:ind w:left="-21" w:right="-12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2CC" w:themeFill="accent4" w:themeFillTint="33"/>
            <w:vAlign w:val="center"/>
          </w:tcPr>
          <w:p w:rsidR="00EB5AC7" w:rsidRPr="00F50710" w:rsidRDefault="00EB5AC7" w:rsidP="00EB5AC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2389" w:type="dxa"/>
            <w:shd w:val="clear" w:color="auto" w:fill="FFF2CC" w:themeFill="accent4" w:themeFillTint="33"/>
          </w:tcPr>
          <w:p w:rsidR="00EB5AC7" w:rsidRPr="00F50710" w:rsidRDefault="00EB5AC7" w:rsidP="00EB5AC7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3.6</w:t>
            </w:r>
          </w:p>
        </w:tc>
        <w:tc>
          <w:tcPr>
            <w:tcW w:w="623" w:type="dxa"/>
            <w:shd w:val="clear" w:color="auto" w:fill="FFF2CC" w:themeFill="accent4" w:themeFillTint="33"/>
          </w:tcPr>
          <w:p w:rsidR="00EB5AC7" w:rsidRPr="00F50710" w:rsidRDefault="00EB5AC7" w:rsidP="00EB5AC7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45.3</w:t>
            </w:r>
          </w:p>
        </w:tc>
        <w:tc>
          <w:tcPr>
            <w:tcW w:w="623" w:type="dxa"/>
            <w:shd w:val="clear" w:color="auto" w:fill="FFF2CC" w:themeFill="accent4" w:themeFillTint="33"/>
          </w:tcPr>
          <w:p w:rsidR="00EB5AC7" w:rsidRPr="00F50710" w:rsidRDefault="00EB5AC7" w:rsidP="00EB5AC7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41.8</w:t>
            </w:r>
          </w:p>
        </w:tc>
        <w:tc>
          <w:tcPr>
            <w:tcW w:w="623" w:type="dxa"/>
            <w:shd w:val="clear" w:color="auto" w:fill="FFF2CC" w:themeFill="accent4" w:themeFillTint="33"/>
          </w:tcPr>
          <w:p w:rsidR="00EB5AC7" w:rsidRPr="00F50710" w:rsidRDefault="00EB5AC7" w:rsidP="00EB5AC7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9.2</w:t>
            </w:r>
          </w:p>
        </w:tc>
        <w:tc>
          <w:tcPr>
            <w:tcW w:w="1794" w:type="dxa"/>
            <w:shd w:val="clear" w:color="auto" w:fill="FFF2CC" w:themeFill="accent4" w:themeFillTint="33"/>
          </w:tcPr>
          <w:p w:rsidR="00EB5AC7" w:rsidRPr="00F50710" w:rsidRDefault="00EB5AC7" w:rsidP="00E06BE3">
            <w:pPr>
              <w:ind w:left="-21" w:right="-1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AC7" w:rsidRPr="00F50710" w:rsidTr="009306F5">
        <w:trPr>
          <w:jc w:val="center"/>
        </w:trPr>
        <w:tc>
          <w:tcPr>
            <w:tcW w:w="994" w:type="dxa"/>
            <w:vMerge/>
          </w:tcPr>
          <w:p w:rsidR="00EB5AC7" w:rsidRPr="00F50710" w:rsidRDefault="00EB5AC7" w:rsidP="00E06BE3">
            <w:pPr>
              <w:ind w:left="-21" w:right="-12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9" w:type="dxa"/>
          </w:tcPr>
          <w:p w:rsidR="00EB5AC7" w:rsidRPr="00F50710" w:rsidRDefault="00EB5AC7" w:rsidP="00E06BE3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-21" w:right="-12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Краснодарский край</w:t>
            </w:r>
          </w:p>
        </w:tc>
        <w:tc>
          <w:tcPr>
            <w:tcW w:w="931" w:type="dxa"/>
            <w:vAlign w:val="center"/>
          </w:tcPr>
          <w:p w:rsidR="00EB5AC7" w:rsidRPr="00F50710" w:rsidRDefault="00EB5AC7" w:rsidP="00E06BE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49214</w:t>
            </w:r>
          </w:p>
        </w:tc>
        <w:tc>
          <w:tcPr>
            <w:tcW w:w="2389" w:type="dxa"/>
            <w:vAlign w:val="center"/>
          </w:tcPr>
          <w:p w:rsidR="00EB5AC7" w:rsidRPr="00F50710" w:rsidRDefault="00EB5AC7" w:rsidP="00E06BE3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6.3</w:t>
            </w:r>
          </w:p>
        </w:tc>
        <w:tc>
          <w:tcPr>
            <w:tcW w:w="623" w:type="dxa"/>
            <w:vAlign w:val="center"/>
          </w:tcPr>
          <w:p w:rsidR="00EB5AC7" w:rsidRPr="00F50710" w:rsidRDefault="00EB5AC7" w:rsidP="00E06BE3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49.1</w:t>
            </w:r>
          </w:p>
        </w:tc>
        <w:tc>
          <w:tcPr>
            <w:tcW w:w="623" w:type="dxa"/>
            <w:vAlign w:val="center"/>
          </w:tcPr>
          <w:p w:rsidR="00EB5AC7" w:rsidRPr="00F50710" w:rsidRDefault="00EB5AC7" w:rsidP="00E06BE3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37.4</w:t>
            </w:r>
          </w:p>
        </w:tc>
        <w:tc>
          <w:tcPr>
            <w:tcW w:w="623" w:type="dxa"/>
            <w:vAlign w:val="center"/>
          </w:tcPr>
          <w:p w:rsidR="00EB5AC7" w:rsidRPr="00F50710" w:rsidRDefault="00EB5AC7" w:rsidP="00E06BE3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7.1</w:t>
            </w:r>
          </w:p>
        </w:tc>
        <w:tc>
          <w:tcPr>
            <w:tcW w:w="1794" w:type="dxa"/>
          </w:tcPr>
          <w:p w:rsidR="00EB5AC7" w:rsidRPr="00F50710" w:rsidRDefault="00EB5AC7" w:rsidP="00E06BE3">
            <w:pPr>
              <w:ind w:left="-21" w:right="-1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AC7" w:rsidRPr="00F50710" w:rsidTr="009306F5">
        <w:trPr>
          <w:jc w:val="center"/>
        </w:trPr>
        <w:tc>
          <w:tcPr>
            <w:tcW w:w="994" w:type="dxa"/>
            <w:vMerge/>
          </w:tcPr>
          <w:p w:rsidR="00EB5AC7" w:rsidRPr="00F50710" w:rsidRDefault="00EB5AC7" w:rsidP="00E06BE3">
            <w:pPr>
              <w:ind w:left="-21" w:right="-12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9" w:type="dxa"/>
            <w:vAlign w:val="center"/>
          </w:tcPr>
          <w:p w:rsidR="00EB5AC7" w:rsidRPr="00F50710" w:rsidRDefault="00EB5AC7" w:rsidP="00E06BE3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-21" w:right="-12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Вся выборка</w:t>
            </w:r>
          </w:p>
        </w:tc>
        <w:tc>
          <w:tcPr>
            <w:tcW w:w="931" w:type="dxa"/>
            <w:vAlign w:val="center"/>
          </w:tcPr>
          <w:p w:rsidR="00EB5AC7" w:rsidRPr="00F50710" w:rsidRDefault="00EB5AC7" w:rsidP="00E06BE3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739160</w:t>
            </w:r>
          </w:p>
        </w:tc>
        <w:tc>
          <w:tcPr>
            <w:tcW w:w="2389" w:type="dxa"/>
            <w:vAlign w:val="center"/>
          </w:tcPr>
          <w:p w:rsidR="00EB5AC7" w:rsidRPr="00F50710" w:rsidRDefault="00EB5AC7" w:rsidP="00E06BE3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4.3</w:t>
            </w:r>
          </w:p>
        </w:tc>
        <w:tc>
          <w:tcPr>
            <w:tcW w:w="623" w:type="dxa"/>
            <w:vAlign w:val="center"/>
          </w:tcPr>
          <w:p w:rsidR="00EB5AC7" w:rsidRPr="00F50710" w:rsidRDefault="00EB5AC7" w:rsidP="00E06BE3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45.4</w:t>
            </w:r>
          </w:p>
        </w:tc>
        <w:tc>
          <w:tcPr>
            <w:tcW w:w="623" w:type="dxa"/>
            <w:vAlign w:val="center"/>
          </w:tcPr>
          <w:p w:rsidR="00EB5AC7" w:rsidRPr="00F50710" w:rsidRDefault="00EB5AC7" w:rsidP="00E06BE3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41.5</w:t>
            </w:r>
          </w:p>
        </w:tc>
        <w:tc>
          <w:tcPr>
            <w:tcW w:w="623" w:type="dxa"/>
            <w:vAlign w:val="center"/>
          </w:tcPr>
          <w:p w:rsidR="00EB5AC7" w:rsidRPr="00F50710" w:rsidRDefault="00EB5AC7" w:rsidP="00E06BE3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5071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8.9</w:t>
            </w:r>
          </w:p>
        </w:tc>
        <w:tc>
          <w:tcPr>
            <w:tcW w:w="1794" w:type="dxa"/>
          </w:tcPr>
          <w:p w:rsidR="00EB5AC7" w:rsidRPr="00F50710" w:rsidRDefault="00EB5AC7" w:rsidP="00E06BE3">
            <w:pPr>
              <w:ind w:left="-21" w:right="-1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874EE" w:rsidRDefault="002874EE" w:rsidP="002874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531F" w:rsidRDefault="00E1531F" w:rsidP="002874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 низких результатов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193"/>
        <w:gridCol w:w="368"/>
        <w:gridCol w:w="368"/>
        <w:gridCol w:w="368"/>
        <w:gridCol w:w="369"/>
        <w:gridCol w:w="369"/>
        <w:gridCol w:w="369"/>
        <w:gridCol w:w="369"/>
        <w:gridCol w:w="369"/>
        <w:gridCol w:w="369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</w:tblGrid>
      <w:tr w:rsidR="00E1531F" w:rsidRPr="00EB5AC7" w:rsidTr="00E1531F">
        <w:trPr>
          <w:jc w:val="center"/>
        </w:trPr>
        <w:tc>
          <w:tcPr>
            <w:tcW w:w="1223" w:type="dxa"/>
            <w:vMerge w:val="restart"/>
          </w:tcPr>
          <w:p w:rsidR="00E1531F" w:rsidRPr="00EB5AC7" w:rsidRDefault="00E1531F" w:rsidP="00E1531F">
            <w:pPr>
              <w:jc w:val="center"/>
              <w:rPr>
                <w:rFonts w:ascii="Times New Roman" w:hAnsi="Times New Roman" w:cs="Times New Roman"/>
              </w:rPr>
            </w:pPr>
            <w:r w:rsidRPr="00EB5AC7">
              <w:rPr>
                <w:rFonts w:ascii="Times New Roman" w:hAnsi="Times New Roman" w:cs="Times New Roman"/>
              </w:rPr>
              <w:t>Класс, предмет</w:t>
            </w:r>
          </w:p>
        </w:tc>
        <w:tc>
          <w:tcPr>
            <w:tcW w:w="9374" w:type="dxa"/>
            <w:gridSpan w:val="20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  <w:r w:rsidRPr="00EB5AC7">
              <w:rPr>
                <w:rFonts w:ascii="Times New Roman" w:hAnsi="Times New Roman" w:cs="Times New Roman"/>
              </w:rPr>
              <w:t>№ школы</w:t>
            </w:r>
          </w:p>
        </w:tc>
      </w:tr>
      <w:tr w:rsidR="00E1531F" w:rsidRPr="00EB5AC7" w:rsidTr="00E1531F">
        <w:trPr>
          <w:jc w:val="center"/>
        </w:trPr>
        <w:tc>
          <w:tcPr>
            <w:tcW w:w="1223" w:type="dxa"/>
            <w:vMerge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4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  <w:r w:rsidRPr="00EB5AC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4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  <w:r w:rsidRPr="00EB5AC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5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  <w:r w:rsidRPr="00EB5AC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5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  <w:r w:rsidRPr="00EB5AC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  <w:r w:rsidRPr="00EB5AC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3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  <w:r w:rsidRPr="00EB5AC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3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  <w:r w:rsidRPr="00EB5AC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3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  <w:r w:rsidRPr="00EB5AC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3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  <w:r w:rsidRPr="00EB5AC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9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  <w:r w:rsidRPr="00EB5AC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9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  <w:r w:rsidRPr="00EB5AC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9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  <w:r w:rsidRPr="00EB5AC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9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  <w:r w:rsidRPr="00EB5AC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9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  <w:r w:rsidRPr="00EB5AC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9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  <w:r w:rsidRPr="00EB5AC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9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  <w:r w:rsidRPr="00EB5AC7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9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  <w:r w:rsidRPr="00EB5AC7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9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  <w:r w:rsidRPr="00EB5AC7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9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  <w:r w:rsidRPr="00EB5AC7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9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  <w:r w:rsidRPr="00EB5AC7">
              <w:rPr>
                <w:rFonts w:ascii="Times New Roman" w:hAnsi="Times New Roman" w:cs="Times New Roman"/>
              </w:rPr>
              <w:t>21</w:t>
            </w:r>
          </w:p>
        </w:tc>
      </w:tr>
      <w:tr w:rsidR="00E1531F" w:rsidRPr="00EB5AC7" w:rsidTr="00E1531F">
        <w:trPr>
          <w:jc w:val="center"/>
        </w:trPr>
        <w:tc>
          <w:tcPr>
            <w:tcW w:w="1223" w:type="dxa"/>
          </w:tcPr>
          <w:p w:rsidR="00E1531F" w:rsidRPr="00EB5AC7" w:rsidRDefault="00E1531F" w:rsidP="00E1531F">
            <w:pPr>
              <w:ind w:left="-196" w:right="-121"/>
              <w:jc w:val="center"/>
              <w:rPr>
                <w:rFonts w:ascii="Times New Roman" w:hAnsi="Times New Roman" w:cs="Times New Roman"/>
              </w:rPr>
            </w:pPr>
            <w:r w:rsidRPr="00EB5AC7">
              <w:rPr>
                <w:rFonts w:ascii="Times New Roman" w:hAnsi="Times New Roman" w:cs="Times New Roman"/>
              </w:rPr>
              <w:t>4 класс</w:t>
            </w:r>
          </w:p>
          <w:p w:rsidR="00E1531F" w:rsidRPr="00EB5AC7" w:rsidRDefault="00E1531F" w:rsidP="00B97E77">
            <w:pPr>
              <w:ind w:left="-196" w:right="-121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B5AC7">
              <w:rPr>
                <w:rFonts w:ascii="Times New Roman" w:hAnsi="Times New Roman" w:cs="Times New Roman"/>
              </w:rPr>
              <w:t>о</w:t>
            </w:r>
            <w:r w:rsidR="00B97E77" w:rsidRPr="00EB5AC7">
              <w:rPr>
                <w:rFonts w:ascii="Times New Roman" w:hAnsi="Times New Roman" w:cs="Times New Roman"/>
              </w:rPr>
              <w:t>кр</w:t>
            </w:r>
            <w:proofErr w:type="spellEnd"/>
            <w:r w:rsidRPr="00EB5AC7">
              <w:rPr>
                <w:rFonts w:ascii="Times New Roman" w:hAnsi="Times New Roman" w:cs="Times New Roman"/>
              </w:rPr>
              <w:t>.</w:t>
            </w:r>
            <w:r w:rsidR="00B97E77" w:rsidRPr="00EB5AC7">
              <w:rPr>
                <w:rFonts w:ascii="Times New Roman" w:hAnsi="Times New Roman" w:cs="Times New Roman"/>
              </w:rPr>
              <w:t xml:space="preserve"> </w:t>
            </w:r>
            <w:r w:rsidRPr="00EB5AC7">
              <w:rPr>
                <w:rFonts w:ascii="Times New Roman" w:hAnsi="Times New Roman" w:cs="Times New Roman"/>
              </w:rPr>
              <w:t>мир</w:t>
            </w:r>
          </w:p>
        </w:tc>
        <w:tc>
          <w:tcPr>
            <w:tcW w:w="434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4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531F" w:rsidRPr="00EB5AC7" w:rsidTr="006D6F13">
        <w:trPr>
          <w:jc w:val="center"/>
        </w:trPr>
        <w:tc>
          <w:tcPr>
            <w:tcW w:w="1223" w:type="dxa"/>
          </w:tcPr>
          <w:p w:rsidR="00E1531F" w:rsidRPr="00EB5AC7" w:rsidRDefault="00E1531F" w:rsidP="00E1531F">
            <w:pPr>
              <w:ind w:left="-21" w:right="-121"/>
              <w:jc w:val="center"/>
              <w:rPr>
                <w:rFonts w:ascii="Times New Roman" w:hAnsi="Times New Roman" w:cs="Times New Roman"/>
              </w:rPr>
            </w:pPr>
            <w:r w:rsidRPr="00EB5AC7">
              <w:rPr>
                <w:rFonts w:ascii="Times New Roman" w:hAnsi="Times New Roman" w:cs="Times New Roman"/>
              </w:rPr>
              <w:t>4 класс</w:t>
            </w:r>
          </w:p>
          <w:p w:rsidR="00E1531F" w:rsidRPr="00EB5AC7" w:rsidRDefault="00E1531F" w:rsidP="00E1531F">
            <w:pPr>
              <w:ind w:left="-196" w:right="-73"/>
              <w:jc w:val="center"/>
              <w:rPr>
                <w:rFonts w:ascii="Times New Roman" w:hAnsi="Times New Roman" w:cs="Times New Roman"/>
              </w:rPr>
            </w:pPr>
            <w:r w:rsidRPr="00EB5AC7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434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4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  <w:shd w:val="clear" w:color="auto" w:fill="BDD6EE" w:themeFill="accent1" w:themeFillTint="66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  <w:shd w:val="clear" w:color="auto" w:fill="BDD6EE" w:themeFill="accent1" w:themeFillTint="66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shd w:val="clear" w:color="auto" w:fill="BDD6EE" w:themeFill="accent1" w:themeFillTint="66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shd w:val="clear" w:color="auto" w:fill="BDD6EE" w:themeFill="accent1" w:themeFillTint="66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shd w:val="clear" w:color="auto" w:fill="BDD6EE" w:themeFill="accent1" w:themeFillTint="66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shd w:val="clear" w:color="auto" w:fill="BDD6EE" w:themeFill="accent1" w:themeFillTint="66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531F" w:rsidRPr="00EB5AC7" w:rsidTr="00B97E77">
        <w:trPr>
          <w:jc w:val="center"/>
        </w:trPr>
        <w:tc>
          <w:tcPr>
            <w:tcW w:w="1223" w:type="dxa"/>
          </w:tcPr>
          <w:p w:rsidR="00E1531F" w:rsidRPr="00EB5AC7" w:rsidRDefault="00E1531F" w:rsidP="00E1531F">
            <w:pPr>
              <w:ind w:left="-54" w:right="-73"/>
              <w:jc w:val="center"/>
              <w:rPr>
                <w:rFonts w:ascii="Times New Roman" w:hAnsi="Times New Roman" w:cs="Times New Roman"/>
              </w:rPr>
            </w:pPr>
            <w:r w:rsidRPr="00EB5AC7">
              <w:rPr>
                <w:rFonts w:ascii="Times New Roman" w:hAnsi="Times New Roman" w:cs="Times New Roman"/>
              </w:rPr>
              <w:t xml:space="preserve">5 класс </w:t>
            </w:r>
          </w:p>
          <w:p w:rsidR="00E1531F" w:rsidRPr="00EB5AC7" w:rsidRDefault="00E1531F" w:rsidP="00E1531F">
            <w:pPr>
              <w:ind w:left="-54" w:right="-73"/>
              <w:jc w:val="center"/>
              <w:rPr>
                <w:rFonts w:ascii="Times New Roman" w:hAnsi="Times New Roman" w:cs="Times New Roman"/>
              </w:rPr>
            </w:pPr>
            <w:r w:rsidRPr="00EB5AC7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434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4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shd w:val="clear" w:color="auto" w:fill="BDD6EE" w:themeFill="accent1" w:themeFillTint="66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shd w:val="clear" w:color="auto" w:fill="BDD6EE" w:themeFill="accent1" w:themeFillTint="66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531F" w:rsidRPr="00EB5AC7" w:rsidTr="00B97E77">
        <w:trPr>
          <w:jc w:val="center"/>
        </w:trPr>
        <w:tc>
          <w:tcPr>
            <w:tcW w:w="1223" w:type="dxa"/>
          </w:tcPr>
          <w:p w:rsidR="00E1531F" w:rsidRPr="00EB5AC7" w:rsidRDefault="00E1531F" w:rsidP="00E1531F">
            <w:pPr>
              <w:ind w:left="-21" w:right="-121"/>
              <w:jc w:val="center"/>
              <w:rPr>
                <w:rFonts w:ascii="Times New Roman" w:hAnsi="Times New Roman" w:cs="Times New Roman"/>
              </w:rPr>
            </w:pPr>
            <w:r w:rsidRPr="00EB5AC7">
              <w:rPr>
                <w:rFonts w:ascii="Times New Roman" w:hAnsi="Times New Roman" w:cs="Times New Roman"/>
              </w:rPr>
              <w:t xml:space="preserve">6 класс </w:t>
            </w:r>
          </w:p>
          <w:p w:rsidR="00E1531F" w:rsidRPr="00EB5AC7" w:rsidRDefault="00E1531F" w:rsidP="00E1531F">
            <w:pPr>
              <w:ind w:left="-54" w:right="-73"/>
              <w:jc w:val="center"/>
              <w:rPr>
                <w:rFonts w:ascii="Times New Roman" w:hAnsi="Times New Roman" w:cs="Times New Roman"/>
              </w:rPr>
            </w:pPr>
            <w:r w:rsidRPr="00EB5AC7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434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4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shd w:val="clear" w:color="auto" w:fill="BDD6EE" w:themeFill="accent1" w:themeFillTint="66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531F" w:rsidRPr="00EB5AC7" w:rsidTr="00B97E77">
        <w:trPr>
          <w:jc w:val="center"/>
        </w:trPr>
        <w:tc>
          <w:tcPr>
            <w:tcW w:w="1223" w:type="dxa"/>
          </w:tcPr>
          <w:p w:rsidR="006D6F13" w:rsidRPr="00EB5AC7" w:rsidRDefault="006D6F13" w:rsidP="006D6F13">
            <w:pPr>
              <w:ind w:left="-21" w:right="-121"/>
              <w:jc w:val="center"/>
              <w:rPr>
                <w:rFonts w:ascii="Times New Roman" w:hAnsi="Times New Roman" w:cs="Times New Roman"/>
              </w:rPr>
            </w:pPr>
            <w:r w:rsidRPr="00EB5AC7">
              <w:rPr>
                <w:rFonts w:ascii="Times New Roman" w:hAnsi="Times New Roman" w:cs="Times New Roman"/>
              </w:rPr>
              <w:t>4 класс</w:t>
            </w:r>
          </w:p>
          <w:p w:rsidR="00E1531F" w:rsidRPr="00EB5AC7" w:rsidRDefault="006D6F13" w:rsidP="006D6F13">
            <w:pPr>
              <w:ind w:left="-54" w:right="-73"/>
              <w:jc w:val="center"/>
              <w:rPr>
                <w:rFonts w:ascii="Times New Roman" w:hAnsi="Times New Roman" w:cs="Times New Roman"/>
              </w:rPr>
            </w:pPr>
            <w:r w:rsidRPr="00EB5AC7">
              <w:rPr>
                <w:rFonts w:ascii="Times New Roman" w:hAnsi="Times New Roman" w:cs="Times New Roman"/>
              </w:rPr>
              <w:t>русский</w:t>
            </w:r>
          </w:p>
        </w:tc>
        <w:tc>
          <w:tcPr>
            <w:tcW w:w="434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4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shd w:val="clear" w:color="auto" w:fill="BDD6EE" w:themeFill="accent1" w:themeFillTint="66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  <w:shd w:val="clear" w:color="auto" w:fill="BDD6EE" w:themeFill="accent1" w:themeFillTint="66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shd w:val="clear" w:color="auto" w:fill="BDD6EE" w:themeFill="accent1" w:themeFillTint="66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shd w:val="clear" w:color="auto" w:fill="BDD6EE" w:themeFill="accent1" w:themeFillTint="66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531F" w:rsidRPr="00EB5AC7" w:rsidTr="00B97E77">
        <w:trPr>
          <w:jc w:val="center"/>
        </w:trPr>
        <w:tc>
          <w:tcPr>
            <w:tcW w:w="1223" w:type="dxa"/>
          </w:tcPr>
          <w:p w:rsidR="006D6F13" w:rsidRPr="00EB5AC7" w:rsidRDefault="006D6F13" w:rsidP="006D6F13">
            <w:pPr>
              <w:ind w:left="-21" w:right="-121"/>
              <w:jc w:val="center"/>
              <w:rPr>
                <w:rFonts w:ascii="Times New Roman" w:hAnsi="Times New Roman" w:cs="Times New Roman"/>
              </w:rPr>
            </w:pPr>
            <w:r w:rsidRPr="00EB5AC7">
              <w:rPr>
                <w:rFonts w:ascii="Times New Roman" w:hAnsi="Times New Roman" w:cs="Times New Roman"/>
              </w:rPr>
              <w:t>5 класс</w:t>
            </w:r>
          </w:p>
          <w:p w:rsidR="00E1531F" w:rsidRPr="00EB5AC7" w:rsidRDefault="006D6F13" w:rsidP="006D6F13">
            <w:pPr>
              <w:ind w:left="-54" w:right="-73"/>
              <w:jc w:val="center"/>
              <w:rPr>
                <w:rFonts w:ascii="Times New Roman" w:hAnsi="Times New Roman" w:cs="Times New Roman"/>
              </w:rPr>
            </w:pPr>
            <w:r w:rsidRPr="00EB5AC7">
              <w:rPr>
                <w:rFonts w:ascii="Times New Roman" w:hAnsi="Times New Roman" w:cs="Times New Roman"/>
              </w:rPr>
              <w:t>русский</w:t>
            </w:r>
          </w:p>
        </w:tc>
        <w:tc>
          <w:tcPr>
            <w:tcW w:w="434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4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  <w:shd w:val="clear" w:color="auto" w:fill="BDD6EE" w:themeFill="accent1" w:themeFillTint="66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  <w:shd w:val="clear" w:color="auto" w:fill="BDD6EE" w:themeFill="accent1" w:themeFillTint="66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shd w:val="clear" w:color="auto" w:fill="BDD6EE" w:themeFill="accent1" w:themeFillTint="66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531F" w:rsidRPr="00EB5AC7" w:rsidTr="00B97E77">
        <w:trPr>
          <w:jc w:val="center"/>
        </w:trPr>
        <w:tc>
          <w:tcPr>
            <w:tcW w:w="1223" w:type="dxa"/>
          </w:tcPr>
          <w:p w:rsidR="006D6F13" w:rsidRPr="00EB5AC7" w:rsidRDefault="006D6F13" w:rsidP="006D6F13">
            <w:pPr>
              <w:ind w:left="-21" w:right="-121"/>
              <w:jc w:val="center"/>
              <w:rPr>
                <w:rFonts w:ascii="Times New Roman" w:hAnsi="Times New Roman" w:cs="Times New Roman"/>
              </w:rPr>
            </w:pPr>
            <w:r w:rsidRPr="00EB5AC7">
              <w:rPr>
                <w:rFonts w:ascii="Times New Roman" w:hAnsi="Times New Roman" w:cs="Times New Roman"/>
              </w:rPr>
              <w:t>6 класс</w:t>
            </w:r>
          </w:p>
          <w:p w:rsidR="00E1531F" w:rsidRPr="00EB5AC7" w:rsidRDefault="006D6F13" w:rsidP="006D6F13">
            <w:pPr>
              <w:ind w:left="-54" w:right="-73"/>
              <w:jc w:val="center"/>
              <w:rPr>
                <w:rFonts w:ascii="Times New Roman" w:hAnsi="Times New Roman" w:cs="Times New Roman"/>
              </w:rPr>
            </w:pPr>
            <w:r w:rsidRPr="00EB5AC7">
              <w:rPr>
                <w:rFonts w:ascii="Times New Roman" w:hAnsi="Times New Roman" w:cs="Times New Roman"/>
              </w:rPr>
              <w:t>русский</w:t>
            </w:r>
          </w:p>
        </w:tc>
        <w:tc>
          <w:tcPr>
            <w:tcW w:w="434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4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  <w:shd w:val="clear" w:color="auto" w:fill="BDD6EE" w:themeFill="accent1" w:themeFillTint="66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shd w:val="clear" w:color="auto" w:fill="BDD6EE" w:themeFill="accent1" w:themeFillTint="66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531F" w:rsidRPr="00EB5AC7" w:rsidTr="00B97E77">
        <w:trPr>
          <w:jc w:val="center"/>
        </w:trPr>
        <w:tc>
          <w:tcPr>
            <w:tcW w:w="1223" w:type="dxa"/>
          </w:tcPr>
          <w:p w:rsidR="006D6F13" w:rsidRPr="00EB5AC7" w:rsidRDefault="006D6F13" w:rsidP="006D6F13">
            <w:pPr>
              <w:ind w:left="-21" w:right="-121"/>
              <w:jc w:val="center"/>
              <w:rPr>
                <w:rFonts w:ascii="Times New Roman" w:hAnsi="Times New Roman" w:cs="Times New Roman"/>
              </w:rPr>
            </w:pPr>
            <w:r w:rsidRPr="00EB5AC7">
              <w:rPr>
                <w:rFonts w:ascii="Times New Roman" w:hAnsi="Times New Roman" w:cs="Times New Roman"/>
              </w:rPr>
              <w:lastRenderedPageBreak/>
              <w:t>5 класс</w:t>
            </w:r>
          </w:p>
          <w:p w:rsidR="00E1531F" w:rsidRPr="00EB5AC7" w:rsidRDefault="006D6F13" w:rsidP="006D6F13">
            <w:pPr>
              <w:ind w:left="-54" w:right="-73"/>
              <w:jc w:val="center"/>
              <w:rPr>
                <w:rFonts w:ascii="Times New Roman" w:hAnsi="Times New Roman" w:cs="Times New Roman"/>
              </w:rPr>
            </w:pPr>
            <w:r w:rsidRPr="00EB5AC7"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434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4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shd w:val="clear" w:color="auto" w:fill="BDD6EE" w:themeFill="accent1" w:themeFillTint="66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  <w:shd w:val="clear" w:color="auto" w:fill="BDD6EE" w:themeFill="accent1" w:themeFillTint="66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shd w:val="clear" w:color="auto" w:fill="BDD6EE" w:themeFill="accent1" w:themeFillTint="66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shd w:val="clear" w:color="auto" w:fill="BDD6EE" w:themeFill="accent1" w:themeFillTint="66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shd w:val="clear" w:color="auto" w:fill="BDD6EE" w:themeFill="accent1" w:themeFillTint="66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shd w:val="clear" w:color="auto" w:fill="BDD6EE" w:themeFill="accent1" w:themeFillTint="66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531F" w:rsidRPr="00EB5AC7" w:rsidTr="00B97E77">
        <w:trPr>
          <w:jc w:val="center"/>
        </w:trPr>
        <w:tc>
          <w:tcPr>
            <w:tcW w:w="1223" w:type="dxa"/>
          </w:tcPr>
          <w:p w:rsidR="006D6F13" w:rsidRPr="00EB5AC7" w:rsidRDefault="006D6F13" w:rsidP="006D6F13">
            <w:pPr>
              <w:ind w:left="-21" w:right="-121"/>
              <w:jc w:val="center"/>
              <w:rPr>
                <w:rFonts w:ascii="Times New Roman" w:hAnsi="Times New Roman" w:cs="Times New Roman"/>
              </w:rPr>
            </w:pPr>
            <w:r w:rsidRPr="00EB5AC7">
              <w:rPr>
                <w:rFonts w:ascii="Times New Roman" w:hAnsi="Times New Roman" w:cs="Times New Roman"/>
              </w:rPr>
              <w:t>6 класс</w:t>
            </w:r>
          </w:p>
          <w:p w:rsidR="00E1531F" w:rsidRPr="00EB5AC7" w:rsidRDefault="006D6F13" w:rsidP="006D6F13">
            <w:pPr>
              <w:ind w:left="-54" w:right="-73"/>
              <w:jc w:val="center"/>
              <w:rPr>
                <w:rFonts w:ascii="Times New Roman" w:hAnsi="Times New Roman" w:cs="Times New Roman"/>
              </w:rPr>
            </w:pPr>
            <w:r w:rsidRPr="00EB5AC7"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434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4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shd w:val="clear" w:color="auto" w:fill="BDD6EE" w:themeFill="accent1" w:themeFillTint="66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  <w:shd w:val="clear" w:color="auto" w:fill="BDD6EE" w:themeFill="accent1" w:themeFillTint="66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shd w:val="clear" w:color="auto" w:fill="BDD6EE" w:themeFill="accent1" w:themeFillTint="66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shd w:val="clear" w:color="auto" w:fill="BDD6EE" w:themeFill="accent1" w:themeFillTint="66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531F" w:rsidRPr="00EB5AC7" w:rsidTr="00B97E77">
        <w:trPr>
          <w:jc w:val="center"/>
        </w:trPr>
        <w:tc>
          <w:tcPr>
            <w:tcW w:w="1223" w:type="dxa"/>
          </w:tcPr>
          <w:p w:rsidR="006D6F13" w:rsidRPr="00EB5AC7" w:rsidRDefault="006D6F13" w:rsidP="006D6F13">
            <w:pPr>
              <w:ind w:left="-21" w:right="-121"/>
              <w:jc w:val="center"/>
              <w:rPr>
                <w:rFonts w:ascii="Times New Roman" w:hAnsi="Times New Roman" w:cs="Times New Roman"/>
              </w:rPr>
            </w:pPr>
            <w:r w:rsidRPr="00EB5AC7">
              <w:rPr>
                <w:rFonts w:ascii="Times New Roman" w:hAnsi="Times New Roman" w:cs="Times New Roman"/>
              </w:rPr>
              <w:t xml:space="preserve">6 класс </w:t>
            </w:r>
          </w:p>
          <w:p w:rsidR="00E1531F" w:rsidRPr="00EB5AC7" w:rsidRDefault="006D6F13" w:rsidP="006D6F13">
            <w:pPr>
              <w:ind w:left="-54" w:right="-73"/>
              <w:jc w:val="center"/>
              <w:rPr>
                <w:rFonts w:ascii="Times New Roman" w:hAnsi="Times New Roman" w:cs="Times New Roman"/>
              </w:rPr>
            </w:pPr>
            <w:r w:rsidRPr="00EB5AC7">
              <w:rPr>
                <w:rFonts w:ascii="Times New Roman" w:hAnsi="Times New Roman" w:cs="Times New Roman"/>
              </w:rPr>
              <w:t>общество</w:t>
            </w:r>
          </w:p>
        </w:tc>
        <w:tc>
          <w:tcPr>
            <w:tcW w:w="434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4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  <w:shd w:val="clear" w:color="auto" w:fill="BDD6EE" w:themeFill="accent1" w:themeFillTint="66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shd w:val="clear" w:color="auto" w:fill="BDD6EE" w:themeFill="accent1" w:themeFillTint="66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shd w:val="clear" w:color="auto" w:fill="BDD6EE" w:themeFill="accent1" w:themeFillTint="66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shd w:val="clear" w:color="auto" w:fill="BDD6EE" w:themeFill="accent1" w:themeFillTint="66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531F" w:rsidRPr="00EB5AC7" w:rsidTr="00B97E77">
        <w:trPr>
          <w:jc w:val="center"/>
        </w:trPr>
        <w:tc>
          <w:tcPr>
            <w:tcW w:w="1223" w:type="dxa"/>
          </w:tcPr>
          <w:p w:rsidR="006D6F13" w:rsidRPr="00EB5AC7" w:rsidRDefault="006D6F13" w:rsidP="006D6F13">
            <w:pPr>
              <w:ind w:left="-21" w:right="-121"/>
              <w:jc w:val="center"/>
              <w:rPr>
                <w:rFonts w:ascii="Times New Roman" w:hAnsi="Times New Roman" w:cs="Times New Roman"/>
              </w:rPr>
            </w:pPr>
            <w:r w:rsidRPr="00EB5AC7">
              <w:rPr>
                <w:rFonts w:ascii="Times New Roman" w:hAnsi="Times New Roman" w:cs="Times New Roman"/>
              </w:rPr>
              <w:t>5 класс</w:t>
            </w:r>
          </w:p>
          <w:p w:rsidR="00E1531F" w:rsidRPr="00EB5AC7" w:rsidRDefault="006D6F13" w:rsidP="006D6F13">
            <w:pPr>
              <w:ind w:left="-54" w:right="-73"/>
              <w:jc w:val="center"/>
              <w:rPr>
                <w:rFonts w:ascii="Times New Roman" w:hAnsi="Times New Roman" w:cs="Times New Roman"/>
              </w:rPr>
            </w:pPr>
            <w:r w:rsidRPr="00EB5AC7">
              <w:rPr>
                <w:rFonts w:ascii="Times New Roman" w:hAnsi="Times New Roman" w:cs="Times New Roman"/>
              </w:rPr>
              <w:t>биология</w:t>
            </w:r>
          </w:p>
        </w:tc>
        <w:tc>
          <w:tcPr>
            <w:tcW w:w="434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4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shd w:val="clear" w:color="auto" w:fill="BDD6EE" w:themeFill="accent1" w:themeFillTint="66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shd w:val="clear" w:color="auto" w:fill="BDD6EE" w:themeFill="accent1" w:themeFillTint="66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shd w:val="clear" w:color="auto" w:fill="BDD6EE" w:themeFill="accent1" w:themeFillTint="66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shd w:val="clear" w:color="auto" w:fill="BDD6EE" w:themeFill="accent1" w:themeFillTint="66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531F" w:rsidRPr="00EB5AC7" w:rsidTr="00B97E77">
        <w:trPr>
          <w:jc w:val="center"/>
        </w:trPr>
        <w:tc>
          <w:tcPr>
            <w:tcW w:w="1223" w:type="dxa"/>
          </w:tcPr>
          <w:p w:rsidR="006D6F13" w:rsidRPr="00EB5AC7" w:rsidRDefault="006D6F13" w:rsidP="006D6F13">
            <w:pPr>
              <w:ind w:left="-21" w:right="-121"/>
              <w:jc w:val="center"/>
              <w:rPr>
                <w:rFonts w:ascii="Times New Roman" w:hAnsi="Times New Roman" w:cs="Times New Roman"/>
              </w:rPr>
            </w:pPr>
            <w:r w:rsidRPr="00EB5AC7">
              <w:rPr>
                <w:rFonts w:ascii="Times New Roman" w:hAnsi="Times New Roman" w:cs="Times New Roman"/>
              </w:rPr>
              <w:t>6 класс</w:t>
            </w:r>
          </w:p>
          <w:p w:rsidR="00E1531F" w:rsidRPr="00EB5AC7" w:rsidRDefault="006D6F13" w:rsidP="006D6F13">
            <w:pPr>
              <w:ind w:left="-54" w:right="-73"/>
              <w:jc w:val="center"/>
              <w:rPr>
                <w:rFonts w:ascii="Times New Roman" w:hAnsi="Times New Roman" w:cs="Times New Roman"/>
              </w:rPr>
            </w:pPr>
            <w:r w:rsidRPr="00EB5AC7">
              <w:rPr>
                <w:rFonts w:ascii="Times New Roman" w:hAnsi="Times New Roman" w:cs="Times New Roman"/>
              </w:rPr>
              <w:t>биология</w:t>
            </w:r>
          </w:p>
        </w:tc>
        <w:tc>
          <w:tcPr>
            <w:tcW w:w="434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4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  <w:shd w:val="clear" w:color="auto" w:fill="BDD6EE" w:themeFill="accent1" w:themeFillTint="66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  <w:shd w:val="clear" w:color="auto" w:fill="BDD6EE" w:themeFill="accent1" w:themeFillTint="66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shd w:val="clear" w:color="auto" w:fill="BDD6EE" w:themeFill="accent1" w:themeFillTint="66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shd w:val="clear" w:color="auto" w:fill="BDD6EE" w:themeFill="accent1" w:themeFillTint="66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shd w:val="clear" w:color="auto" w:fill="BDD6EE" w:themeFill="accent1" w:themeFillTint="66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531F" w:rsidRPr="00EB5AC7" w:rsidTr="00007B79">
        <w:trPr>
          <w:jc w:val="center"/>
        </w:trPr>
        <w:tc>
          <w:tcPr>
            <w:tcW w:w="1223" w:type="dxa"/>
          </w:tcPr>
          <w:p w:rsidR="006D6F13" w:rsidRPr="00EB5AC7" w:rsidRDefault="006D6F13" w:rsidP="006D6F13">
            <w:pPr>
              <w:ind w:left="-21" w:right="-121"/>
              <w:jc w:val="center"/>
              <w:rPr>
                <w:rFonts w:ascii="Times New Roman" w:hAnsi="Times New Roman" w:cs="Times New Roman"/>
              </w:rPr>
            </w:pPr>
            <w:r w:rsidRPr="00EB5AC7">
              <w:rPr>
                <w:rFonts w:ascii="Times New Roman" w:hAnsi="Times New Roman" w:cs="Times New Roman"/>
              </w:rPr>
              <w:t>6 класс</w:t>
            </w:r>
          </w:p>
          <w:p w:rsidR="00E1531F" w:rsidRPr="00EB5AC7" w:rsidRDefault="006D6F13" w:rsidP="006D6F13">
            <w:pPr>
              <w:ind w:left="-54" w:right="-73"/>
              <w:jc w:val="center"/>
              <w:rPr>
                <w:rFonts w:ascii="Times New Roman" w:hAnsi="Times New Roman" w:cs="Times New Roman"/>
              </w:rPr>
            </w:pPr>
            <w:r w:rsidRPr="00EB5AC7"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434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4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  <w:shd w:val="clear" w:color="auto" w:fill="BDD6EE" w:themeFill="accent1" w:themeFillTint="66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shd w:val="clear" w:color="auto" w:fill="BDD6EE" w:themeFill="accent1" w:themeFillTint="66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shd w:val="clear" w:color="auto" w:fill="BDD6EE" w:themeFill="accent1" w:themeFillTint="66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shd w:val="clear" w:color="auto" w:fill="BDD6EE" w:themeFill="accent1" w:themeFillTint="66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shd w:val="clear" w:color="auto" w:fill="FFFFFF" w:themeFill="background1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</w:tcPr>
          <w:p w:rsidR="00E1531F" w:rsidRPr="00EB5AC7" w:rsidRDefault="00E1531F" w:rsidP="008679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1531F" w:rsidRDefault="00E1531F" w:rsidP="002874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B5AC7" w:rsidRDefault="00EB5AC7" w:rsidP="002874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Соответствие отметок за выполненную работу и отметок по журналу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0"/>
        <w:gridCol w:w="1146"/>
        <w:gridCol w:w="760"/>
        <w:gridCol w:w="791"/>
        <w:gridCol w:w="1000"/>
        <w:gridCol w:w="916"/>
        <w:gridCol w:w="913"/>
        <w:gridCol w:w="1032"/>
        <w:gridCol w:w="1006"/>
        <w:gridCol w:w="1087"/>
      </w:tblGrid>
      <w:tr w:rsidR="00834B87" w:rsidRPr="00E42A1B" w:rsidTr="00E42A1B">
        <w:tc>
          <w:tcPr>
            <w:tcW w:w="2826" w:type="dxa"/>
            <w:gridSpan w:val="3"/>
          </w:tcPr>
          <w:p w:rsidR="00834B87" w:rsidRPr="00E42A1B" w:rsidRDefault="00834B87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A1B">
              <w:rPr>
                <w:rFonts w:ascii="Times New Roman" w:hAnsi="Times New Roman" w:cs="Times New Roman"/>
                <w:sz w:val="20"/>
                <w:szCs w:val="20"/>
              </w:rPr>
              <w:t>КЛАСС</w:t>
            </w:r>
          </w:p>
        </w:tc>
        <w:tc>
          <w:tcPr>
            <w:tcW w:w="791" w:type="dxa"/>
          </w:tcPr>
          <w:p w:rsidR="00834B87" w:rsidRPr="00E42A1B" w:rsidRDefault="00834B87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2A1B">
              <w:rPr>
                <w:rFonts w:ascii="Times New Roman" w:hAnsi="Times New Roman" w:cs="Times New Roman"/>
                <w:sz w:val="20"/>
                <w:szCs w:val="20"/>
              </w:rPr>
              <w:t>окр</w:t>
            </w:r>
            <w:proofErr w:type="spellEnd"/>
            <w:r w:rsidRPr="00E42A1B">
              <w:rPr>
                <w:rFonts w:ascii="Times New Roman" w:hAnsi="Times New Roman" w:cs="Times New Roman"/>
                <w:sz w:val="20"/>
                <w:szCs w:val="20"/>
              </w:rPr>
              <w:t>. мир</w:t>
            </w:r>
          </w:p>
        </w:tc>
        <w:tc>
          <w:tcPr>
            <w:tcW w:w="1000" w:type="dxa"/>
          </w:tcPr>
          <w:p w:rsidR="00834B87" w:rsidRPr="00E42A1B" w:rsidRDefault="00834B87" w:rsidP="00E42A1B">
            <w:pPr>
              <w:ind w:left="-131" w:right="-7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A1B"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916" w:type="dxa"/>
          </w:tcPr>
          <w:p w:rsidR="00834B87" w:rsidRPr="00E42A1B" w:rsidRDefault="00834B87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A1B">
              <w:rPr>
                <w:rFonts w:ascii="Times New Roman" w:hAnsi="Times New Roman" w:cs="Times New Roman"/>
                <w:sz w:val="20"/>
                <w:szCs w:val="20"/>
              </w:rPr>
              <w:t>русский</w:t>
            </w:r>
          </w:p>
        </w:tc>
        <w:tc>
          <w:tcPr>
            <w:tcW w:w="913" w:type="dxa"/>
          </w:tcPr>
          <w:p w:rsidR="00834B87" w:rsidRPr="00E42A1B" w:rsidRDefault="00834B87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A1B">
              <w:rPr>
                <w:rFonts w:ascii="Times New Roman" w:hAnsi="Times New Roman" w:cs="Times New Roman"/>
                <w:sz w:val="20"/>
                <w:szCs w:val="20"/>
              </w:rPr>
              <w:t>история</w:t>
            </w:r>
          </w:p>
        </w:tc>
        <w:tc>
          <w:tcPr>
            <w:tcW w:w="1032" w:type="dxa"/>
          </w:tcPr>
          <w:p w:rsidR="00834B87" w:rsidRPr="00E42A1B" w:rsidRDefault="00834B87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A1B">
              <w:rPr>
                <w:rFonts w:ascii="Times New Roman" w:hAnsi="Times New Roman" w:cs="Times New Roman"/>
                <w:sz w:val="20"/>
                <w:szCs w:val="20"/>
              </w:rPr>
              <w:t>общество</w:t>
            </w:r>
          </w:p>
        </w:tc>
        <w:tc>
          <w:tcPr>
            <w:tcW w:w="1006" w:type="dxa"/>
          </w:tcPr>
          <w:p w:rsidR="00834B87" w:rsidRPr="00E42A1B" w:rsidRDefault="00834B87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A1B">
              <w:rPr>
                <w:rFonts w:ascii="Times New Roman" w:hAnsi="Times New Roman" w:cs="Times New Roman"/>
                <w:sz w:val="20"/>
                <w:szCs w:val="20"/>
              </w:rPr>
              <w:t>биология</w:t>
            </w:r>
          </w:p>
        </w:tc>
        <w:tc>
          <w:tcPr>
            <w:tcW w:w="1087" w:type="dxa"/>
          </w:tcPr>
          <w:p w:rsidR="00834B87" w:rsidRPr="00E42A1B" w:rsidRDefault="00834B87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A1B">
              <w:rPr>
                <w:rFonts w:ascii="Times New Roman" w:hAnsi="Times New Roman" w:cs="Times New Roman"/>
                <w:sz w:val="20"/>
                <w:szCs w:val="20"/>
              </w:rPr>
              <w:t>география</w:t>
            </w:r>
          </w:p>
        </w:tc>
      </w:tr>
      <w:tr w:rsidR="00834B87" w:rsidRPr="00E42A1B" w:rsidTr="00E42A1B">
        <w:tc>
          <w:tcPr>
            <w:tcW w:w="920" w:type="dxa"/>
            <w:vMerge w:val="restart"/>
          </w:tcPr>
          <w:p w:rsidR="00834B87" w:rsidRPr="00E42A1B" w:rsidRDefault="00834B87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A1B">
              <w:rPr>
                <w:rFonts w:ascii="Times New Roman" w:hAnsi="Times New Roman" w:cs="Times New Roman"/>
                <w:sz w:val="20"/>
                <w:szCs w:val="20"/>
              </w:rPr>
              <w:t>4 класс</w:t>
            </w:r>
          </w:p>
        </w:tc>
        <w:tc>
          <w:tcPr>
            <w:tcW w:w="1146" w:type="dxa"/>
            <w:vMerge w:val="restart"/>
          </w:tcPr>
          <w:p w:rsidR="00834B87" w:rsidRPr="00E42A1B" w:rsidRDefault="00834B87" w:rsidP="00E42A1B">
            <w:pPr>
              <w:ind w:left="-94" w:right="-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A1B">
              <w:rPr>
                <w:rFonts w:ascii="Times New Roman" w:hAnsi="Times New Roman" w:cs="Times New Roman"/>
                <w:sz w:val="20"/>
                <w:szCs w:val="20"/>
              </w:rPr>
              <w:t>Понизили</w:t>
            </w:r>
          </w:p>
          <w:p w:rsidR="00834B87" w:rsidRPr="00E42A1B" w:rsidRDefault="00834B87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A1B">
              <w:rPr>
                <w:rFonts w:ascii="Times New Roman" w:hAnsi="Times New Roman" w:cs="Times New Roman"/>
                <w:sz w:val="20"/>
                <w:szCs w:val="20"/>
              </w:rPr>
              <w:t>ВПР</w:t>
            </w:r>
          </w:p>
          <w:p w:rsidR="00834B87" w:rsidRPr="00E42A1B" w:rsidRDefault="00834B87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A1B">
              <w:rPr>
                <w:rFonts w:ascii="Times New Roman" w:hAnsi="Times New Roman" w:cs="Times New Roman"/>
                <w:b/>
                <w:sz w:val="20"/>
                <w:szCs w:val="20"/>
              </w:rPr>
              <w:t>ниже</w:t>
            </w:r>
          </w:p>
        </w:tc>
        <w:tc>
          <w:tcPr>
            <w:tcW w:w="760" w:type="dxa"/>
          </w:tcPr>
          <w:p w:rsidR="00834B87" w:rsidRPr="00E42A1B" w:rsidRDefault="00834B87" w:rsidP="00E42A1B">
            <w:pPr>
              <w:tabs>
                <w:tab w:val="left" w:pos="424"/>
              </w:tabs>
              <w:ind w:left="-94" w:right="-19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A1B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  <w:p w:rsidR="00834B87" w:rsidRPr="00E42A1B" w:rsidRDefault="00834B87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A1B">
              <w:rPr>
                <w:rFonts w:ascii="Times New Roman" w:hAnsi="Times New Roman" w:cs="Times New Roman"/>
                <w:sz w:val="20"/>
                <w:szCs w:val="20"/>
              </w:rPr>
              <w:t>уч.</w:t>
            </w:r>
          </w:p>
        </w:tc>
        <w:tc>
          <w:tcPr>
            <w:tcW w:w="791" w:type="dxa"/>
          </w:tcPr>
          <w:p w:rsidR="00834B87" w:rsidRPr="00E42A1B" w:rsidRDefault="00E42A1B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</w:t>
            </w:r>
          </w:p>
        </w:tc>
        <w:tc>
          <w:tcPr>
            <w:tcW w:w="1000" w:type="dxa"/>
          </w:tcPr>
          <w:p w:rsidR="00834B87" w:rsidRPr="00E42A1B" w:rsidRDefault="00E42A1B" w:rsidP="00E42A1B">
            <w:pPr>
              <w:ind w:left="-131" w:right="-7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916" w:type="dxa"/>
          </w:tcPr>
          <w:p w:rsidR="00834B87" w:rsidRPr="00E42A1B" w:rsidRDefault="00E42A1B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913" w:type="dxa"/>
          </w:tcPr>
          <w:p w:rsidR="00834B87" w:rsidRPr="00E42A1B" w:rsidRDefault="00834B87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</w:tcPr>
          <w:p w:rsidR="00834B87" w:rsidRPr="00E42A1B" w:rsidRDefault="00834B87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</w:tcPr>
          <w:p w:rsidR="00834B87" w:rsidRPr="00E42A1B" w:rsidRDefault="00834B87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7" w:type="dxa"/>
          </w:tcPr>
          <w:p w:rsidR="00834B87" w:rsidRPr="00E42A1B" w:rsidRDefault="00834B87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4B87" w:rsidRPr="00E42A1B" w:rsidTr="00E42A1B">
        <w:tc>
          <w:tcPr>
            <w:tcW w:w="920" w:type="dxa"/>
            <w:vMerge/>
          </w:tcPr>
          <w:p w:rsidR="00834B87" w:rsidRPr="00E42A1B" w:rsidRDefault="00834B87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6" w:type="dxa"/>
            <w:vMerge/>
          </w:tcPr>
          <w:p w:rsidR="00834B87" w:rsidRPr="00E42A1B" w:rsidRDefault="00834B87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" w:type="dxa"/>
          </w:tcPr>
          <w:p w:rsidR="00834B87" w:rsidRPr="00E42A1B" w:rsidRDefault="00834B87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A1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91" w:type="dxa"/>
          </w:tcPr>
          <w:p w:rsidR="00834B87" w:rsidRPr="00E42A1B" w:rsidRDefault="00E42A1B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000" w:type="dxa"/>
          </w:tcPr>
          <w:p w:rsidR="00834B87" w:rsidRPr="00E42A1B" w:rsidRDefault="00E42A1B" w:rsidP="00E42A1B">
            <w:pPr>
              <w:ind w:left="-131" w:right="-7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16" w:type="dxa"/>
          </w:tcPr>
          <w:p w:rsidR="00834B87" w:rsidRPr="00E42A1B" w:rsidRDefault="00E42A1B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13" w:type="dxa"/>
          </w:tcPr>
          <w:p w:rsidR="00834B87" w:rsidRPr="00E42A1B" w:rsidRDefault="00834B87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</w:tcPr>
          <w:p w:rsidR="00834B87" w:rsidRPr="00E42A1B" w:rsidRDefault="00834B87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</w:tcPr>
          <w:p w:rsidR="00834B87" w:rsidRPr="00E42A1B" w:rsidRDefault="00834B87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7" w:type="dxa"/>
          </w:tcPr>
          <w:p w:rsidR="00834B87" w:rsidRPr="00E42A1B" w:rsidRDefault="00834B87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4B87" w:rsidRPr="00E42A1B" w:rsidTr="009F16AA">
        <w:tc>
          <w:tcPr>
            <w:tcW w:w="920" w:type="dxa"/>
            <w:vMerge/>
          </w:tcPr>
          <w:p w:rsidR="00834B87" w:rsidRPr="00E42A1B" w:rsidRDefault="00834B87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6" w:type="dxa"/>
            <w:vMerge w:val="restart"/>
            <w:shd w:val="clear" w:color="auto" w:fill="DEEAF6" w:themeFill="accent1" w:themeFillTint="33"/>
          </w:tcPr>
          <w:p w:rsidR="00834B87" w:rsidRPr="00E42A1B" w:rsidRDefault="00834B87" w:rsidP="00E42A1B">
            <w:pPr>
              <w:ind w:left="-94" w:right="-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A1B">
              <w:rPr>
                <w:rFonts w:ascii="Times New Roman" w:hAnsi="Times New Roman" w:cs="Times New Roman"/>
                <w:sz w:val="20"/>
                <w:szCs w:val="20"/>
              </w:rPr>
              <w:t>Подтвердили</w:t>
            </w:r>
          </w:p>
          <w:p w:rsidR="00834B87" w:rsidRPr="00E42A1B" w:rsidRDefault="00834B87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A1B">
              <w:rPr>
                <w:rFonts w:ascii="Times New Roman" w:hAnsi="Times New Roman" w:cs="Times New Roman"/>
                <w:sz w:val="20"/>
                <w:szCs w:val="20"/>
              </w:rPr>
              <w:t xml:space="preserve">ВПР </w:t>
            </w:r>
            <w:r w:rsidRPr="00E42A1B">
              <w:rPr>
                <w:rFonts w:ascii="Times New Roman" w:hAnsi="Times New Roman" w:cs="Times New Roman"/>
                <w:b/>
                <w:sz w:val="20"/>
                <w:szCs w:val="20"/>
              </w:rPr>
              <w:t>равен</w:t>
            </w:r>
          </w:p>
        </w:tc>
        <w:tc>
          <w:tcPr>
            <w:tcW w:w="760" w:type="dxa"/>
            <w:shd w:val="clear" w:color="auto" w:fill="DEEAF6" w:themeFill="accent1" w:themeFillTint="33"/>
          </w:tcPr>
          <w:p w:rsidR="00834B87" w:rsidRPr="00E42A1B" w:rsidRDefault="00834B87" w:rsidP="00E42A1B">
            <w:pPr>
              <w:tabs>
                <w:tab w:val="left" w:pos="424"/>
              </w:tabs>
              <w:ind w:left="-94" w:right="-19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A1B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  <w:p w:rsidR="00834B87" w:rsidRPr="00E42A1B" w:rsidRDefault="00834B87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A1B">
              <w:rPr>
                <w:rFonts w:ascii="Times New Roman" w:hAnsi="Times New Roman" w:cs="Times New Roman"/>
                <w:sz w:val="20"/>
                <w:szCs w:val="20"/>
              </w:rPr>
              <w:t>уч.</w:t>
            </w:r>
          </w:p>
        </w:tc>
        <w:tc>
          <w:tcPr>
            <w:tcW w:w="791" w:type="dxa"/>
            <w:shd w:val="clear" w:color="auto" w:fill="DEEAF6" w:themeFill="accent1" w:themeFillTint="33"/>
          </w:tcPr>
          <w:p w:rsidR="00834B87" w:rsidRPr="00E42A1B" w:rsidRDefault="00E42A1B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381</w:t>
            </w:r>
          </w:p>
        </w:tc>
        <w:tc>
          <w:tcPr>
            <w:tcW w:w="1000" w:type="dxa"/>
            <w:shd w:val="clear" w:color="auto" w:fill="DEEAF6" w:themeFill="accent1" w:themeFillTint="33"/>
          </w:tcPr>
          <w:p w:rsidR="00834B87" w:rsidRPr="00E42A1B" w:rsidRDefault="00E42A1B" w:rsidP="00E42A1B">
            <w:pPr>
              <w:ind w:left="-131" w:right="-7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342</w:t>
            </w:r>
          </w:p>
        </w:tc>
        <w:tc>
          <w:tcPr>
            <w:tcW w:w="916" w:type="dxa"/>
            <w:shd w:val="clear" w:color="auto" w:fill="DEEAF6" w:themeFill="accent1" w:themeFillTint="33"/>
          </w:tcPr>
          <w:p w:rsidR="00834B87" w:rsidRPr="00E42A1B" w:rsidRDefault="00E42A1B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424</w:t>
            </w:r>
          </w:p>
        </w:tc>
        <w:tc>
          <w:tcPr>
            <w:tcW w:w="913" w:type="dxa"/>
            <w:shd w:val="clear" w:color="auto" w:fill="DEEAF6" w:themeFill="accent1" w:themeFillTint="33"/>
          </w:tcPr>
          <w:p w:rsidR="00834B87" w:rsidRPr="00E42A1B" w:rsidRDefault="00834B87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shd w:val="clear" w:color="auto" w:fill="DEEAF6" w:themeFill="accent1" w:themeFillTint="33"/>
          </w:tcPr>
          <w:p w:rsidR="00834B87" w:rsidRPr="00E42A1B" w:rsidRDefault="00834B87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shd w:val="clear" w:color="auto" w:fill="DEEAF6" w:themeFill="accent1" w:themeFillTint="33"/>
          </w:tcPr>
          <w:p w:rsidR="00834B87" w:rsidRPr="00E42A1B" w:rsidRDefault="00834B87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DEEAF6" w:themeFill="accent1" w:themeFillTint="33"/>
          </w:tcPr>
          <w:p w:rsidR="00834B87" w:rsidRPr="00E42A1B" w:rsidRDefault="00834B87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4B87" w:rsidRPr="00E42A1B" w:rsidTr="009F16AA">
        <w:tc>
          <w:tcPr>
            <w:tcW w:w="920" w:type="dxa"/>
            <w:vMerge/>
          </w:tcPr>
          <w:p w:rsidR="00834B87" w:rsidRPr="00E42A1B" w:rsidRDefault="00834B87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6" w:type="dxa"/>
            <w:vMerge/>
            <w:shd w:val="clear" w:color="auto" w:fill="DEEAF6" w:themeFill="accent1" w:themeFillTint="33"/>
          </w:tcPr>
          <w:p w:rsidR="00834B87" w:rsidRPr="00E42A1B" w:rsidRDefault="00834B87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" w:type="dxa"/>
            <w:shd w:val="clear" w:color="auto" w:fill="DEEAF6" w:themeFill="accent1" w:themeFillTint="33"/>
          </w:tcPr>
          <w:p w:rsidR="00834B87" w:rsidRPr="00E42A1B" w:rsidRDefault="00834B87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A1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91" w:type="dxa"/>
            <w:shd w:val="clear" w:color="auto" w:fill="DEEAF6" w:themeFill="accent1" w:themeFillTint="33"/>
          </w:tcPr>
          <w:p w:rsidR="00834B87" w:rsidRPr="00E42A1B" w:rsidRDefault="00E42A1B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000" w:type="dxa"/>
            <w:shd w:val="clear" w:color="auto" w:fill="DEEAF6" w:themeFill="accent1" w:themeFillTint="33"/>
          </w:tcPr>
          <w:p w:rsidR="00834B87" w:rsidRPr="00E42A1B" w:rsidRDefault="00E42A1B" w:rsidP="00E42A1B">
            <w:pPr>
              <w:ind w:left="-131" w:right="-7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916" w:type="dxa"/>
            <w:shd w:val="clear" w:color="auto" w:fill="DEEAF6" w:themeFill="accent1" w:themeFillTint="33"/>
          </w:tcPr>
          <w:p w:rsidR="00834B87" w:rsidRPr="00E42A1B" w:rsidRDefault="00E42A1B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913" w:type="dxa"/>
            <w:shd w:val="clear" w:color="auto" w:fill="DEEAF6" w:themeFill="accent1" w:themeFillTint="33"/>
          </w:tcPr>
          <w:p w:rsidR="00834B87" w:rsidRPr="00E42A1B" w:rsidRDefault="00834B87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shd w:val="clear" w:color="auto" w:fill="DEEAF6" w:themeFill="accent1" w:themeFillTint="33"/>
          </w:tcPr>
          <w:p w:rsidR="00834B87" w:rsidRPr="00E42A1B" w:rsidRDefault="00834B87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shd w:val="clear" w:color="auto" w:fill="DEEAF6" w:themeFill="accent1" w:themeFillTint="33"/>
          </w:tcPr>
          <w:p w:rsidR="00834B87" w:rsidRPr="00E42A1B" w:rsidRDefault="00834B87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DEEAF6" w:themeFill="accent1" w:themeFillTint="33"/>
          </w:tcPr>
          <w:p w:rsidR="00834B87" w:rsidRPr="00E42A1B" w:rsidRDefault="00834B87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4B87" w:rsidRPr="00E42A1B" w:rsidTr="00E42A1B">
        <w:tc>
          <w:tcPr>
            <w:tcW w:w="920" w:type="dxa"/>
            <w:vMerge/>
          </w:tcPr>
          <w:p w:rsidR="00834B87" w:rsidRPr="00E42A1B" w:rsidRDefault="00834B87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6" w:type="dxa"/>
            <w:vMerge w:val="restart"/>
          </w:tcPr>
          <w:p w:rsidR="00834B87" w:rsidRPr="00E42A1B" w:rsidRDefault="00834B87" w:rsidP="00E42A1B">
            <w:pPr>
              <w:ind w:left="-94" w:right="-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A1B">
              <w:rPr>
                <w:rFonts w:ascii="Times New Roman" w:hAnsi="Times New Roman" w:cs="Times New Roman"/>
                <w:sz w:val="20"/>
                <w:szCs w:val="20"/>
              </w:rPr>
              <w:t>Повысили</w:t>
            </w:r>
          </w:p>
          <w:p w:rsidR="00834B87" w:rsidRPr="00E42A1B" w:rsidRDefault="00834B87" w:rsidP="00E42A1B">
            <w:pPr>
              <w:ind w:left="-94" w:right="-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A1B">
              <w:rPr>
                <w:rFonts w:ascii="Times New Roman" w:hAnsi="Times New Roman" w:cs="Times New Roman"/>
                <w:sz w:val="20"/>
                <w:szCs w:val="20"/>
              </w:rPr>
              <w:t>ВПР</w:t>
            </w:r>
          </w:p>
          <w:p w:rsidR="00834B87" w:rsidRPr="00E42A1B" w:rsidRDefault="00834B87" w:rsidP="00E42A1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2A1B">
              <w:rPr>
                <w:rFonts w:ascii="Times New Roman" w:hAnsi="Times New Roman" w:cs="Times New Roman"/>
                <w:b/>
                <w:sz w:val="20"/>
                <w:szCs w:val="20"/>
              </w:rPr>
              <w:t>выше</w:t>
            </w:r>
          </w:p>
        </w:tc>
        <w:tc>
          <w:tcPr>
            <w:tcW w:w="760" w:type="dxa"/>
          </w:tcPr>
          <w:p w:rsidR="00834B87" w:rsidRPr="00E42A1B" w:rsidRDefault="00834B87" w:rsidP="00E42A1B">
            <w:pPr>
              <w:tabs>
                <w:tab w:val="left" w:pos="424"/>
              </w:tabs>
              <w:ind w:left="-94" w:right="-19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A1B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  <w:p w:rsidR="00834B87" w:rsidRPr="00E42A1B" w:rsidRDefault="00834B87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A1B">
              <w:rPr>
                <w:rFonts w:ascii="Times New Roman" w:hAnsi="Times New Roman" w:cs="Times New Roman"/>
                <w:sz w:val="20"/>
                <w:szCs w:val="20"/>
              </w:rPr>
              <w:t>уч.</w:t>
            </w:r>
          </w:p>
        </w:tc>
        <w:tc>
          <w:tcPr>
            <w:tcW w:w="791" w:type="dxa"/>
          </w:tcPr>
          <w:p w:rsidR="00834B87" w:rsidRPr="00E42A1B" w:rsidRDefault="00E42A1B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000" w:type="dxa"/>
          </w:tcPr>
          <w:p w:rsidR="00834B87" w:rsidRPr="00E42A1B" w:rsidRDefault="00E42A1B" w:rsidP="00E42A1B">
            <w:pPr>
              <w:ind w:left="-131" w:right="-7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238</w:t>
            </w:r>
          </w:p>
        </w:tc>
        <w:tc>
          <w:tcPr>
            <w:tcW w:w="916" w:type="dxa"/>
          </w:tcPr>
          <w:p w:rsidR="00834B87" w:rsidRPr="00E42A1B" w:rsidRDefault="00E42A1B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913" w:type="dxa"/>
          </w:tcPr>
          <w:p w:rsidR="00834B87" w:rsidRPr="00E42A1B" w:rsidRDefault="00834B87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</w:tcPr>
          <w:p w:rsidR="00834B87" w:rsidRPr="00E42A1B" w:rsidRDefault="00834B87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</w:tcPr>
          <w:p w:rsidR="00834B87" w:rsidRPr="00E42A1B" w:rsidRDefault="00834B87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7" w:type="dxa"/>
          </w:tcPr>
          <w:p w:rsidR="00834B87" w:rsidRPr="00E42A1B" w:rsidRDefault="00834B87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4B87" w:rsidRPr="00E42A1B" w:rsidTr="00E42A1B">
        <w:tc>
          <w:tcPr>
            <w:tcW w:w="920" w:type="dxa"/>
            <w:vMerge/>
          </w:tcPr>
          <w:p w:rsidR="00834B87" w:rsidRPr="00E42A1B" w:rsidRDefault="00834B87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6" w:type="dxa"/>
            <w:vMerge/>
          </w:tcPr>
          <w:p w:rsidR="00834B87" w:rsidRPr="00E42A1B" w:rsidRDefault="00834B87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" w:type="dxa"/>
          </w:tcPr>
          <w:p w:rsidR="00834B87" w:rsidRPr="00E42A1B" w:rsidRDefault="00834B87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A1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91" w:type="dxa"/>
          </w:tcPr>
          <w:p w:rsidR="00834B87" w:rsidRPr="00E42A1B" w:rsidRDefault="00E42A1B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00" w:type="dxa"/>
          </w:tcPr>
          <w:p w:rsidR="00834B87" w:rsidRPr="00E42A1B" w:rsidRDefault="00E42A1B" w:rsidP="00E42A1B">
            <w:pPr>
              <w:ind w:left="-131" w:right="-7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916" w:type="dxa"/>
          </w:tcPr>
          <w:p w:rsidR="00834B87" w:rsidRPr="00E42A1B" w:rsidRDefault="00E42A1B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13" w:type="dxa"/>
          </w:tcPr>
          <w:p w:rsidR="00834B87" w:rsidRPr="00E42A1B" w:rsidRDefault="00834B87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</w:tcPr>
          <w:p w:rsidR="00834B87" w:rsidRPr="00E42A1B" w:rsidRDefault="00834B87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</w:tcPr>
          <w:p w:rsidR="00834B87" w:rsidRPr="00E42A1B" w:rsidRDefault="00834B87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7" w:type="dxa"/>
          </w:tcPr>
          <w:p w:rsidR="00834B87" w:rsidRPr="00E42A1B" w:rsidRDefault="00834B87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4B87" w:rsidRPr="00E42A1B" w:rsidTr="00E42A1B">
        <w:tc>
          <w:tcPr>
            <w:tcW w:w="920" w:type="dxa"/>
            <w:vMerge w:val="restart"/>
          </w:tcPr>
          <w:p w:rsidR="00834B87" w:rsidRPr="00E42A1B" w:rsidRDefault="00834B87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A1B">
              <w:rPr>
                <w:rFonts w:ascii="Times New Roman" w:hAnsi="Times New Roman" w:cs="Times New Roman"/>
                <w:sz w:val="20"/>
                <w:szCs w:val="20"/>
              </w:rPr>
              <w:t>5 класс</w:t>
            </w:r>
          </w:p>
        </w:tc>
        <w:tc>
          <w:tcPr>
            <w:tcW w:w="1146" w:type="dxa"/>
            <w:vMerge w:val="restart"/>
          </w:tcPr>
          <w:p w:rsidR="00834B87" w:rsidRPr="00E42A1B" w:rsidRDefault="00834B87" w:rsidP="00E42A1B">
            <w:pPr>
              <w:ind w:left="-94" w:right="-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A1B">
              <w:rPr>
                <w:rFonts w:ascii="Times New Roman" w:hAnsi="Times New Roman" w:cs="Times New Roman"/>
                <w:sz w:val="20"/>
                <w:szCs w:val="20"/>
              </w:rPr>
              <w:t>Понизили</w:t>
            </w:r>
          </w:p>
          <w:p w:rsidR="00834B87" w:rsidRPr="00E42A1B" w:rsidRDefault="00834B87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A1B">
              <w:rPr>
                <w:rFonts w:ascii="Times New Roman" w:hAnsi="Times New Roman" w:cs="Times New Roman"/>
                <w:sz w:val="20"/>
                <w:szCs w:val="20"/>
              </w:rPr>
              <w:t>ВПР</w:t>
            </w:r>
          </w:p>
          <w:p w:rsidR="00834B87" w:rsidRPr="00E42A1B" w:rsidRDefault="00834B87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A1B">
              <w:rPr>
                <w:rFonts w:ascii="Times New Roman" w:hAnsi="Times New Roman" w:cs="Times New Roman"/>
                <w:b/>
                <w:sz w:val="20"/>
                <w:szCs w:val="20"/>
              </w:rPr>
              <w:t>ниже</w:t>
            </w:r>
          </w:p>
        </w:tc>
        <w:tc>
          <w:tcPr>
            <w:tcW w:w="760" w:type="dxa"/>
          </w:tcPr>
          <w:p w:rsidR="00834B87" w:rsidRPr="00E42A1B" w:rsidRDefault="00834B87" w:rsidP="00E42A1B">
            <w:pPr>
              <w:tabs>
                <w:tab w:val="left" w:pos="424"/>
              </w:tabs>
              <w:ind w:left="-94" w:right="-19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A1B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  <w:p w:rsidR="00834B87" w:rsidRPr="00E42A1B" w:rsidRDefault="00834B87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A1B">
              <w:rPr>
                <w:rFonts w:ascii="Times New Roman" w:hAnsi="Times New Roman" w:cs="Times New Roman"/>
                <w:sz w:val="20"/>
                <w:szCs w:val="20"/>
              </w:rPr>
              <w:t>уч.</w:t>
            </w:r>
          </w:p>
        </w:tc>
        <w:tc>
          <w:tcPr>
            <w:tcW w:w="791" w:type="dxa"/>
          </w:tcPr>
          <w:p w:rsidR="00834B87" w:rsidRPr="00E42A1B" w:rsidRDefault="00834B87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</w:tcPr>
          <w:p w:rsidR="00834B87" w:rsidRPr="00E42A1B" w:rsidRDefault="00E42A1B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</w:t>
            </w:r>
          </w:p>
        </w:tc>
        <w:tc>
          <w:tcPr>
            <w:tcW w:w="916" w:type="dxa"/>
          </w:tcPr>
          <w:p w:rsidR="00834B87" w:rsidRPr="00E42A1B" w:rsidRDefault="00E42A1B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913" w:type="dxa"/>
          </w:tcPr>
          <w:p w:rsidR="00834B87" w:rsidRPr="00E42A1B" w:rsidRDefault="00E42A1B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</w:t>
            </w:r>
          </w:p>
        </w:tc>
        <w:tc>
          <w:tcPr>
            <w:tcW w:w="1032" w:type="dxa"/>
          </w:tcPr>
          <w:p w:rsidR="00834B87" w:rsidRPr="00E42A1B" w:rsidRDefault="00834B87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</w:tcPr>
          <w:p w:rsidR="00834B87" w:rsidRPr="00E42A1B" w:rsidRDefault="00E42A1B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</w:t>
            </w:r>
          </w:p>
        </w:tc>
        <w:tc>
          <w:tcPr>
            <w:tcW w:w="1087" w:type="dxa"/>
          </w:tcPr>
          <w:p w:rsidR="00834B87" w:rsidRPr="00E42A1B" w:rsidRDefault="00834B87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4B87" w:rsidRPr="00E42A1B" w:rsidTr="00E42A1B">
        <w:tc>
          <w:tcPr>
            <w:tcW w:w="920" w:type="dxa"/>
            <w:vMerge/>
          </w:tcPr>
          <w:p w:rsidR="00834B87" w:rsidRPr="00E42A1B" w:rsidRDefault="00834B87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6" w:type="dxa"/>
            <w:vMerge/>
          </w:tcPr>
          <w:p w:rsidR="00834B87" w:rsidRPr="00E42A1B" w:rsidRDefault="00834B87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" w:type="dxa"/>
          </w:tcPr>
          <w:p w:rsidR="00834B87" w:rsidRPr="00E42A1B" w:rsidRDefault="00834B87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A1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91" w:type="dxa"/>
          </w:tcPr>
          <w:p w:rsidR="00834B87" w:rsidRPr="00E42A1B" w:rsidRDefault="00834B87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</w:tcPr>
          <w:p w:rsidR="00834B87" w:rsidRPr="00E42A1B" w:rsidRDefault="00E42A1B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916" w:type="dxa"/>
          </w:tcPr>
          <w:p w:rsidR="00834B87" w:rsidRPr="00E42A1B" w:rsidRDefault="00E42A1B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913" w:type="dxa"/>
          </w:tcPr>
          <w:p w:rsidR="00834B87" w:rsidRPr="00E42A1B" w:rsidRDefault="00E42A1B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032" w:type="dxa"/>
          </w:tcPr>
          <w:p w:rsidR="00834B87" w:rsidRPr="00E42A1B" w:rsidRDefault="00834B87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</w:tcPr>
          <w:p w:rsidR="00834B87" w:rsidRPr="00E42A1B" w:rsidRDefault="00E42A1B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087" w:type="dxa"/>
          </w:tcPr>
          <w:p w:rsidR="00834B87" w:rsidRPr="00E42A1B" w:rsidRDefault="00834B87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4B87" w:rsidRPr="00E42A1B" w:rsidTr="009F16AA">
        <w:tc>
          <w:tcPr>
            <w:tcW w:w="920" w:type="dxa"/>
            <w:vMerge/>
          </w:tcPr>
          <w:p w:rsidR="00834B87" w:rsidRPr="00E42A1B" w:rsidRDefault="00834B87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6" w:type="dxa"/>
            <w:vMerge w:val="restart"/>
            <w:shd w:val="clear" w:color="auto" w:fill="DEEAF6" w:themeFill="accent1" w:themeFillTint="33"/>
          </w:tcPr>
          <w:p w:rsidR="00834B87" w:rsidRPr="00E42A1B" w:rsidRDefault="00834B87" w:rsidP="00E42A1B">
            <w:pPr>
              <w:ind w:left="-94" w:right="-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A1B">
              <w:rPr>
                <w:rFonts w:ascii="Times New Roman" w:hAnsi="Times New Roman" w:cs="Times New Roman"/>
                <w:sz w:val="20"/>
                <w:szCs w:val="20"/>
              </w:rPr>
              <w:t>Подтвердили</w:t>
            </w:r>
          </w:p>
          <w:p w:rsidR="00834B87" w:rsidRPr="00E42A1B" w:rsidRDefault="00834B87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A1B">
              <w:rPr>
                <w:rFonts w:ascii="Times New Roman" w:hAnsi="Times New Roman" w:cs="Times New Roman"/>
                <w:sz w:val="20"/>
                <w:szCs w:val="20"/>
              </w:rPr>
              <w:t xml:space="preserve">ВПР </w:t>
            </w:r>
            <w:r w:rsidRPr="00E42A1B">
              <w:rPr>
                <w:rFonts w:ascii="Times New Roman" w:hAnsi="Times New Roman" w:cs="Times New Roman"/>
                <w:b/>
                <w:sz w:val="20"/>
                <w:szCs w:val="20"/>
              </w:rPr>
              <w:t>равен</w:t>
            </w:r>
          </w:p>
        </w:tc>
        <w:tc>
          <w:tcPr>
            <w:tcW w:w="760" w:type="dxa"/>
            <w:shd w:val="clear" w:color="auto" w:fill="DEEAF6" w:themeFill="accent1" w:themeFillTint="33"/>
          </w:tcPr>
          <w:p w:rsidR="00834B87" w:rsidRPr="00E42A1B" w:rsidRDefault="00834B87" w:rsidP="00E42A1B">
            <w:pPr>
              <w:tabs>
                <w:tab w:val="left" w:pos="424"/>
              </w:tabs>
              <w:ind w:left="-94" w:right="-19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A1B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  <w:p w:rsidR="00834B87" w:rsidRPr="00E42A1B" w:rsidRDefault="00834B87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A1B">
              <w:rPr>
                <w:rFonts w:ascii="Times New Roman" w:hAnsi="Times New Roman" w:cs="Times New Roman"/>
                <w:sz w:val="20"/>
                <w:szCs w:val="20"/>
              </w:rPr>
              <w:t>уч.</w:t>
            </w:r>
          </w:p>
        </w:tc>
        <w:tc>
          <w:tcPr>
            <w:tcW w:w="791" w:type="dxa"/>
            <w:shd w:val="clear" w:color="auto" w:fill="DEEAF6" w:themeFill="accent1" w:themeFillTint="33"/>
          </w:tcPr>
          <w:p w:rsidR="00834B87" w:rsidRPr="00E42A1B" w:rsidRDefault="00834B87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shd w:val="clear" w:color="auto" w:fill="DEEAF6" w:themeFill="accent1" w:themeFillTint="33"/>
          </w:tcPr>
          <w:p w:rsidR="00834B87" w:rsidRPr="00E42A1B" w:rsidRDefault="00E42A1B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357</w:t>
            </w:r>
          </w:p>
        </w:tc>
        <w:tc>
          <w:tcPr>
            <w:tcW w:w="916" w:type="dxa"/>
            <w:shd w:val="clear" w:color="auto" w:fill="DEEAF6" w:themeFill="accent1" w:themeFillTint="33"/>
          </w:tcPr>
          <w:p w:rsidR="00834B87" w:rsidRPr="00E42A1B" w:rsidRDefault="00E42A1B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356</w:t>
            </w:r>
          </w:p>
        </w:tc>
        <w:tc>
          <w:tcPr>
            <w:tcW w:w="913" w:type="dxa"/>
            <w:shd w:val="clear" w:color="auto" w:fill="DEEAF6" w:themeFill="accent1" w:themeFillTint="33"/>
          </w:tcPr>
          <w:p w:rsidR="00834B87" w:rsidRPr="00E42A1B" w:rsidRDefault="00E42A1B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296</w:t>
            </w:r>
          </w:p>
        </w:tc>
        <w:tc>
          <w:tcPr>
            <w:tcW w:w="1032" w:type="dxa"/>
            <w:shd w:val="clear" w:color="auto" w:fill="DEEAF6" w:themeFill="accent1" w:themeFillTint="33"/>
          </w:tcPr>
          <w:p w:rsidR="00834B87" w:rsidRPr="00E42A1B" w:rsidRDefault="00834B87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shd w:val="clear" w:color="auto" w:fill="DEEAF6" w:themeFill="accent1" w:themeFillTint="33"/>
          </w:tcPr>
          <w:p w:rsidR="00834B87" w:rsidRPr="00E42A1B" w:rsidRDefault="00E42A1B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342</w:t>
            </w:r>
          </w:p>
        </w:tc>
        <w:tc>
          <w:tcPr>
            <w:tcW w:w="1087" w:type="dxa"/>
            <w:shd w:val="clear" w:color="auto" w:fill="DEEAF6" w:themeFill="accent1" w:themeFillTint="33"/>
          </w:tcPr>
          <w:p w:rsidR="00834B87" w:rsidRPr="00E42A1B" w:rsidRDefault="00834B87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4B87" w:rsidRPr="00E42A1B" w:rsidTr="009F16AA">
        <w:tc>
          <w:tcPr>
            <w:tcW w:w="920" w:type="dxa"/>
            <w:vMerge/>
          </w:tcPr>
          <w:p w:rsidR="00834B87" w:rsidRPr="00E42A1B" w:rsidRDefault="00834B87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6" w:type="dxa"/>
            <w:vMerge/>
            <w:shd w:val="clear" w:color="auto" w:fill="DEEAF6" w:themeFill="accent1" w:themeFillTint="33"/>
          </w:tcPr>
          <w:p w:rsidR="00834B87" w:rsidRPr="00E42A1B" w:rsidRDefault="00834B87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" w:type="dxa"/>
            <w:shd w:val="clear" w:color="auto" w:fill="DEEAF6" w:themeFill="accent1" w:themeFillTint="33"/>
          </w:tcPr>
          <w:p w:rsidR="00834B87" w:rsidRPr="00E42A1B" w:rsidRDefault="00834B87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A1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91" w:type="dxa"/>
            <w:shd w:val="clear" w:color="auto" w:fill="DEEAF6" w:themeFill="accent1" w:themeFillTint="33"/>
          </w:tcPr>
          <w:p w:rsidR="00834B87" w:rsidRPr="00E42A1B" w:rsidRDefault="00834B87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shd w:val="clear" w:color="auto" w:fill="DEEAF6" w:themeFill="accent1" w:themeFillTint="33"/>
          </w:tcPr>
          <w:p w:rsidR="00834B87" w:rsidRPr="00E42A1B" w:rsidRDefault="00E42A1B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916" w:type="dxa"/>
            <w:shd w:val="clear" w:color="auto" w:fill="DEEAF6" w:themeFill="accent1" w:themeFillTint="33"/>
          </w:tcPr>
          <w:p w:rsidR="00834B87" w:rsidRPr="00E42A1B" w:rsidRDefault="00E42A1B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913" w:type="dxa"/>
            <w:shd w:val="clear" w:color="auto" w:fill="DEEAF6" w:themeFill="accent1" w:themeFillTint="33"/>
          </w:tcPr>
          <w:p w:rsidR="00834B87" w:rsidRPr="00E42A1B" w:rsidRDefault="00E42A1B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032" w:type="dxa"/>
            <w:shd w:val="clear" w:color="auto" w:fill="DEEAF6" w:themeFill="accent1" w:themeFillTint="33"/>
          </w:tcPr>
          <w:p w:rsidR="00834B87" w:rsidRPr="00E42A1B" w:rsidRDefault="00834B87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shd w:val="clear" w:color="auto" w:fill="DEEAF6" w:themeFill="accent1" w:themeFillTint="33"/>
          </w:tcPr>
          <w:p w:rsidR="00834B87" w:rsidRPr="00E42A1B" w:rsidRDefault="00E42A1B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087" w:type="dxa"/>
            <w:shd w:val="clear" w:color="auto" w:fill="DEEAF6" w:themeFill="accent1" w:themeFillTint="33"/>
          </w:tcPr>
          <w:p w:rsidR="00834B87" w:rsidRPr="00E42A1B" w:rsidRDefault="00834B87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4B87" w:rsidRPr="00E42A1B" w:rsidTr="00E42A1B">
        <w:tc>
          <w:tcPr>
            <w:tcW w:w="920" w:type="dxa"/>
            <w:vMerge/>
          </w:tcPr>
          <w:p w:rsidR="00834B87" w:rsidRPr="00E42A1B" w:rsidRDefault="00834B87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6" w:type="dxa"/>
            <w:vMerge w:val="restart"/>
          </w:tcPr>
          <w:p w:rsidR="00834B87" w:rsidRPr="00E42A1B" w:rsidRDefault="00834B87" w:rsidP="00E42A1B">
            <w:pPr>
              <w:ind w:left="-94" w:right="-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A1B">
              <w:rPr>
                <w:rFonts w:ascii="Times New Roman" w:hAnsi="Times New Roman" w:cs="Times New Roman"/>
                <w:sz w:val="20"/>
                <w:szCs w:val="20"/>
              </w:rPr>
              <w:t>Повысили</w:t>
            </w:r>
          </w:p>
          <w:p w:rsidR="00834B87" w:rsidRPr="00E42A1B" w:rsidRDefault="00834B87" w:rsidP="00E42A1B">
            <w:pPr>
              <w:ind w:left="-94" w:right="-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A1B">
              <w:rPr>
                <w:rFonts w:ascii="Times New Roman" w:hAnsi="Times New Roman" w:cs="Times New Roman"/>
                <w:sz w:val="20"/>
                <w:szCs w:val="20"/>
              </w:rPr>
              <w:t>ВПР</w:t>
            </w:r>
          </w:p>
          <w:p w:rsidR="00834B87" w:rsidRPr="00E42A1B" w:rsidRDefault="00834B87" w:rsidP="00E42A1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2A1B">
              <w:rPr>
                <w:rFonts w:ascii="Times New Roman" w:hAnsi="Times New Roman" w:cs="Times New Roman"/>
                <w:b/>
                <w:sz w:val="20"/>
                <w:szCs w:val="20"/>
              </w:rPr>
              <w:t>выше</w:t>
            </w:r>
          </w:p>
        </w:tc>
        <w:tc>
          <w:tcPr>
            <w:tcW w:w="760" w:type="dxa"/>
          </w:tcPr>
          <w:p w:rsidR="00834B87" w:rsidRPr="00E42A1B" w:rsidRDefault="00834B87" w:rsidP="00E42A1B">
            <w:pPr>
              <w:tabs>
                <w:tab w:val="left" w:pos="424"/>
              </w:tabs>
              <w:ind w:left="-94" w:right="-19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A1B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  <w:p w:rsidR="00834B87" w:rsidRPr="00E42A1B" w:rsidRDefault="00834B87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A1B">
              <w:rPr>
                <w:rFonts w:ascii="Times New Roman" w:hAnsi="Times New Roman" w:cs="Times New Roman"/>
                <w:sz w:val="20"/>
                <w:szCs w:val="20"/>
              </w:rPr>
              <w:t>уч.</w:t>
            </w:r>
          </w:p>
        </w:tc>
        <w:tc>
          <w:tcPr>
            <w:tcW w:w="791" w:type="dxa"/>
          </w:tcPr>
          <w:p w:rsidR="00834B87" w:rsidRPr="00E42A1B" w:rsidRDefault="00834B87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</w:tcPr>
          <w:p w:rsidR="00834B87" w:rsidRPr="00E42A1B" w:rsidRDefault="00E42A1B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916" w:type="dxa"/>
          </w:tcPr>
          <w:p w:rsidR="00834B87" w:rsidRPr="00E42A1B" w:rsidRDefault="00E42A1B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913" w:type="dxa"/>
          </w:tcPr>
          <w:p w:rsidR="00834B87" w:rsidRPr="00E42A1B" w:rsidRDefault="00E42A1B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1032" w:type="dxa"/>
          </w:tcPr>
          <w:p w:rsidR="00834B87" w:rsidRPr="00E42A1B" w:rsidRDefault="00834B87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</w:tcPr>
          <w:p w:rsidR="00834B87" w:rsidRPr="00E42A1B" w:rsidRDefault="00E42A1B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087" w:type="dxa"/>
          </w:tcPr>
          <w:p w:rsidR="00834B87" w:rsidRPr="00E42A1B" w:rsidRDefault="00834B87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4B87" w:rsidRPr="00E42A1B" w:rsidTr="00E42A1B">
        <w:trPr>
          <w:trHeight w:val="174"/>
        </w:trPr>
        <w:tc>
          <w:tcPr>
            <w:tcW w:w="920" w:type="dxa"/>
            <w:vMerge/>
          </w:tcPr>
          <w:p w:rsidR="00834B87" w:rsidRPr="00E42A1B" w:rsidRDefault="00834B87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6" w:type="dxa"/>
            <w:vMerge/>
          </w:tcPr>
          <w:p w:rsidR="00834B87" w:rsidRPr="00E42A1B" w:rsidRDefault="00834B87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" w:type="dxa"/>
          </w:tcPr>
          <w:p w:rsidR="00834B87" w:rsidRPr="00E42A1B" w:rsidRDefault="00834B87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A1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91" w:type="dxa"/>
          </w:tcPr>
          <w:p w:rsidR="00834B87" w:rsidRPr="00E42A1B" w:rsidRDefault="00834B87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</w:tcPr>
          <w:p w:rsidR="00834B87" w:rsidRPr="00E42A1B" w:rsidRDefault="00E42A1B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16" w:type="dxa"/>
          </w:tcPr>
          <w:p w:rsidR="00834B87" w:rsidRPr="00E42A1B" w:rsidRDefault="00E42A1B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13" w:type="dxa"/>
          </w:tcPr>
          <w:p w:rsidR="00834B87" w:rsidRPr="00E42A1B" w:rsidRDefault="00E42A1B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032" w:type="dxa"/>
          </w:tcPr>
          <w:p w:rsidR="00834B87" w:rsidRPr="00E42A1B" w:rsidRDefault="00834B87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</w:tcPr>
          <w:p w:rsidR="00834B87" w:rsidRPr="00E42A1B" w:rsidRDefault="00E42A1B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87" w:type="dxa"/>
          </w:tcPr>
          <w:p w:rsidR="00834B87" w:rsidRPr="00E42A1B" w:rsidRDefault="00834B87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4B87" w:rsidRPr="00E42A1B" w:rsidTr="00E42A1B">
        <w:tc>
          <w:tcPr>
            <w:tcW w:w="920" w:type="dxa"/>
            <w:vMerge w:val="restart"/>
          </w:tcPr>
          <w:p w:rsidR="00834B87" w:rsidRPr="00E42A1B" w:rsidRDefault="00834B87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A1B">
              <w:rPr>
                <w:rFonts w:ascii="Times New Roman" w:hAnsi="Times New Roman" w:cs="Times New Roman"/>
                <w:sz w:val="20"/>
                <w:szCs w:val="20"/>
              </w:rPr>
              <w:t>6 класс</w:t>
            </w:r>
          </w:p>
        </w:tc>
        <w:tc>
          <w:tcPr>
            <w:tcW w:w="1146" w:type="dxa"/>
            <w:vMerge w:val="restart"/>
          </w:tcPr>
          <w:p w:rsidR="00834B87" w:rsidRPr="00E42A1B" w:rsidRDefault="00834B87" w:rsidP="00E42A1B">
            <w:pPr>
              <w:ind w:left="-94" w:right="-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A1B">
              <w:rPr>
                <w:rFonts w:ascii="Times New Roman" w:hAnsi="Times New Roman" w:cs="Times New Roman"/>
                <w:sz w:val="20"/>
                <w:szCs w:val="20"/>
              </w:rPr>
              <w:t>Понизили</w:t>
            </w:r>
          </w:p>
          <w:p w:rsidR="00834B87" w:rsidRPr="00E42A1B" w:rsidRDefault="00834B87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A1B">
              <w:rPr>
                <w:rFonts w:ascii="Times New Roman" w:hAnsi="Times New Roman" w:cs="Times New Roman"/>
                <w:sz w:val="20"/>
                <w:szCs w:val="20"/>
              </w:rPr>
              <w:t>ВПР</w:t>
            </w:r>
          </w:p>
          <w:p w:rsidR="00834B87" w:rsidRPr="00E42A1B" w:rsidRDefault="00834B87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A1B">
              <w:rPr>
                <w:rFonts w:ascii="Times New Roman" w:hAnsi="Times New Roman" w:cs="Times New Roman"/>
                <w:b/>
                <w:sz w:val="20"/>
                <w:szCs w:val="20"/>
              </w:rPr>
              <w:t>ниже</w:t>
            </w:r>
          </w:p>
        </w:tc>
        <w:tc>
          <w:tcPr>
            <w:tcW w:w="760" w:type="dxa"/>
          </w:tcPr>
          <w:p w:rsidR="00834B87" w:rsidRPr="00E42A1B" w:rsidRDefault="00834B87" w:rsidP="00E42A1B">
            <w:pPr>
              <w:tabs>
                <w:tab w:val="left" w:pos="424"/>
              </w:tabs>
              <w:ind w:left="-94" w:right="-19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A1B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  <w:p w:rsidR="00834B87" w:rsidRPr="00E42A1B" w:rsidRDefault="00834B87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A1B">
              <w:rPr>
                <w:rFonts w:ascii="Times New Roman" w:hAnsi="Times New Roman" w:cs="Times New Roman"/>
                <w:sz w:val="20"/>
                <w:szCs w:val="20"/>
              </w:rPr>
              <w:t>уч.</w:t>
            </w:r>
          </w:p>
        </w:tc>
        <w:tc>
          <w:tcPr>
            <w:tcW w:w="791" w:type="dxa"/>
          </w:tcPr>
          <w:p w:rsidR="00834B87" w:rsidRPr="00E42A1B" w:rsidRDefault="00834B87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</w:tcPr>
          <w:p w:rsidR="00834B87" w:rsidRPr="00E42A1B" w:rsidRDefault="00E42A1B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208</w:t>
            </w:r>
          </w:p>
        </w:tc>
        <w:tc>
          <w:tcPr>
            <w:tcW w:w="916" w:type="dxa"/>
          </w:tcPr>
          <w:p w:rsidR="00834B87" w:rsidRPr="00E42A1B" w:rsidRDefault="00E42A1B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</w:t>
            </w:r>
          </w:p>
        </w:tc>
        <w:tc>
          <w:tcPr>
            <w:tcW w:w="913" w:type="dxa"/>
          </w:tcPr>
          <w:p w:rsidR="00834B87" w:rsidRPr="00E42A1B" w:rsidRDefault="00E42A1B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172</w:t>
            </w:r>
          </w:p>
        </w:tc>
        <w:tc>
          <w:tcPr>
            <w:tcW w:w="1032" w:type="dxa"/>
          </w:tcPr>
          <w:p w:rsidR="00834B87" w:rsidRPr="00E42A1B" w:rsidRDefault="00E42A1B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</w:t>
            </w:r>
          </w:p>
        </w:tc>
        <w:tc>
          <w:tcPr>
            <w:tcW w:w="1006" w:type="dxa"/>
          </w:tcPr>
          <w:p w:rsidR="00834B87" w:rsidRPr="00E42A1B" w:rsidRDefault="00E42A1B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</w:t>
            </w:r>
          </w:p>
        </w:tc>
        <w:tc>
          <w:tcPr>
            <w:tcW w:w="1087" w:type="dxa"/>
          </w:tcPr>
          <w:p w:rsidR="00834B87" w:rsidRPr="00E42A1B" w:rsidRDefault="00E42A1B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</w:t>
            </w:r>
          </w:p>
        </w:tc>
      </w:tr>
      <w:tr w:rsidR="00834B87" w:rsidRPr="00E42A1B" w:rsidTr="00E42A1B">
        <w:trPr>
          <w:trHeight w:val="228"/>
        </w:trPr>
        <w:tc>
          <w:tcPr>
            <w:tcW w:w="920" w:type="dxa"/>
            <w:vMerge/>
          </w:tcPr>
          <w:p w:rsidR="00834B87" w:rsidRPr="00E42A1B" w:rsidRDefault="00834B87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6" w:type="dxa"/>
            <w:vMerge/>
          </w:tcPr>
          <w:p w:rsidR="00834B87" w:rsidRPr="00E42A1B" w:rsidRDefault="00834B87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" w:type="dxa"/>
          </w:tcPr>
          <w:p w:rsidR="00834B87" w:rsidRPr="00E42A1B" w:rsidRDefault="00834B87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A1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91" w:type="dxa"/>
          </w:tcPr>
          <w:p w:rsidR="00834B87" w:rsidRPr="00E42A1B" w:rsidRDefault="00834B87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</w:tcPr>
          <w:p w:rsidR="00834B87" w:rsidRPr="00E42A1B" w:rsidRDefault="00E42A1B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916" w:type="dxa"/>
          </w:tcPr>
          <w:p w:rsidR="00834B87" w:rsidRPr="00E42A1B" w:rsidRDefault="00E42A1B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913" w:type="dxa"/>
          </w:tcPr>
          <w:p w:rsidR="00834B87" w:rsidRPr="00E42A1B" w:rsidRDefault="00E42A1B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032" w:type="dxa"/>
          </w:tcPr>
          <w:p w:rsidR="00834B87" w:rsidRPr="00E42A1B" w:rsidRDefault="00E42A1B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006" w:type="dxa"/>
          </w:tcPr>
          <w:p w:rsidR="00834B87" w:rsidRPr="00E42A1B" w:rsidRDefault="00E42A1B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087" w:type="dxa"/>
          </w:tcPr>
          <w:p w:rsidR="00834B87" w:rsidRPr="00E42A1B" w:rsidRDefault="00E42A1B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834B87" w:rsidRPr="00E42A1B" w:rsidTr="009F16AA">
        <w:tc>
          <w:tcPr>
            <w:tcW w:w="920" w:type="dxa"/>
            <w:vMerge/>
          </w:tcPr>
          <w:p w:rsidR="00834B87" w:rsidRPr="00E42A1B" w:rsidRDefault="00834B87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6" w:type="dxa"/>
            <w:vMerge w:val="restart"/>
            <w:shd w:val="clear" w:color="auto" w:fill="DEEAF6" w:themeFill="accent1" w:themeFillTint="33"/>
          </w:tcPr>
          <w:p w:rsidR="00834B87" w:rsidRPr="00E42A1B" w:rsidRDefault="00834B87" w:rsidP="00E42A1B">
            <w:pPr>
              <w:ind w:left="-94" w:right="-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A1B">
              <w:rPr>
                <w:rFonts w:ascii="Times New Roman" w:hAnsi="Times New Roman" w:cs="Times New Roman"/>
                <w:sz w:val="20"/>
                <w:szCs w:val="20"/>
              </w:rPr>
              <w:t>Подтвердили</w:t>
            </w:r>
          </w:p>
          <w:p w:rsidR="00834B87" w:rsidRPr="00E42A1B" w:rsidRDefault="00834B87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A1B">
              <w:rPr>
                <w:rFonts w:ascii="Times New Roman" w:hAnsi="Times New Roman" w:cs="Times New Roman"/>
                <w:sz w:val="20"/>
                <w:szCs w:val="20"/>
              </w:rPr>
              <w:t xml:space="preserve">ВПР </w:t>
            </w:r>
            <w:r w:rsidRPr="00E42A1B">
              <w:rPr>
                <w:rFonts w:ascii="Times New Roman" w:hAnsi="Times New Roman" w:cs="Times New Roman"/>
                <w:b/>
                <w:sz w:val="20"/>
                <w:szCs w:val="20"/>
              </w:rPr>
              <w:t>равен</w:t>
            </w:r>
          </w:p>
        </w:tc>
        <w:tc>
          <w:tcPr>
            <w:tcW w:w="760" w:type="dxa"/>
            <w:shd w:val="clear" w:color="auto" w:fill="DEEAF6" w:themeFill="accent1" w:themeFillTint="33"/>
          </w:tcPr>
          <w:p w:rsidR="00834B87" w:rsidRPr="00E42A1B" w:rsidRDefault="00834B87" w:rsidP="00E42A1B">
            <w:pPr>
              <w:tabs>
                <w:tab w:val="left" w:pos="424"/>
              </w:tabs>
              <w:ind w:left="-94" w:right="-19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A1B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  <w:p w:rsidR="00834B87" w:rsidRPr="00E42A1B" w:rsidRDefault="00834B87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A1B">
              <w:rPr>
                <w:rFonts w:ascii="Times New Roman" w:hAnsi="Times New Roman" w:cs="Times New Roman"/>
                <w:sz w:val="20"/>
                <w:szCs w:val="20"/>
              </w:rPr>
              <w:t>уч.</w:t>
            </w:r>
          </w:p>
        </w:tc>
        <w:tc>
          <w:tcPr>
            <w:tcW w:w="791" w:type="dxa"/>
            <w:shd w:val="clear" w:color="auto" w:fill="DEEAF6" w:themeFill="accent1" w:themeFillTint="33"/>
          </w:tcPr>
          <w:p w:rsidR="00834B87" w:rsidRPr="00E42A1B" w:rsidRDefault="00834B87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shd w:val="clear" w:color="auto" w:fill="DEEAF6" w:themeFill="accent1" w:themeFillTint="33"/>
          </w:tcPr>
          <w:p w:rsidR="00834B87" w:rsidRPr="00E42A1B" w:rsidRDefault="00E42A1B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366</w:t>
            </w:r>
          </w:p>
        </w:tc>
        <w:tc>
          <w:tcPr>
            <w:tcW w:w="916" w:type="dxa"/>
            <w:shd w:val="clear" w:color="auto" w:fill="DEEAF6" w:themeFill="accent1" w:themeFillTint="33"/>
          </w:tcPr>
          <w:p w:rsidR="00834B87" w:rsidRPr="00E42A1B" w:rsidRDefault="00E42A1B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402</w:t>
            </w:r>
          </w:p>
        </w:tc>
        <w:tc>
          <w:tcPr>
            <w:tcW w:w="913" w:type="dxa"/>
            <w:shd w:val="clear" w:color="auto" w:fill="DEEAF6" w:themeFill="accent1" w:themeFillTint="33"/>
          </w:tcPr>
          <w:p w:rsidR="00834B87" w:rsidRPr="00E42A1B" w:rsidRDefault="00E42A1B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362</w:t>
            </w:r>
          </w:p>
        </w:tc>
        <w:tc>
          <w:tcPr>
            <w:tcW w:w="1032" w:type="dxa"/>
            <w:shd w:val="clear" w:color="auto" w:fill="DEEAF6" w:themeFill="accent1" w:themeFillTint="33"/>
          </w:tcPr>
          <w:p w:rsidR="00834B87" w:rsidRPr="00E42A1B" w:rsidRDefault="00E42A1B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347</w:t>
            </w:r>
          </w:p>
        </w:tc>
        <w:tc>
          <w:tcPr>
            <w:tcW w:w="1006" w:type="dxa"/>
            <w:shd w:val="clear" w:color="auto" w:fill="DEEAF6" w:themeFill="accent1" w:themeFillTint="33"/>
          </w:tcPr>
          <w:p w:rsidR="00834B87" w:rsidRPr="00E42A1B" w:rsidRDefault="00E42A1B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328</w:t>
            </w:r>
          </w:p>
        </w:tc>
        <w:tc>
          <w:tcPr>
            <w:tcW w:w="1087" w:type="dxa"/>
            <w:shd w:val="clear" w:color="auto" w:fill="DEEAF6" w:themeFill="accent1" w:themeFillTint="33"/>
          </w:tcPr>
          <w:p w:rsidR="00834B87" w:rsidRPr="00E42A1B" w:rsidRDefault="00E42A1B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364</w:t>
            </w:r>
          </w:p>
        </w:tc>
      </w:tr>
      <w:tr w:rsidR="00834B87" w:rsidRPr="00E42A1B" w:rsidTr="009F16AA">
        <w:tc>
          <w:tcPr>
            <w:tcW w:w="920" w:type="dxa"/>
            <w:vMerge/>
          </w:tcPr>
          <w:p w:rsidR="00834B87" w:rsidRPr="00E42A1B" w:rsidRDefault="00834B87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6" w:type="dxa"/>
            <w:vMerge/>
            <w:shd w:val="clear" w:color="auto" w:fill="DEEAF6" w:themeFill="accent1" w:themeFillTint="33"/>
          </w:tcPr>
          <w:p w:rsidR="00834B87" w:rsidRPr="00E42A1B" w:rsidRDefault="00834B87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" w:type="dxa"/>
            <w:shd w:val="clear" w:color="auto" w:fill="DEEAF6" w:themeFill="accent1" w:themeFillTint="33"/>
          </w:tcPr>
          <w:p w:rsidR="00834B87" w:rsidRPr="00E42A1B" w:rsidRDefault="00834B87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A1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91" w:type="dxa"/>
            <w:shd w:val="clear" w:color="auto" w:fill="DEEAF6" w:themeFill="accent1" w:themeFillTint="33"/>
          </w:tcPr>
          <w:p w:rsidR="00834B87" w:rsidRPr="00E42A1B" w:rsidRDefault="00834B87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shd w:val="clear" w:color="auto" w:fill="DEEAF6" w:themeFill="accent1" w:themeFillTint="33"/>
          </w:tcPr>
          <w:p w:rsidR="00834B87" w:rsidRPr="00E42A1B" w:rsidRDefault="00E42A1B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916" w:type="dxa"/>
            <w:shd w:val="clear" w:color="auto" w:fill="DEEAF6" w:themeFill="accent1" w:themeFillTint="33"/>
          </w:tcPr>
          <w:p w:rsidR="00834B87" w:rsidRPr="00E42A1B" w:rsidRDefault="00E42A1B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913" w:type="dxa"/>
            <w:shd w:val="clear" w:color="auto" w:fill="DEEAF6" w:themeFill="accent1" w:themeFillTint="33"/>
          </w:tcPr>
          <w:p w:rsidR="00834B87" w:rsidRPr="00E42A1B" w:rsidRDefault="00E42A1B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032" w:type="dxa"/>
            <w:shd w:val="clear" w:color="auto" w:fill="DEEAF6" w:themeFill="accent1" w:themeFillTint="33"/>
          </w:tcPr>
          <w:p w:rsidR="00834B87" w:rsidRPr="00E42A1B" w:rsidRDefault="00E42A1B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006" w:type="dxa"/>
            <w:shd w:val="clear" w:color="auto" w:fill="DEEAF6" w:themeFill="accent1" w:themeFillTint="33"/>
          </w:tcPr>
          <w:p w:rsidR="00834B87" w:rsidRPr="00E42A1B" w:rsidRDefault="00E42A1B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087" w:type="dxa"/>
            <w:shd w:val="clear" w:color="auto" w:fill="DEEAF6" w:themeFill="accent1" w:themeFillTint="33"/>
          </w:tcPr>
          <w:p w:rsidR="00834B87" w:rsidRPr="00E42A1B" w:rsidRDefault="00E42A1B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</w:tr>
      <w:tr w:rsidR="00834B87" w:rsidRPr="00E42A1B" w:rsidTr="00E42A1B">
        <w:tc>
          <w:tcPr>
            <w:tcW w:w="920" w:type="dxa"/>
            <w:vMerge/>
          </w:tcPr>
          <w:p w:rsidR="00834B87" w:rsidRPr="00E42A1B" w:rsidRDefault="00834B87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6" w:type="dxa"/>
            <w:vMerge w:val="restart"/>
          </w:tcPr>
          <w:p w:rsidR="00834B87" w:rsidRPr="00E42A1B" w:rsidRDefault="00834B87" w:rsidP="00E42A1B">
            <w:pPr>
              <w:ind w:left="-94" w:right="-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A1B">
              <w:rPr>
                <w:rFonts w:ascii="Times New Roman" w:hAnsi="Times New Roman" w:cs="Times New Roman"/>
                <w:sz w:val="20"/>
                <w:szCs w:val="20"/>
              </w:rPr>
              <w:t>Повысили</w:t>
            </w:r>
          </w:p>
          <w:p w:rsidR="00834B87" w:rsidRPr="00E42A1B" w:rsidRDefault="00834B87" w:rsidP="00E42A1B">
            <w:pPr>
              <w:ind w:left="-94" w:right="-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A1B">
              <w:rPr>
                <w:rFonts w:ascii="Times New Roman" w:hAnsi="Times New Roman" w:cs="Times New Roman"/>
                <w:sz w:val="20"/>
                <w:szCs w:val="20"/>
              </w:rPr>
              <w:t>ВПР</w:t>
            </w:r>
          </w:p>
          <w:p w:rsidR="00834B87" w:rsidRPr="00E42A1B" w:rsidRDefault="00834B87" w:rsidP="00E42A1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2A1B">
              <w:rPr>
                <w:rFonts w:ascii="Times New Roman" w:hAnsi="Times New Roman" w:cs="Times New Roman"/>
                <w:b/>
                <w:sz w:val="20"/>
                <w:szCs w:val="20"/>
              </w:rPr>
              <w:t>выше</w:t>
            </w:r>
          </w:p>
        </w:tc>
        <w:tc>
          <w:tcPr>
            <w:tcW w:w="760" w:type="dxa"/>
          </w:tcPr>
          <w:p w:rsidR="00834B87" w:rsidRPr="00E42A1B" w:rsidRDefault="00834B87" w:rsidP="00E42A1B">
            <w:pPr>
              <w:tabs>
                <w:tab w:val="left" w:pos="424"/>
              </w:tabs>
              <w:ind w:left="-94" w:right="-19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A1B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  <w:p w:rsidR="00834B87" w:rsidRPr="00E42A1B" w:rsidRDefault="00834B87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A1B">
              <w:rPr>
                <w:rFonts w:ascii="Times New Roman" w:hAnsi="Times New Roman" w:cs="Times New Roman"/>
                <w:sz w:val="20"/>
                <w:szCs w:val="20"/>
              </w:rPr>
              <w:t>уч.</w:t>
            </w:r>
          </w:p>
        </w:tc>
        <w:tc>
          <w:tcPr>
            <w:tcW w:w="791" w:type="dxa"/>
          </w:tcPr>
          <w:p w:rsidR="00834B87" w:rsidRPr="00E42A1B" w:rsidRDefault="00834B87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</w:tcPr>
          <w:p w:rsidR="00834B87" w:rsidRPr="00E42A1B" w:rsidRDefault="00E42A1B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916" w:type="dxa"/>
          </w:tcPr>
          <w:p w:rsidR="00834B87" w:rsidRPr="00E42A1B" w:rsidRDefault="00E42A1B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913" w:type="dxa"/>
          </w:tcPr>
          <w:p w:rsidR="00834B87" w:rsidRPr="00E42A1B" w:rsidRDefault="00E42A1B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032" w:type="dxa"/>
          </w:tcPr>
          <w:p w:rsidR="00834B87" w:rsidRPr="00E42A1B" w:rsidRDefault="00E42A1B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006" w:type="dxa"/>
          </w:tcPr>
          <w:p w:rsidR="00834B87" w:rsidRPr="00E42A1B" w:rsidRDefault="00E42A1B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1087" w:type="dxa"/>
          </w:tcPr>
          <w:p w:rsidR="00834B87" w:rsidRPr="00E42A1B" w:rsidRDefault="00E42A1B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</w:tr>
      <w:tr w:rsidR="00834B87" w:rsidRPr="00E42A1B" w:rsidTr="00E42A1B">
        <w:tc>
          <w:tcPr>
            <w:tcW w:w="920" w:type="dxa"/>
            <w:vMerge/>
          </w:tcPr>
          <w:p w:rsidR="00834B87" w:rsidRPr="00E42A1B" w:rsidRDefault="00834B87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6" w:type="dxa"/>
            <w:vMerge/>
          </w:tcPr>
          <w:p w:rsidR="00834B87" w:rsidRPr="00E42A1B" w:rsidRDefault="00834B87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" w:type="dxa"/>
          </w:tcPr>
          <w:p w:rsidR="00834B87" w:rsidRPr="00E42A1B" w:rsidRDefault="00834B87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A1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91" w:type="dxa"/>
          </w:tcPr>
          <w:p w:rsidR="00834B87" w:rsidRPr="00E42A1B" w:rsidRDefault="00834B87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</w:tcPr>
          <w:p w:rsidR="00834B87" w:rsidRPr="00E42A1B" w:rsidRDefault="00E42A1B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16" w:type="dxa"/>
          </w:tcPr>
          <w:p w:rsidR="00834B87" w:rsidRPr="00E42A1B" w:rsidRDefault="00E42A1B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13" w:type="dxa"/>
          </w:tcPr>
          <w:p w:rsidR="00834B87" w:rsidRPr="00E42A1B" w:rsidRDefault="00E42A1B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32" w:type="dxa"/>
          </w:tcPr>
          <w:p w:rsidR="00834B87" w:rsidRPr="00E42A1B" w:rsidRDefault="00E42A1B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06" w:type="dxa"/>
          </w:tcPr>
          <w:p w:rsidR="00834B87" w:rsidRPr="00E42A1B" w:rsidRDefault="00E42A1B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087" w:type="dxa"/>
          </w:tcPr>
          <w:p w:rsidR="00834B87" w:rsidRPr="00E42A1B" w:rsidRDefault="00E42A1B" w:rsidP="00E42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</w:tbl>
    <w:p w:rsidR="00834B87" w:rsidRDefault="00834B87" w:rsidP="002874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0176C" w:rsidRDefault="00D0176C" w:rsidP="002874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Задания, выполненные менее 50% учащимися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39"/>
        <w:gridCol w:w="850"/>
        <w:gridCol w:w="1014"/>
        <w:gridCol w:w="6468"/>
      </w:tblGrid>
      <w:tr w:rsidR="00FF7BD4" w:rsidTr="005D2364">
        <w:tc>
          <w:tcPr>
            <w:tcW w:w="1239" w:type="dxa"/>
          </w:tcPr>
          <w:p w:rsidR="00FF7BD4" w:rsidRPr="00FF7BD4" w:rsidRDefault="00FF7BD4" w:rsidP="008679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BD4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850" w:type="dxa"/>
          </w:tcPr>
          <w:p w:rsidR="00FF7BD4" w:rsidRPr="00FF7BD4" w:rsidRDefault="00FF7BD4" w:rsidP="008679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BD4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014" w:type="dxa"/>
          </w:tcPr>
          <w:p w:rsidR="00FF7BD4" w:rsidRPr="00FF7BD4" w:rsidRDefault="005D2364" w:rsidP="008679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6468" w:type="dxa"/>
          </w:tcPr>
          <w:p w:rsidR="00FF7BD4" w:rsidRPr="00FF7BD4" w:rsidRDefault="005D2364" w:rsidP="008679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задания</w:t>
            </w:r>
          </w:p>
        </w:tc>
      </w:tr>
      <w:tr w:rsidR="00531D32" w:rsidTr="00CA2850">
        <w:trPr>
          <w:trHeight w:val="368"/>
        </w:trPr>
        <w:tc>
          <w:tcPr>
            <w:tcW w:w="1239" w:type="dxa"/>
            <w:vMerge w:val="restart"/>
          </w:tcPr>
          <w:p w:rsidR="00531D32" w:rsidRPr="00EB5AC7" w:rsidRDefault="00531D32" w:rsidP="00FF7BD4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B5AC7">
              <w:rPr>
                <w:rFonts w:ascii="Times New Roman" w:hAnsi="Times New Roman" w:cs="Times New Roman"/>
              </w:rPr>
              <w:t>окр</w:t>
            </w:r>
            <w:proofErr w:type="spellEnd"/>
            <w:r w:rsidRPr="00EB5AC7">
              <w:rPr>
                <w:rFonts w:ascii="Times New Roman" w:hAnsi="Times New Roman" w:cs="Times New Roman"/>
              </w:rPr>
              <w:t>. мир</w:t>
            </w:r>
          </w:p>
        </w:tc>
        <w:tc>
          <w:tcPr>
            <w:tcW w:w="850" w:type="dxa"/>
            <w:vMerge w:val="restart"/>
          </w:tcPr>
          <w:p w:rsidR="00531D32" w:rsidRPr="00531D32" w:rsidRDefault="00531D32" w:rsidP="00531D32">
            <w:pPr>
              <w:ind w:left="-108" w:right="-12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класс</w:t>
            </w:r>
          </w:p>
        </w:tc>
        <w:tc>
          <w:tcPr>
            <w:tcW w:w="1014" w:type="dxa"/>
          </w:tcPr>
          <w:p w:rsidR="00531D32" w:rsidRDefault="00531D32" w:rsidP="008679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6(2)</w:t>
            </w:r>
          </w:p>
        </w:tc>
        <w:tc>
          <w:tcPr>
            <w:tcW w:w="6468" w:type="dxa"/>
          </w:tcPr>
          <w:p w:rsidR="00531D32" w:rsidRDefault="00531D32" w:rsidP="00CA28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Вычленять содержащиеся в тексте основные события; сравнивать между собой объекты, описанные в тексте, выделяя 2-3 существенных признака</w:t>
            </w:r>
          </w:p>
        </w:tc>
      </w:tr>
      <w:tr w:rsidR="00531D32" w:rsidTr="006F291F">
        <w:trPr>
          <w:trHeight w:val="541"/>
        </w:trPr>
        <w:tc>
          <w:tcPr>
            <w:tcW w:w="1239" w:type="dxa"/>
            <w:vMerge/>
            <w:tcBorders>
              <w:bottom w:val="single" w:sz="4" w:space="0" w:color="auto"/>
            </w:tcBorders>
          </w:tcPr>
          <w:p w:rsidR="00531D32" w:rsidRPr="00EB5AC7" w:rsidRDefault="00531D32" w:rsidP="00531D32">
            <w:pPr>
              <w:ind w:left="-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531D32" w:rsidRPr="00EB5AC7" w:rsidRDefault="00531D32" w:rsidP="00531D32">
            <w:pPr>
              <w:ind w:left="-108" w:right="-12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4" w:type="dxa"/>
            <w:tcBorders>
              <w:bottom w:val="single" w:sz="4" w:space="0" w:color="auto"/>
            </w:tcBorders>
          </w:tcPr>
          <w:p w:rsidR="00531D32" w:rsidRDefault="00531D32" w:rsidP="00531D3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6(3)</w:t>
            </w:r>
          </w:p>
        </w:tc>
        <w:tc>
          <w:tcPr>
            <w:tcW w:w="6468" w:type="dxa"/>
            <w:tcBorders>
              <w:bottom w:val="single" w:sz="4" w:space="0" w:color="auto"/>
            </w:tcBorders>
          </w:tcPr>
          <w:p w:rsidR="00531D32" w:rsidRDefault="00531D32" w:rsidP="00531D3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проводить несложные наблюдения в окружающей среде и ставить опыты, используя простейшее лабораторное оборудование;</w:t>
            </w:r>
          </w:p>
          <w:p w:rsidR="00531D32" w:rsidRDefault="00531D32" w:rsidP="00531D32">
            <w:pPr>
              <w:widowControl w:val="0"/>
              <w:autoSpaceDE w:val="0"/>
              <w:autoSpaceDN w:val="0"/>
              <w:adjustRightInd w:val="0"/>
              <w:spacing w:line="152" w:lineRule="exact"/>
              <w:ind w:left="15" w:firstLine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создавать и преобразовывать модели и схемы для решения задач.</w:t>
            </w:r>
          </w:p>
        </w:tc>
      </w:tr>
      <w:tr w:rsidR="00531D32" w:rsidTr="006F291F">
        <w:tc>
          <w:tcPr>
            <w:tcW w:w="1239" w:type="dxa"/>
            <w:vMerge/>
          </w:tcPr>
          <w:p w:rsidR="00531D32" w:rsidRPr="00EB5AC7" w:rsidRDefault="00531D32" w:rsidP="00531D32">
            <w:pPr>
              <w:ind w:left="-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531D32" w:rsidRPr="00EB5AC7" w:rsidRDefault="00531D32" w:rsidP="00531D32">
            <w:pPr>
              <w:ind w:left="-108" w:right="-12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4" w:type="dxa"/>
            <w:vAlign w:val="center"/>
          </w:tcPr>
          <w:p w:rsidR="00531D32" w:rsidRDefault="00531D32" w:rsidP="00531D32">
            <w:pPr>
              <w:widowControl w:val="0"/>
              <w:autoSpaceDE w:val="0"/>
              <w:autoSpaceDN w:val="0"/>
              <w:adjustRightInd w:val="0"/>
              <w:spacing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9(3)</w:t>
            </w:r>
          </w:p>
        </w:tc>
        <w:tc>
          <w:tcPr>
            <w:tcW w:w="6468" w:type="dxa"/>
          </w:tcPr>
          <w:p w:rsidR="00531D32" w:rsidRDefault="00531D32" w:rsidP="00531D3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осознавать свою неразрывную связь с окружающими социальными группами.</w:t>
            </w:r>
          </w:p>
        </w:tc>
      </w:tr>
      <w:tr w:rsidR="00531D32" w:rsidTr="006F291F">
        <w:tc>
          <w:tcPr>
            <w:tcW w:w="1239" w:type="dxa"/>
            <w:vMerge/>
          </w:tcPr>
          <w:p w:rsidR="00531D32" w:rsidRPr="00EB5AC7" w:rsidRDefault="00531D32" w:rsidP="00531D32">
            <w:pPr>
              <w:ind w:left="-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531D32" w:rsidRPr="00EB5AC7" w:rsidRDefault="00531D32" w:rsidP="00531D32">
            <w:pPr>
              <w:ind w:left="-108" w:right="-12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4" w:type="dxa"/>
            <w:vAlign w:val="center"/>
          </w:tcPr>
          <w:p w:rsidR="00531D32" w:rsidRDefault="00531D32" w:rsidP="00531D32">
            <w:pPr>
              <w:widowControl w:val="0"/>
              <w:autoSpaceDE w:val="0"/>
              <w:autoSpaceDN w:val="0"/>
              <w:adjustRightInd w:val="0"/>
              <w:spacing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10(2)</w:t>
            </w:r>
          </w:p>
        </w:tc>
        <w:tc>
          <w:tcPr>
            <w:tcW w:w="6468" w:type="dxa"/>
          </w:tcPr>
          <w:p w:rsidR="00531D32" w:rsidRDefault="00531D32" w:rsidP="00531D3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[Будут сформированы] основы гражданской идентичности, своей этнической принадлежности в форме осознания «Я» как члена семьи, представителя народа, гражданина России; описывать достопримечательности столицы и родного края.</w:t>
            </w:r>
          </w:p>
        </w:tc>
      </w:tr>
      <w:tr w:rsidR="00531D32" w:rsidTr="006F291F">
        <w:tc>
          <w:tcPr>
            <w:tcW w:w="1239" w:type="dxa"/>
            <w:vMerge w:val="restart"/>
          </w:tcPr>
          <w:p w:rsidR="00531D32" w:rsidRPr="00EB5AC7" w:rsidRDefault="00531D32" w:rsidP="00531D32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EB5AC7">
              <w:rPr>
                <w:rFonts w:ascii="Times New Roman" w:hAnsi="Times New Roman" w:cs="Times New Roman"/>
              </w:rPr>
              <w:t>математика</w:t>
            </w:r>
          </w:p>
          <w:p w:rsidR="00531D32" w:rsidRPr="00EB5AC7" w:rsidRDefault="00531D32" w:rsidP="00531D32">
            <w:pPr>
              <w:ind w:left="-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</w:tcPr>
          <w:p w:rsidR="00531D32" w:rsidRPr="00EB5AC7" w:rsidRDefault="00531D32" w:rsidP="00531D32">
            <w:pPr>
              <w:ind w:left="-108" w:right="-121"/>
              <w:jc w:val="center"/>
              <w:rPr>
                <w:rFonts w:ascii="Times New Roman" w:hAnsi="Times New Roman" w:cs="Times New Roman"/>
              </w:rPr>
            </w:pPr>
            <w:r w:rsidRPr="00EB5AC7">
              <w:rPr>
                <w:rFonts w:ascii="Times New Roman" w:hAnsi="Times New Roman" w:cs="Times New Roman"/>
              </w:rPr>
              <w:t>4 класс</w:t>
            </w:r>
          </w:p>
          <w:p w:rsidR="00531D32" w:rsidRDefault="00531D32" w:rsidP="00531D32">
            <w:pPr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4" w:type="dxa"/>
            <w:vAlign w:val="center"/>
          </w:tcPr>
          <w:p w:rsidR="00531D32" w:rsidRDefault="00531D32" w:rsidP="00531D32">
            <w:pPr>
              <w:widowControl w:val="0"/>
              <w:autoSpaceDE w:val="0"/>
              <w:autoSpaceDN w:val="0"/>
              <w:adjustRightInd w:val="0"/>
              <w:spacing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5(1)</w:t>
            </w:r>
          </w:p>
        </w:tc>
        <w:tc>
          <w:tcPr>
            <w:tcW w:w="6468" w:type="dxa"/>
          </w:tcPr>
          <w:p w:rsidR="00531D32" w:rsidRDefault="00531D32" w:rsidP="00531D3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исследовать, распознавать геометрические фигуры. Вычислять периметр треугольника, прямоугольника и квадрата, площадь прямоугольника и квадрата.</w:t>
            </w:r>
          </w:p>
        </w:tc>
      </w:tr>
      <w:tr w:rsidR="00531D32" w:rsidTr="006F291F">
        <w:tc>
          <w:tcPr>
            <w:tcW w:w="1239" w:type="dxa"/>
            <w:vMerge/>
          </w:tcPr>
          <w:p w:rsidR="00531D32" w:rsidRPr="00EB5AC7" w:rsidRDefault="00531D32" w:rsidP="00531D32">
            <w:pPr>
              <w:ind w:left="-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531D32" w:rsidRPr="00EB5AC7" w:rsidRDefault="00531D32" w:rsidP="00531D32">
            <w:pPr>
              <w:ind w:left="-108" w:right="-12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4" w:type="dxa"/>
            <w:vAlign w:val="center"/>
          </w:tcPr>
          <w:p w:rsidR="00531D32" w:rsidRDefault="00531D32" w:rsidP="00531D32">
            <w:pPr>
              <w:widowControl w:val="0"/>
              <w:autoSpaceDE w:val="0"/>
              <w:autoSpaceDN w:val="0"/>
              <w:adjustRightInd w:val="0"/>
              <w:spacing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5(2)</w:t>
            </w:r>
          </w:p>
        </w:tc>
        <w:tc>
          <w:tcPr>
            <w:tcW w:w="6468" w:type="dxa"/>
          </w:tcPr>
          <w:p w:rsidR="00531D32" w:rsidRDefault="00531D32" w:rsidP="00531D3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изображать геометрические фигуры. Выполнять построение геометрических фигур с заданными измерениями (отрезок, квадрат, прямоугольник) с помощью линейки, угольника.</w:t>
            </w:r>
          </w:p>
        </w:tc>
      </w:tr>
      <w:tr w:rsidR="00531D32" w:rsidTr="006F291F">
        <w:tc>
          <w:tcPr>
            <w:tcW w:w="1239" w:type="dxa"/>
            <w:vMerge/>
          </w:tcPr>
          <w:p w:rsidR="00531D32" w:rsidRPr="00EB5AC7" w:rsidRDefault="00531D32" w:rsidP="00531D32">
            <w:pPr>
              <w:ind w:left="-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531D32" w:rsidRPr="00EB5AC7" w:rsidRDefault="00531D32" w:rsidP="00531D32">
            <w:pPr>
              <w:ind w:left="-108" w:right="-12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4" w:type="dxa"/>
            <w:vAlign w:val="center"/>
          </w:tcPr>
          <w:p w:rsidR="00531D32" w:rsidRDefault="00531D32" w:rsidP="00531D32">
            <w:pPr>
              <w:widowControl w:val="0"/>
              <w:autoSpaceDE w:val="0"/>
              <w:autoSpaceDN w:val="0"/>
              <w:adjustRightInd w:val="0"/>
              <w:spacing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6468" w:type="dxa"/>
          </w:tcPr>
          <w:p w:rsidR="00531D32" w:rsidRDefault="00531D32" w:rsidP="00531D3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решать текстовые задачи. Читать, записывать и сравнивать величины (массу, время, длину, площадь, скорость), используя основные единицы измерения величин и соотношения между ними (килограмм – грамм; час – минута, минута – секунда; километр – метр, метр – дециметр, дециметр – сантиметр, метр – сантиметр, сантиметр – миллиметр);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решать задачи в 3–4 действия</w:t>
            </w:r>
          </w:p>
        </w:tc>
      </w:tr>
      <w:tr w:rsidR="00531D32" w:rsidTr="006F291F">
        <w:tc>
          <w:tcPr>
            <w:tcW w:w="1239" w:type="dxa"/>
            <w:vMerge/>
          </w:tcPr>
          <w:p w:rsidR="00531D32" w:rsidRPr="00EB5AC7" w:rsidRDefault="00531D32" w:rsidP="00531D32">
            <w:pPr>
              <w:ind w:left="-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531D32" w:rsidRPr="00EB5AC7" w:rsidRDefault="00531D32" w:rsidP="00531D32">
            <w:pPr>
              <w:ind w:left="-108" w:right="-12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4" w:type="dxa"/>
          </w:tcPr>
          <w:p w:rsidR="00531D32" w:rsidRDefault="00531D32" w:rsidP="00531D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9(2)</w:t>
            </w:r>
          </w:p>
        </w:tc>
        <w:tc>
          <w:tcPr>
            <w:tcW w:w="6468" w:type="dxa"/>
            <w:vAlign w:val="center"/>
          </w:tcPr>
          <w:p w:rsidR="00531D32" w:rsidRDefault="00531D32" w:rsidP="00531D32">
            <w:pPr>
              <w:widowControl w:val="0"/>
              <w:autoSpaceDE w:val="0"/>
              <w:autoSpaceDN w:val="0"/>
              <w:adjustRightInd w:val="0"/>
              <w:spacing w:line="152" w:lineRule="exact"/>
              <w:ind w:left="15" w:firstLine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Интерпретировать информацию, полученную при проведении несложных исследований (объяснять, сравнивать и обобщать данные, делать выводы и прогнозы).</w:t>
            </w:r>
          </w:p>
        </w:tc>
      </w:tr>
      <w:tr w:rsidR="00531D32" w:rsidTr="006F291F">
        <w:tc>
          <w:tcPr>
            <w:tcW w:w="1239" w:type="dxa"/>
            <w:vMerge/>
          </w:tcPr>
          <w:p w:rsidR="00531D32" w:rsidRPr="00EB5AC7" w:rsidRDefault="00531D32" w:rsidP="00531D32">
            <w:pPr>
              <w:ind w:left="-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531D32" w:rsidRPr="00EB5AC7" w:rsidRDefault="00531D32" w:rsidP="00531D32">
            <w:pPr>
              <w:ind w:left="-108" w:right="-12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4" w:type="dxa"/>
            <w:vAlign w:val="center"/>
          </w:tcPr>
          <w:p w:rsidR="00531D32" w:rsidRDefault="00531D32" w:rsidP="00531D32">
            <w:pPr>
              <w:widowControl w:val="0"/>
              <w:autoSpaceDE w:val="0"/>
              <w:autoSpaceDN w:val="0"/>
              <w:adjustRightInd w:val="0"/>
              <w:spacing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6468" w:type="dxa"/>
          </w:tcPr>
          <w:p w:rsidR="00531D32" w:rsidRDefault="00531D32" w:rsidP="00531D3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Овладение основами логического и алгоритмического мышления. 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Решать задачи в 3–4 действия.</w:t>
            </w:r>
          </w:p>
        </w:tc>
      </w:tr>
      <w:tr w:rsidR="00531D32" w:rsidTr="005D2364">
        <w:tc>
          <w:tcPr>
            <w:tcW w:w="1239" w:type="dxa"/>
            <w:vMerge/>
          </w:tcPr>
          <w:p w:rsidR="00531D32" w:rsidRPr="00EB5AC7" w:rsidRDefault="00531D32" w:rsidP="00531D32">
            <w:pPr>
              <w:ind w:left="-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</w:tcPr>
          <w:p w:rsidR="00531D32" w:rsidRPr="00EB5AC7" w:rsidRDefault="00531D32" w:rsidP="00531D32">
            <w:pPr>
              <w:ind w:left="-108" w:right="-73"/>
              <w:jc w:val="center"/>
              <w:rPr>
                <w:rFonts w:ascii="Times New Roman" w:hAnsi="Times New Roman" w:cs="Times New Roman"/>
              </w:rPr>
            </w:pPr>
            <w:r w:rsidRPr="00EB5AC7">
              <w:rPr>
                <w:rFonts w:ascii="Times New Roman" w:hAnsi="Times New Roman" w:cs="Times New Roman"/>
              </w:rPr>
              <w:t xml:space="preserve">5 класс </w:t>
            </w:r>
          </w:p>
          <w:p w:rsidR="00531D32" w:rsidRDefault="00531D32" w:rsidP="00531D32">
            <w:pPr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4" w:type="dxa"/>
            <w:vAlign w:val="center"/>
          </w:tcPr>
          <w:p w:rsidR="00531D32" w:rsidRDefault="00531D32" w:rsidP="00531D32">
            <w:pPr>
              <w:widowControl w:val="0"/>
              <w:autoSpaceDE w:val="0"/>
              <w:autoSpaceDN w:val="0"/>
              <w:adjustRightInd w:val="0"/>
              <w:spacing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6468" w:type="dxa"/>
          </w:tcPr>
          <w:p w:rsidR="00531D32" w:rsidRDefault="00531D32" w:rsidP="00531D3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Развитие представлений о числе и числовых системах от натуральных до действительных чисел. Оперировать на базовом уровне понятием «десятичная дробь».</w:t>
            </w:r>
          </w:p>
        </w:tc>
      </w:tr>
      <w:tr w:rsidR="00531D32" w:rsidTr="005D2364">
        <w:tc>
          <w:tcPr>
            <w:tcW w:w="1239" w:type="dxa"/>
            <w:vMerge/>
          </w:tcPr>
          <w:p w:rsidR="00531D32" w:rsidRPr="00EB5AC7" w:rsidRDefault="00531D32" w:rsidP="00531D32">
            <w:pPr>
              <w:ind w:left="-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531D32" w:rsidRPr="00EB5AC7" w:rsidRDefault="00531D32" w:rsidP="00531D32">
            <w:pPr>
              <w:ind w:left="-108" w:right="-7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4" w:type="dxa"/>
            <w:vAlign w:val="center"/>
          </w:tcPr>
          <w:p w:rsidR="00531D32" w:rsidRDefault="00531D32" w:rsidP="00531D32">
            <w:pPr>
              <w:widowControl w:val="0"/>
              <w:autoSpaceDE w:val="0"/>
              <w:autoSpaceDN w:val="0"/>
              <w:adjustRightInd w:val="0"/>
              <w:spacing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6468" w:type="dxa"/>
          </w:tcPr>
          <w:p w:rsidR="00531D32" w:rsidRDefault="00531D32" w:rsidP="00531D3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применять изученные понятия, результаты, методы для решения задач практического характера и задач из смежных дисциплин. Решать задачи разных типов (на работу, на движение), связывающих три величины; выделять эти величины и отношения между ними; знать различие скоростей объекта в стоячей воде, против течения и по течению реки.</w:t>
            </w:r>
          </w:p>
        </w:tc>
      </w:tr>
      <w:tr w:rsidR="00531D32" w:rsidTr="005D2364">
        <w:tc>
          <w:tcPr>
            <w:tcW w:w="1239" w:type="dxa"/>
            <w:vMerge/>
          </w:tcPr>
          <w:p w:rsidR="00531D32" w:rsidRPr="00EB5AC7" w:rsidRDefault="00531D32" w:rsidP="00531D32">
            <w:pPr>
              <w:ind w:left="-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531D32" w:rsidRPr="00EB5AC7" w:rsidRDefault="00531D32" w:rsidP="00531D32">
            <w:pPr>
              <w:ind w:left="-108" w:right="-7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4" w:type="dxa"/>
            <w:vAlign w:val="center"/>
          </w:tcPr>
          <w:p w:rsidR="00531D32" w:rsidRDefault="00531D32" w:rsidP="00531D32">
            <w:pPr>
              <w:widowControl w:val="0"/>
              <w:autoSpaceDE w:val="0"/>
              <w:autoSpaceDN w:val="0"/>
              <w:adjustRightInd w:val="0"/>
              <w:spacing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6468" w:type="dxa"/>
          </w:tcPr>
          <w:p w:rsidR="00531D32" w:rsidRDefault="00531D32" w:rsidP="00531D3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применять изученные понятия, результаты, методы для решения задач практического характера и задач из смежных дисциплин. Решать несложные сюжетные задачи разных типов на все арифметические действия.</w:t>
            </w:r>
          </w:p>
        </w:tc>
      </w:tr>
      <w:tr w:rsidR="00531D32" w:rsidTr="005D2364">
        <w:tc>
          <w:tcPr>
            <w:tcW w:w="1239" w:type="dxa"/>
            <w:vMerge/>
          </w:tcPr>
          <w:p w:rsidR="00531D32" w:rsidRPr="00EB5AC7" w:rsidRDefault="00531D32" w:rsidP="00531D32">
            <w:pPr>
              <w:ind w:left="-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531D32" w:rsidRPr="00EB5AC7" w:rsidRDefault="00531D32" w:rsidP="00531D32">
            <w:pPr>
              <w:ind w:left="-108" w:right="-7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4" w:type="dxa"/>
            <w:vAlign w:val="center"/>
          </w:tcPr>
          <w:p w:rsidR="00531D32" w:rsidRDefault="00531D32" w:rsidP="00531D32">
            <w:pPr>
              <w:widowControl w:val="0"/>
              <w:autoSpaceDE w:val="0"/>
              <w:autoSpaceDN w:val="0"/>
              <w:adjustRightInd w:val="0"/>
              <w:spacing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6468" w:type="dxa"/>
          </w:tcPr>
          <w:p w:rsidR="00531D32" w:rsidRDefault="00531D32" w:rsidP="00531D3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применять изученные понятия, результаты, методы для решения задач практического характера и задач из смежных дисциплин. Находить процент от числа, число по проценту от него; находить процентное отношение двух чисел; находить процентное снижение или процентное повышение величины.</w:t>
            </w:r>
          </w:p>
        </w:tc>
      </w:tr>
      <w:tr w:rsidR="00531D32" w:rsidTr="005D2364">
        <w:tc>
          <w:tcPr>
            <w:tcW w:w="1239" w:type="dxa"/>
            <w:vMerge/>
          </w:tcPr>
          <w:p w:rsidR="00531D32" w:rsidRPr="00EB5AC7" w:rsidRDefault="00531D32" w:rsidP="00531D32">
            <w:pPr>
              <w:ind w:left="-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531D32" w:rsidRPr="00EB5AC7" w:rsidRDefault="00531D32" w:rsidP="00531D32">
            <w:pPr>
              <w:ind w:left="-108" w:right="-7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4" w:type="dxa"/>
            <w:vAlign w:val="center"/>
          </w:tcPr>
          <w:p w:rsidR="00531D32" w:rsidRDefault="00531D32" w:rsidP="00531D32">
            <w:pPr>
              <w:widowControl w:val="0"/>
              <w:autoSpaceDE w:val="0"/>
              <w:autoSpaceDN w:val="0"/>
              <w:adjustRightInd w:val="0"/>
              <w:spacing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6468" w:type="dxa"/>
          </w:tcPr>
          <w:p w:rsidR="00531D32" w:rsidRDefault="00531D32" w:rsidP="00531D3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применять изученные понятия, результаты, методы для решения задач практического характера и задач из смежных дисциплин. Решать задачи на покупки, решать несложные логические задачи методом рассуждений.</w:t>
            </w:r>
          </w:p>
        </w:tc>
      </w:tr>
      <w:tr w:rsidR="00531D32" w:rsidTr="005D2364">
        <w:tc>
          <w:tcPr>
            <w:tcW w:w="1239" w:type="dxa"/>
            <w:vMerge/>
          </w:tcPr>
          <w:p w:rsidR="00531D32" w:rsidRPr="00EB5AC7" w:rsidRDefault="00531D32" w:rsidP="00531D32">
            <w:pPr>
              <w:ind w:left="-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531D32" w:rsidRPr="00EB5AC7" w:rsidRDefault="00531D32" w:rsidP="00531D32">
            <w:pPr>
              <w:ind w:left="-108" w:right="-7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4" w:type="dxa"/>
            <w:vAlign w:val="center"/>
          </w:tcPr>
          <w:p w:rsidR="00531D32" w:rsidRDefault="00531D32" w:rsidP="00531D32">
            <w:pPr>
              <w:widowControl w:val="0"/>
              <w:autoSpaceDE w:val="0"/>
              <w:autoSpaceDN w:val="0"/>
              <w:adjustRightInd w:val="0"/>
              <w:spacing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6468" w:type="dxa"/>
          </w:tcPr>
          <w:p w:rsidR="00531D32" w:rsidRDefault="00531D32" w:rsidP="00531D3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Развитие пространственных представлений. Оперировать на базовом уровне понятиями: «прямоугольный параллелепипед», «куб», «шар». </w:t>
            </w:r>
          </w:p>
        </w:tc>
      </w:tr>
      <w:tr w:rsidR="00531D32" w:rsidTr="006F291F">
        <w:trPr>
          <w:trHeight w:val="788"/>
        </w:trPr>
        <w:tc>
          <w:tcPr>
            <w:tcW w:w="1239" w:type="dxa"/>
            <w:vMerge/>
          </w:tcPr>
          <w:p w:rsidR="00531D32" w:rsidRPr="00EB5AC7" w:rsidRDefault="00531D32" w:rsidP="00531D32">
            <w:pPr>
              <w:ind w:left="-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531D32" w:rsidRPr="00EB5AC7" w:rsidRDefault="00531D32" w:rsidP="00531D32">
            <w:pPr>
              <w:ind w:left="-108" w:right="-7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4" w:type="dxa"/>
            <w:tcBorders>
              <w:bottom w:val="single" w:sz="4" w:space="0" w:color="auto"/>
            </w:tcBorders>
            <w:vAlign w:val="center"/>
          </w:tcPr>
          <w:p w:rsidR="00531D32" w:rsidRDefault="00531D32" w:rsidP="00531D32">
            <w:pPr>
              <w:widowControl w:val="0"/>
              <w:autoSpaceDE w:val="0"/>
              <w:autoSpaceDN w:val="0"/>
              <w:adjustRightInd w:val="0"/>
              <w:spacing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6468" w:type="dxa"/>
            <w:tcBorders>
              <w:bottom w:val="single" w:sz="4" w:space="0" w:color="auto"/>
            </w:tcBorders>
          </w:tcPr>
          <w:p w:rsidR="00531D32" w:rsidRDefault="00531D32" w:rsidP="00531D3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проводить логические обоснования, доказательства математических утверждений.</w:t>
            </w:r>
          </w:p>
          <w:p w:rsidR="00531D32" w:rsidRDefault="00531D32" w:rsidP="00531D3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Решать простые и сложные задачи разных типов, а также задачи повышенной трудности.</w:t>
            </w:r>
          </w:p>
        </w:tc>
      </w:tr>
      <w:tr w:rsidR="00531D32" w:rsidTr="005D2364">
        <w:tc>
          <w:tcPr>
            <w:tcW w:w="1239" w:type="dxa"/>
            <w:vMerge/>
          </w:tcPr>
          <w:p w:rsidR="00531D32" w:rsidRPr="00EB5AC7" w:rsidRDefault="00531D32" w:rsidP="00531D32">
            <w:pPr>
              <w:ind w:left="-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</w:tcPr>
          <w:p w:rsidR="00531D32" w:rsidRPr="00EB5AC7" w:rsidRDefault="00531D32" w:rsidP="00531D32">
            <w:pPr>
              <w:ind w:left="-108" w:right="-121"/>
              <w:jc w:val="center"/>
              <w:rPr>
                <w:rFonts w:ascii="Times New Roman" w:hAnsi="Times New Roman" w:cs="Times New Roman"/>
              </w:rPr>
            </w:pPr>
            <w:r w:rsidRPr="00EB5AC7">
              <w:rPr>
                <w:rFonts w:ascii="Times New Roman" w:hAnsi="Times New Roman" w:cs="Times New Roman"/>
              </w:rPr>
              <w:t xml:space="preserve">6 класс </w:t>
            </w:r>
          </w:p>
          <w:p w:rsidR="00531D32" w:rsidRDefault="00531D32" w:rsidP="00531D32">
            <w:pPr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4" w:type="dxa"/>
            <w:vAlign w:val="center"/>
          </w:tcPr>
          <w:p w:rsidR="00531D32" w:rsidRDefault="00531D32" w:rsidP="00531D32">
            <w:pPr>
              <w:widowControl w:val="0"/>
              <w:autoSpaceDE w:val="0"/>
              <w:autoSpaceDN w:val="0"/>
              <w:adjustRightInd w:val="0"/>
              <w:spacing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6468" w:type="dxa"/>
          </w:tcPr>
          <w:p w:rsidR="00531D32" w:rsidRDefault="00531D32" w:rsidP="00531D3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Развитие представлений о числе и числовых системах от натуральных до действительных чисел. Решать задачи на нахождение части числа и числа по его части</w:t>
            </w:r>
          </w:p>
        </w:tc>
      </w:tr>
      <w:tr w:rsidR="00531D32" w:rsidTr="005D2364">
        <w:tc>
          <w:tcPr>
            <w:tcW w:w="1239" w:type="dxa"/>
            <w:vMerge/>
          </w:tcPr>
          <w:p w:rsidR="00531D32" w:rsidRPr="00EB5AC7" w:rsidRDefault="00531D32" w:rsidP="00531D32">
            <w:pPr>
              <w:ind w:left="-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531D32" w:rsidRPr="00EB5AC7" w:rsidRDefault="00531D32" w:rsidP="00531D32">
            <w:pPr>
              <w:ind w:left="-108" w:right="-12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4" w:type="dxa"/>
            <w:vAlign w:val="center"/>
          </w:tcPr>
          <w:p w:rsidR="00531D32" w:rsidRDefault="00531D32" w:rsidP="00531D32">
            <w:pPr>
              <w:widowControl w:val="0"/>
              <w:autoSpaceDE w:val="0"/>
              <w:autoSpaceDN w:val="0"/>
              <w:adjustRightInd w:val="0"/>
              <w:spacing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6468" w:type="dxa"/>
          </w:tcPr>
          <w:p w:rsidR="00531D32" w:rsidRDefault="00531D32" w:rsidP="00531D3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Овладение навыками письменных вычислений. Использовать свойства чисел и правила действий с рациональными числами при выполнении вычислений / выполнять вычисления, в том числе с использованием приемов рациональных вычислений</w:t>
            </w:r>
          </w:p>
        </w:tc>
      </w:tr>
      <w:tr w:rsidR="00531D32" w:rsidTr="005D2364">
        <w:tc>
          <w:tcPr>
            <w:tcW w:w="1239" w:type="dxa"/>
            <w:vMerge/>
          </w:tcPr>
          <w:p w:rsidR="00531D32" w:rsidRPr="00EB5AC7" w:rsidRDefault="00531D32" w:rsidP="00531D32">
            <w:pPr>
              <w:ind w:left="-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531D32" w:rsidRPr="00EB5AC7" w:rsidRDefault="00531D32" w:rsidP="00531D32">
            <w:pPr>
              <w:ind w:left="-108" w:right="-12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4" w:type="dxa"/>
            <w:vAlign w:val="center"/>
          </w:tcPr>
          <w:p w:rsidR="00531D32" w:rsidRDefault="00531D32" w:rsidP="00531D32">
            <w:pPr>
              <w:widowControl w:val="0"/>
              <w:autoSpaceDE w:val="0"/>
              <w:autoSpaceDN w:val="0"/>
              <w:adjustRightInd w:val="0"/>
              <w:spacing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6468" w:type="dxa"/>
          </w:tcPr>
          <w:p w:rsidR="00531D32" w:rsidRDefault="00531D32" w:rsidP="00531D3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применять изученные понятия, результаты, методы для решения задач практического характера и задач их смежных дисциплин. Решать задачи на покупки, находить процент от числа, число по проценту от него, находить процентное отношение двух чисел, находить процентное снижение или процентное повышение величины</w:t>
            </w:r>
          </w:p>
        </w:tc>
      </w:tr>
      <w:tr w:rsidR="00531D32" w:rsidTr="005D2364">
        <w:tc>
          <w:tcPr>
            <w:tcW w:w="1239" w:type="dxa"/>
            <w:vMerge/>
          </w:tcPr>
          <w:p w:rsidR="00531D32" w:rsidRPr="00EB5AC7" w:rsidRDefault="00531D32" w:rsidP="00531D32">
            <w:pPr>
              <w:ind w:left="-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531D32" w:rsidRPr="00EB5AC7" w:rsidRDefault="00531D32" w:rsidP="00531D32">
            <w:pPr>
              <w:ind w:left="-108" w:right="-12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4" w:type="dxa"/>
            <w:vAlign w:val="center"/>
          </w:tcPr>
          <w:p w:rsidR="00531D32" w:rsidRDefault="00531D32" w:rsidP="00531D32">
            <w:pPr>
              <w:widowControl w:val="0"/>
              <w:autoSpaceDE w:val="0"/>
              <w:autoSpaceDN w:val="0"/>
              <w:adjustRightInd w:val="0"/>
              <w:spacing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6468" w:type="dxa"/>
          </w:tcPr>
          <w:p w:rsidR="00531D32" w:rsidRDefault="00531D32" w:rsidP="00531D3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проводить логические обоснования, доказательства математических утверждений. Решать простые и сложные задачи разных типов, а также задачи повышенной трудности</w:t>
            </w:r>
          </w:p>
        </w:tc>
      </w:tr>
      <w:tr w:rsidR="00531D32" w:rsidTr="005D2364">
        <w:tc>
          <w:tcPr>
            <w:tcW w:w="1239" w:type="dxa"/>
            <w:vMerge w:val="restart"/>
          </w:tcPr>
          <w:p w:rsidR="00531D32" w:rsidRPr="00EB5AC7" w:rsidRDefault="00531D32" w:rsidP="00531D32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EB5AC7">
              <w:rPr>
                <w:rFonts w:ascii="Times New Roman" w:hAnsi="Times New Roman" w:cs="Times New Roman"/>
              </w:rPr>
              <w:t>русский</w:t>
            </w:r>
          </w:p>
          <w:p w:rsidR="00531D32" w:rsidRPr="00EB5AC7" w:rsidRDefault="00531D32" w:rsidP="00531D32">
            <w:pPr>
              <w:ind w:left="-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</w:tcPr>
          <w:p w:rsidR="00531D32" w:rsidRPr="00EB5AC7" w:rsidRDefault="00531D32" w:rsidP="00531D32">
            <w:pPr>
              <w:ind w:left="-108" w:right="-121"/>
              <w:jc w:val="center"/>
              <w:rPr>
                <w:rFonts w:ascii="Times New Roman" w:hAnsi="Times New Roman" w:cs="Times New Roman"/>
              </w:rPr>
            </w:pPr>
            <w:r w:rsidRPr="00EB5AC7">
              <w:rPr>
                <w:rFonts w:ascii="Times New Roman" w:hAnsi="Times New Roman" w:cs="Times New Roman"/>
              </w:rPr>
              <w:t>4 класс</w:t>
            </w:r>
          </w:p>
          <w:p w:rsidR="00531D32" w:rsidRDefault="00531D32" w:rsidP="00531D32">
            <w:pPr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4" w:type="dxa"/>
            <w:vAlign w:val="center"/>
          </w:tcPr>
          <w:p w:rsidR="00531D32" w:rsidRDefault="00531D32" w:rsidP="00531D32">
            <w:pPr>
              <w:widowControl w:val="0"/>
              <w:autoSpaceDE w:val="0"/>
              <w:autoSpaceDN w:val="0"/>
              <w:adjustRightInd w:val="0"/>
              <w:spacing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15(1)</w:t>
            </w:r>
          </w:p>
        </w:tc>
        <w:tc>
          <w:tcPr>
            <w:tcW w:w="6468" w:type="dxa"/>
          </w:tcPr>
          <w:p w:rsidR="00531D32" w:rsidRDefault="00531D32" w:rsidP="00531D32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Умение на основе данной 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информации  и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собственного жизненного опыта обучающихся определять конкретную жизненную ситуацию для адекватной интерпретации данной информации, соблюдая при письме изученные орфографические и пунктуационные нормы. Интерпретация содержащейся в тексте информации</w:t>
            </w:r>
          </w:p>
        </w:tc>
      </w:tr>
      <w:tr w:rsidR="00531D32" w:rsidTr="005D2364">
        <w:tc>
          <w:tcPr>
            <w:tcW w:w="1239" w:type="dxa"/>
            <w:vMerge/>
          </w:tcPr>
          <w:p w:rsidR="00531D32" w:rsidRPr="00EB5AC7" w:rsidRDefault="00531D32" w:rsidP="00531D32">
            <w:pPr>
              <w:ind w:left="-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531D32" w:rsidRPr="00EB5AC7" w:rsidRDefault="00531D32" w:rsidP="00531D32">
            <w:pPr>
              <w:ind w:left="-108" w:right="-12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4" w:type="dxa"/>
            <w:vAlign w:val="center"/>
          </w:tcPr>
          <w:p w:rsidR="00531D32" w:rsidRDefault="00531D32" w:rsidP="00531D32">
            <w:pPr>
              <w:widowControl w:val="0"/>
              <w:autoSpaceDE w:val="0"/>
              <w:autoSpaceDN w:val="0"/>
              <w:adjustRightInd w:val="0"/>
              <w:spacing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15(2)</w:t>
            </w:r>
          </w:p>
        </w:tc>
        <w:tc>
          <w:tcPr>
            <w:tcW w:w="6468" w:type="dxa"/>
          </w:tcPr>
          <w:p w:rsidR="00531D32" w:rsidRDefault="00531D32" w:rsidP="00531D32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Умение на основе данной 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информации  и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собственного жизненного опыта обучающихся определять конкретную жизненную ситуацию для адекватной интерпретации данной информации, соблюдая при письме изученные орфографические и пунктуационные нормы. Интерпретация содержащейся в тексте информации</w:t>
            </w:r>
          </w:p>
        </w:tc>
      </w:tr>
      <w:tr w:rsidR="00531D32" w:rsidTr="005D2364">
        <w:tc>
          <w:tcPr>
            <w:tcW w:w="1239" w:type="dxa"/>
            <w:vMerge/>
          </w:tcPr>
          <w:p w:rsidR="00531D32" w:rsidRPr="00EB5AC7" w:rsidRDefault="00531D32" w:rsidP="00531D32">
            <w:pPr>
              <w:ind w:left="-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</w:tcPr>
          <w:p w:rsidR="00531D32" w:rsidRPr="00EB5AC7" w:rsidRDefault="00531D32" w:rsidP="00531D32">
            <w:pPr>
              <w:ind w:left="-108" w:right="-121"/>
              <w:jc w:val="center"/>
              <w:rPr>
                <w:rFonts w:ascii="Times New Roman" w:hAnsi="Times New Roman" w:cs="Times New Roman"/>
              </w:rPr>
            </w:pPr>
            <w:r w:rsidRPr="00EB5AC7">
              <w:rPr>
                <w:rFonts w:ascii="Times New Roman" w:hAnsi="Times New Roman" w:cs="Times New Roman"/>
              </w:rPr>
              <w:t>5 класс</w:t>
            </w:r>
          </w:p>
          <w:p w:rsidR="00531D32" w:rsidRDefault="00531D32" w:rsidP="00531D32">
            <w:pPr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4" w:type="dxa"/>
          </w:tcPr>
          <w:p w:rsidR="00531D32" w:rsidRDefault="00531D32" w:rsidP="00531D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6(2)</w:t>
            </w:r>
          </w:p>
        </w:tc>
        <w:tc>
          <w:tcPr>
            <w:tcW w:w="6468" w:type="dxa"/>
          </w:tcPr>
          <w:p w:rsidR="00531D32" w:rsidRDefault="00531D32" w:rsidP="00531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Анализировать различные виды словосочетаний и предложений с точки зрения их структурно-смысловой организации и функциональных особенностей; соблюдать основные языковые нормы в письменной речи; опираться на грамматико-интонационный анализ при объяснении расстановки знаков препинания в предложении</w:t>
            </w:r>
          </w:p>
        </w:tc>
      </w:tr>
      <w:tr w:rsidR="00531D32" w:rsidTr="005D2364">
        <w:tc>
          <w:tcPr>
            <w:tcW w:w="1239" w:type="dxa"/>
            <w:vMerge/>
          </w:tcPr>
          <w:p w:rsidR="00531D32" w:rsidRPr="00EB5AC7" w:rsidRDefault="00531D32" w:rsidP="00531D32">
            <w:pPr>
              <w:ind w:left="-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531D32" w:rsidRPr="00EB5AC7" w:rsidRDefault="00531D32" w:rsidP="00531D32">
            <w:pPr>
              <w:ind w:left="-108" w:right="-12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4" w:type="dxa"/>
          </w:tcPr>
          <w:p w:rsidR="00531D32" w:rsidRDefault="00531D32" w:rsidP="00531D3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7(2)</w:t>
            </w:r>
          </w:p>
        </w:tc>
        <w:tc>
          <w:tcPr>
            <w:tcW w:w="6468" w:type="dxa"/>
          </w:tcPr>
          <w:p w:rsidR="00531D32" w:rsidRDefault="00531D32" w:rsidP="00531D32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Анализировать различные виды словосочетаний и предложений с точки зрения их структурно- смысловой организации и функциональных особенностей; соблюдать основные языковые нормы в письменной речи; опираться на грамматико-интонационный анализ при объяснении расстановки знаков препинания в предложении</w:t>
            </w:r>
          </w:p>
        </w:tc>
      </w:tr>
      <w:tr w:rsidR="00531D32" w:rsidTr="005D2364">
        <w:tc>
          <w:tcPr>
            <w:tcW w:w="1239" w:type="dxa"/>
            <w:vMerge/>
          </w:tcPr>
          <w:p w:rsidR="00531D32" w:rsidRPr="00EB5AC7" w:rsidRDefault="00531D32" w:rsidP="00531D32">
            <w:pPr>
              <w:ind w:left="-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531D32" w:rsidRPr="00EB5AC7" w:rsidRDefault="00531D32" w:rsidP="00531D32">
            <w:pPr>
              <w:ind w:left="-108" w:right="-12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4" w:type="dxa"/>
            <w:vAlign w:val="center"/>
          </w:tcPr>
          <w:p w:rsidR="00531D32" w:rsidRDefault="00531D32" w:rsidP="00531D32">
            <w:pPr>
              <w:widowControl w:val="0"/>
              <w:autoSpaceDE w:val="0"/>
              <w:autoSpaceDN w:val="0"/>
              <w:adjustRightInd w:val="0"/>
              <w:spacing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6468" w:type="dxa"/>
          </w:tcPr>
          <w:p w:rsidR="00531D32" w:rsidRDefault="00531D32" w:rsidP="00531D32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Совершенствование видов речевой деятельности (чтения), обеспечивающих эффективное овладение разными учебными предметами; формирование навыков проведения многоаспектного анализа текста; овладение основными стилистическими ресурсами лексики и фразеологии языка, основными нормами литературного языка; приобретение опыта их использования в речевой практике при создании письменных высказываний. Владеть навыками различных видов чтения (изучающим, ознакомительным, просмотровым) и информационной переработки прочитанного материала; адекватно понимать тексты различных функционально-смысловых типов речи и функциональных разновидностей языка; анализировать текст с точки зрения его темы, цели, основной мысли, основной и дополнительной информации</w:t>
            </w:r>
          </w:p>
        </w:tc>
      </w:tr>
      <w:tr w:rsidR="00531D32" w:rsidTr="005D2364">
        <w:tc>
          <w:tcPr>
            <w:tcW w:w="1239" w:type="dxa"/>
            <w:vMerge/>
          </w:tcPr>
          <w:p w:rsidR="00531D32" w:rsidRPr="00EB5AC7" w:rsidRDefault="00531D32" w:rsidP="00531D32">
            <w:pPr>
              <w:ind w:left="-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531D32" w:rsidRPr="00EB5AC7" w:rsidRDefault="00531D32" w:rsidP="00531D32">
            <w:pPr>
              <w:ind w:left="-108" w:right="-12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4" w:type="dxa"/>
            <w:vAlign w:val="center"/>
          </w:tcPr>
          <w:p w:rsidR="00531D32" w:rsidRDefault="00531D32" w:rsidP="00531D32">
            <w:pPr>
              <w:widowControl w:val="0"/>
              <w:autoSpaceDE w:val="0"/>
              <w:autoSpaceDN w:val="0"/>
              <w:adjustRightInd w:val="0"/>
              <w:spacing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6468" w:type="dxa"/>
          </w:tcPr>
          <w:p w:rsidR="00531D32" w:rsidRDefault="00531D32" w:rsidP="00531D3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Совершенствование видов речевой деятельности (чтения), обеспечивающих эффективное овладение разными учебными предметами; формирование навыков проведения многоаспектного анализа текста; овладение основными стилистическими ресурсами лексики и фразеологии языка, основными нормами литературного языка; приобретение опыта их использования в речевой практике при создании письменных высказываний. Владеть навыками различных видов чтения (изучающим, ознакомительным, просмотровым) и информационной переработки прочитанного материала; адекватно понимать тексты различных функционально-смысловых типов речи и функциональных разновидностей языка; анализировать текст с точки зрения его темы, цели, основной мысли, основной и дополнительной информации</w:t>
            </w:r>
          </w:p>
        </w:tc>
      </w:tr>
      <w:tr w:rsidR="00531D32" w:rsidTr="005D2364">
        <w:tc>
          <w:tcPr>
            <w:tcW w:w="1239" w:type="dxa"/>
            <w:vMerge/>
          </w:tcPr>
          <w:p w:rsidR="00531D32" w:rsidRPr="00EB5AC7" w:rsidRDefault="00531D32" w:rsidP="00531D32">
            <w:pPr>
              <w:ind w:left="-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531D32" w:rsidRPr="00EB5AC7" w:rsidRDefault="00531D32" w:rsidP="00531D32">
            <w:pPr>
              <w:ind w:left="-108" w:right="-12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4" w:type="dxa"/>
            <w:vAlign w:val="center"/>
          </w:tcPr>
          <w:p w:rsidR="00531D32" w:rsidRDefault="00531D32" w:rsidP="00531D32">
            <w:pPr>
              <w:widowControl w:val="0"/>
              <w:autoSpaceDE w:val="0"/>
              <w:autoSpaceDN w:val="0"/>
              <w:adjustRightInd w:val="0"/>
              <w:spacing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6468" w:type="dxa"/>
          </w:tcPr>
          <w:p w:rsidR="00531D32" w:rsidRDefault="00531D32" w:rsidP="00531D3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Совершенствование видов речевой деятельности (чтения), обеспечивающих эффективное овладение разными учебными предметами;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формирование навыков проведения многоаспектного анализа текста; овладение основными стилистическими ресурсами лексики и фразеологии языка, основными нормами литературного языка; приобретение опыта их использования в речевой практике при создании письменных высказываний. Владеть навыками различных видов чтения (изучающим, ознакомительным, просмотровым) и информационной переработки прочитанного материала; адекватно понимать тексты различных функционально-смысловых типов речи и функциональных разновидностей языка; анализировать текст с точки зрения его принадлежности к функционально-смысловому типу речи и функциональной разновидности языка</w:t>
            </w:r>
          </w:p>
        </w:tc>
      </w:tr>
      <w:tr w:rsidR="00531D32" w:rsidTr="005D2364">
        <w:tc>
          <w:tcPr>
            <w:tcW w:w="1239" w:type="dxa"/>
            <w:vMerge/>
          </w:tcPr>
          <w:p w:rsidR="00531D32" w:rsidRPr="00EB5AC7" w:rsidRDefault="00531D32" w:rsidP="00531D32">
            <w:pPr>
              <w:ind w:left="-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531D32" w:rsidRPr="00EB5AC7" w:rsidRDefault="00531D32" w:rsidP="00531D32">
            <w:pPr>
              <w:ind w:left="-108" w:right="-12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4" w:type="dxa"/>
            <w:vAlign w:val="center"/>
          </w:tcPr>
          <w:p w:rsidR="00531D32" w:rsidRDefault="00531D32" w:rsidP="00531D32">
            <w:pPr>
              <w:widowControl w:val="0"/>
              <w:autoSpaceDE w:val="0"/>
              <w:autoSpaceDN w:val="0"/>
              <w:adjustRightInd w:val="0"/>
              <w:spacing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6468" w:type="dxa"/>
          </w:tcPr>
          <w:p w:rsidR="00531D32" w:rsidRDefault="00531D32" w:rsidP="00531D3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 в ситуациях формального и неформального межличностного и межкультурного общения; использование коммуникативно-эстетических возможностей русского языка; расширение и систематизацию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формирование навыков проведения различных видов анализа слова (лексического), а также многоаспектного анализа текста; овладение основными стилистическими ресурсами лексики и фразеологии языка, основными нормами литературного языка. Владеть навыками различных видов чтения (изучающим, ознакомительным, просмотровым) и информационной переработки прочитанного материала; адекватно понимать тексты различных функционально-смысловых типов речи и функциональных разновидностей языка; проводить лексический анализ слова; опознавать лексические средства выразительности</w:t>
            </w:r>
          </w:p>
        </w:tc>
      </w:tr>
      <w:tr w:rsidR="00531D32" w:rsidTr="005D2364">
        <w:tc>
          <w:tcPr>
            <w:tcW w:w="1239" w:type="dxa"/>
            <w:vMerge/>
          </w:tcPr>
          <w:p w:rsidR="00531D32" w:rsidRPr="00EB5AC7" w:rsidRDefault="00531D32" w:rsidP="00531D32">
            <w:pPr>
              <w:ind w:left="-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</w:tcPr>
          <w:p w:rsidR="00531D32" w:rsidRPr="00EB5AC7" w:rsidRDefault="00531D32" w:rsidP="00531D32">
            <w:pPr>
              <w:ind w:left="-108" w:right="-121"/>
              <w:jc w:val="center"/>
              <w:rPr>
                <w:rFonts w:ascii="Times New Roman" w:hAnsi="Times New Roman" w:cs="Times New Roman"/>
              </w:rPr>
            </w:pPr>
            <w:r w:rsidRPr="00EB5AC7">
              <w:rPr>
                <w:rFonts w:ascii="Times New Roman" w:hAnsi="Times New Roman" w:cs="Times New Roman"/>
              </w:rPr>
              <w:t>6 класс</w:t>
            </w:r>
          </w:p>
          <w:p w:rsidR="00531D32" w:rsidRDefault="00531D32" w:rsidP="00531D32">
            <w:pPr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4" w:type="dxa"/>
          </w:tcPr>
          <w:p w:rsidR="00531D32" w:rsidRDefault="00531D32" w:rsidP="00531D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1К2</w:t>
            </w:r>
          </w:p>
        </w:tc>
        <w:tc>
          <w:tcPr>
            <w:tcW w:w="6468" w:type="dxa"/>
          </w:tcPr>
          <w:p w:rsidR="00531D32" w:rsidRDefault="00531D32" w:rsidP="00531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совершенствовать орфографические и пунктуационные умения и навыки на основе знаний о нормах русского литературного языка;</w:t>
            </w:r>
          </w:p>
        </w:tc>
      </w:tr>
      <w:tr w:rsidR="00531D32" w:rsidTr="005D2364">
        <w:tc>
          <w:tcPr>
            <w:tcW w:w="1239" w:type="dxa"/>
            <w:vMerge/>
          </w:tcPr>
          <w:p w:rsidR="00531D32" w:rsidRPr="00EB5AC7" w:rsidRDefault="00531D32" w:rsidP="00531D32">
            <w:pPr>
              <w:ind w:left="-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531D32" w:rsidRPr="00EB5AC7" w:rsidRDefault="00531D32" w:rsidP="00531D32">
            <w:pPr>
              <w:ind w:left="-108" w:right="-12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4" w:type="dxa"/>
          </w:tcPr>
          <w:p w:rsidR="00531D32" w:rsidRDefault="00531D32" w:rsidP="00531D3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2К3</w:t>
            </w:r>
          </w:p>
        </w:tc>
        <w:tc>
          <w:tcPr>
            <w:tcW w:w="6468" w:type="dxa"/>
          </w:tcPr>
          <w:p w:rsidR="00531D32" w:rsidRDefault="00531D32" w:rsidP="00531D32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проводить синтаксический анализ  предложения</w:t>
            </w:r>
          </w:p>
        </w:tc>
      </w:tr>
      <w:tr w:rsidR="00531D32" w:rsidTr="005D2364">
        <w:trPr>
          <w:trHeight w:val="693"/>
        </w:trPr>
        <w:tc>
          <w:tcPr>
            <w:tcW w:w="1239" w:type="dxa"/>
            <w:vMerge/>
            <w:tcBorders>
              <w:bottom w:val="single" w:sz="4" w:space="0" w:color="auto"/>
            </w:tcBorders>
          </w:tcPr>
          <w:p w:rsidR="00531D32" w:rsidRPr="00EB5AC7" w:rsidRDefault="00531D32" w:rsidP="00531D32">
            <w:pPr>
              <w:ind w:left="-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531D32" w:rsidRPr="00EB5AC7" w:rsidRDefault="00531D32" w:rsidP="00531D32">
            <w:pPr>
              <w:ind w:left="-108" w:right="-12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4" w:type="dxa"/>
            <w:tcBorders>
              <w:bottom w:val="single" w:sz="4" w:space="0" w:color="auto"/>
            </w:tcBorders>
          </w:tcPr>
          <w:p w:rsidR="00531D32" w:rsidRDefault="00531D32" w:rsidP="00531D3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12(2)</w:t>
            </w:r>
          </w:p>
        </w:tc>
        <w:tc>
          <w:tcPr>
            <w:tcW w:w="6468" w:type="dxa"/>
            <w:tcBorders>
              <w:bottom w:val="single" w:sz="4" w:space="0" w:color="auto"/>
            </w:tcBorders>
          </w:tcPr>
          <w:p w:rsidR="00531D32" w:rsidRDefault="00531D32" w:rsidP="00531D3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Распознавать уровни и единицы языка в предъявленном тексте и видеть взаимосвязь между ними; создавать устные и письменные высказывания </w:t>
            </w:r>
          </w:p>
          <w:p w:rsidR="00531D32" w:rsidRDefault="00531D32" w:rsidP="00531D32">
            <w:pPr>
              <w:widowControl w:val="0"/>
              <w:autoSpaceDE w:val="0"/>
              <w:autoSpaceDN w:val="0"/>
              <w:adjustRightInd w:val="0"/>
              <w:spacing w:line="152" w:lineRule="exact"/>
              <w:ind w:left="15" w:firstLine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соблюдать культуру чтения, говорения,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аудирования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и письма; осуществлять речевой самоконтроль</w:t>
            </w:r>
          </w:p>
        </w:tc>
      </w:tr>
      <w:tr w:rsidR="00531D32" w:rsidTr="005D2364">
        <w:tc>
          <w:tcPr>
            <w:tcW w:w="1239" w:type="dxa"/>
            <w:vMerge/>
          </w:tcPr>
          <w:p w:rsidR="00531D32" w:rsidRPr="00EB5AC7" w:rsidRDefault="00531D32" w:rsidP="00531D32">
            <w:pPr>
              <w:ind w:left="-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531D32" w:rsidRPr="00EB5AC7" w:rsidRDefault="00531D32" w:rsidP="00531D32">
            <w:pPr>
              <w:ind w:left="-108" w:right="-12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4" w:type="dxa"/>
          </w:tcPr>
          <w:p w:rsidR="00531D32" w:rsidRDefault="00531D32" w:rsidP="00531D3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13(1)</w:t>
            </w:r>
          </w:p>
        </w:tc>
        <w:tc>
          <w:tcPr>
            <w:tcW w:w="6468" w:type="dxa"/>
            <w:vAlign w:val="center"/>
          </w:tcPr>
          <w:p w:rsidR="00531D32" w:rsidRDefault="00531D32" w:rsidP="00531D32">
            <w:pPr>
              <w:widowControl w:val="0"/>
              <w:autoSpaceDE w:val="0"/>
              <w:autoSpaceDN w:val="0"/>
              <w:adjustRightInd w:val="0"/>
              <w:spacing w:line="152" w:lineRule="exact"/>
              <w:ind w:left="15" w:firstLine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Распознавать стилистическую принадлежность слова и подбирать к слову близкие по значению слова (синонимы).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Распознавать уровни и единицы языка в предъявленном тексте и видеть взаимосвязь между ними;</w:t>
            </w:r>
          </w:p>
        </w:tc>
      </w:tr>
      <w:tr w:rsidR="00531D32" w:rsidTr="005D2364">
        <w:tc>
          <w:tcPr>
            <w:tcW w:w="1239" w:type="dxa"/>
            <w:vMerge w:val="restart"/>
          </w:tcPr>
          <w:p w:rsidR="00531D32" w:rsidRPr="00EB5AC7" w:rsidRDefault="00531D32" w:rsidP="00531D32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EB5AC7">
              <w:rPr>
                <w:rFonts w:ascii="Times New Roman" w:hAnsi="Times New Roman" w:cs="Times New Roman"/>
              </w:rPr>
              <w:t>история</w:t>
            </w:r>
          </w:p>
          <w:p w:rsidR="00531D32" w:rsidRPr="00EB5AC7" w:rsidRDefault="00531D32" w:rsidP="00531D32">
            <w:pPr>
              <w:ind w:left="-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</w:tcPr>
          <w:p w:rsidR="00531D32" w:rsidRPr="00EB5AC7" w:rsidRDefault="00531D32" w:rsidP="00531D32">
            <w:pPr>
              <w:ind w:left="-108" w:right="-121"/>
              <w:jc w:val="center"/>
              <w:rPr>
                <w:rFonts w:ascii="Times New Roman" w:hAnsi="Times New Roman" w:cs="Times New Roman"/>
              </w:rPr>
            </w:pPr>
            <w:r w:rsidRPr="00EB5AC7">
              <w:rPr>
                <w:rFonts w:ascii="Times New Roman" w:hAnsi="Times New Roman" w:cs="Times New Roman"/>
              </w:rPr>
              <w:t>5 класс</w:t>
            </w:r>
          </w:p>
          <w:p w:rsidR="00531D32" w:rsidRDefault="00531D32" w:rsidP="00531D32">
            <w:pPr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4" w:type="dxa"/>
            <w:vAlign w:val="center"/>
          </w:tcPr>
          <w:p w:rsidR="00531D32" w:rsidRDefault="00531D32" w:rsidP="00531D32">
            <w:pPr>
              <w:widowControl w:val="0"/>
              <w:autoSpaceDE w:val="0"/>
              <w:autoSpaceDN w:val="0"/>
              <w:adjustRightInd w:val="0"/>
              <w:spacing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6468" w:type="dxa"/>
          </w:tcPr>
          <w:p w:rsidR="00531D32" w:rsidRDefault="00531D32" w:rsidP="00531D3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осознанно использовать речевые средства в соответствии с задачей коммуникации; владение основами самоконтроля, самооценки, принятия решений и осуществления осознанного выбора в учебной и познавательной деятельности. Умение рассказывать о событиях древней истории.</w:t>
            </w:r>
          </w:p>
        </w:tc>
      </w:tr>
      <w:tr w:rsidR="00531D32" w:rsidTr="005D2364">
        <w:tc>
          <w:tcPr>
            <w:tcW w:w="1239" w:type="dxa"/>
            <w:vMerge/>
          </w:tcPr>
          <w:p w:rsidR="00531D32" w:rsidRPr="00EB5AC7" w:rsidRDefault="00531D32" w:rsidP="00531D32">
            <w:pPr>
              <w:ind w:left="-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531D32" w:rsidRPr="00EB5AC7" w:rsidRDefault="00531D32" w:rsidP="00531D32">
            <w:pPr>
              <w:ind w:left="-108" w:right="-12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4" w:type="dxa"/>
            <w:vAlign w:val="center"/>
          </w:tcPr>
          <w:p w:rsidR="00531D32" w:rsidRDefault="00531D32" w:rsidP="00531D32">
            <w:pPr>
              <w:widowControl w:val="0"/>
              <w:autoSpaceDE w:val="0"/>
              <w:autoSpaceDN w:val="0"/>
              <w:adjustRightInd w:val="0"/>
              <w:spacing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6468" w:type="dxa"/>
          </w:tcPr>
          <w:p w:rsidR="00531D32" w:rsidRDefault="00531D32" w:rsidP="00531D3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устанавливать причинно-следственные связи, строить логическое рассуждение, умозаключение (индуктивное, дедуктивное и по аналогии) и делать выводы; владение основами самоконтроля, самооценки, принятия решений и осуществления осознанного выбора в учебной и познавательной деятельности. Умение описывать условия существования, основные занятия, образ жизни людей в древности.</w:t>
            </w:r>
          </w:p>
        </w:tc>
      </w:tr>
      <w:tr w:rsidR="00531D32" w:rsidTr="005D2364">
        <w:tc>
          <w:tcPr>
            <w:tcW w:w="1239" w:type="dxa"/>
            <w:vMerge/>
          </w:tcPr>
          <w:p w:rsidR="00531D32" w:rsidRPr="00EB5AC7" w:rsidRDefault="00531D32" w:rsidP="00531D32">
            <w:pPr>
              <w:ind w:left="-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531D32" w:rsidRPr="00EB5AC7" w:rsidRDefault="00531D32" w:rsidP="00531D32">
            <w:pPr>
              <w:ind w:left="-108" w:right="-12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4" w:type="dxa"/>
            <w:vAlign w:val="center"/>
          </w:tcPr>
          <w:p w:rsidR="00531D32" w:rsidRDefault="00531D32" w:rsidP="00531D32">
            <w:pPr>
              <w:widowControl w:val="0"/>
              <w:autoSpaceDE w:val="0"/>
              <w:autoSpaceDN w:val="0"/>
              <w:adjustRightInd w:val="0"/>
              <w:spacing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6468" w:type="dxa"/>
          </w:tcPr>
          <w:p w:rsidR="00531D32" w:rsidRDefault="00531D32" w:rsidP="00531D3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Умение создавать обобщения, классифицировать, самостоятельно выбирать основания и критерии для классификации; формирование важнейших культурно-исторических ориентиров для гражданской,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этнонациональной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, социальной, культурной самоидентификации личности. Реализация историко-культурологического подхода, формирующего способности к межкультурному диалогу, восприятию и бережному отношению к культурному наследию Родины.</w:t>
            </w:r>
          </w:p>
        </w:tc>
      </w:tr>
      <w:tr w:rsidR="00531D32" w:rsidTr="005D2364">
        <w:tc>
          <w:tcPr>
            <w:tcW w:w="1239" w:type="dxa"/>
            <w:vMerge/>
          </w:tcPr>
          <w:p w:rsidR="00531D32" w:rsidRPr="00EB5AC7" w:rsidRDefault="00531D32" w:rsidP="00531D32">
            <w:pPr>
              <w:ind w:left="-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</w:tcPr>
          <w:p w:rsidR="00531D32" w:rsidRPr="00EB5AC7" w:rsidRDefault="00531D32" w:rsidP="00531D32">
            <w:pPr>
              <w:ind w:left="-108" w:right="-121"/>
              <w:jc w:val="center"/>
              <w:rPr>
                <w:rFonts w:ascii="Times New Roman" w:hAnsi="Times New Roman" w:cs="Times New Roman"/>
              </w:rPr>
            </w:pPr>
            <w:r w:rsidRPr="00EB5AC7">
              <w:rPr>
                <w:rFonts w:ascii="Times New Roman" w:hAnsi="Times New Roman" w:cs="Times New Roman"/>
              </w:rPr>
              <w:t>6 класс</w:t>
            </w:r>
          </w:p>
          <w:p w:rsidR="00531D32" w:rsidRDefault="00531D32" w:rsidP="00531D32">
            <w:pPr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4" w:type="dxa"/>
            <w:vAlign w:val="center"/>
          </w:tcPr>
          <w:p w:rsidR="00531D32" w:rsidRDefault="00531D32" w:rsidP="00531D32">
            <w:pPr>
              <w:widowControl w:val="0"/>
              <w:autoSpaceDE w:val="0"/>
              <w:autoSpaceDN w:val="0"/>
              <w:adjustRightInd w:val="0"/>
              <w:spacing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6468" w:type="dxa"/>
          </w:tcPr>
          <w:p w:rsidR="00531D32" w:rsidRDefault="00531D32" w:rsidP="00531D3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осознанно использовать речевые средства в соответствии с задачей коммуникации; владение основами самоконтроля, самооценки, принятия решений и осуществления осознанного выбора в учебной и познавательной деятельности. Давать оценку событиям и личностям отечественной и всеобщей истории Средних веков</w:t>
            </w:r>
          </w:p>
        </w:tc>
      </w:tr>
      <w:tr w:rsidR="00531D32" w:rsidTr="005D2364">
        <w:tc>
          <w:tcPr>
            <w:tcW w:w="1239" w:type="dxa"/>
            <w:vMerge/>
          </w:tcPr>
          <w:p w:rsidR="00531D32" w:rsidRPr="00EB5AC7" w:rsidRDefault="00531D32" w:rsidP="00531D32">
            <w:pPr>
              <w:ind w:left="-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531D32" w:rsidRPr="00EB5AC7" w:rsidRDefault="00531D32" w:rsidP="00531D32">
            <w:pPr>
              <w:ind w:left="-108" w:right="-12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4" w:type="dxa"/>
            <w:vAlign w:val="center"/>
          </w:tcPr>
          <w:p w:rsidR="00531D32" w:rsidRDefault="00531D32" w:rsidP="00531D32">
            <w:pPr>
              <w:widowControl w:val="0"/>
              <w:autoSpaceDE w:val="0"/>
              <w:autoSpaceDN w:val="0"/>
              <w:adjustRightInd w:val="0"/>
              <w:spacing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6(2)</w:t>
            </w:r>
          </w:p>
        </w:tc>
        <w:tc>
          <w:tcPr>
            <w:tcW w:w="6468" w:type="dxa"/>
          </w:tcPr>
          <w:p w:rsidR="00531D32" w:rsidRDefault="00531D32" w:rsidP="00531D3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Использовать историческую карту как источник информации о территории, об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 и др.</w:t>
            </w:r>
          </w:p>
        </w:tc>
      </w:tr>
      <w:tr w:rsidR="00531D32" w:rsidTr="005D2364">
        <w:tc>
          <w:tcPr>
            <w:tcW w:w="1239" w:type="dxa"/>
            <w:vMerge/>
          </w:tcPr>
          <w:p w:rsidR="00531D32" w:rsidRPr="00EB5AC7" w:rsidRDefault="00531D32" w:rsidP="00531D32">
            <w:pPr>
              <w:ind w:left="-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531D32" w:rsidRPr="00EB5AC7" w:rsidRDefault="00531D32" w:rsidP="00531D32">
            <w:pPr>
              <w:ind w:left="-108" w:right="-12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4" w:type="dxa"/>
            <w:vAlign w:val="center"/>
          </w:tcPr>
          <w:p w:rsidR="00531D32" w:rsidRDefault="00531D32" w:rsidP="00531D32">
            <w:pPr>
              <w:widowControl w:val="0"/>
              <w:autoSpaceDE w:val="0"/>
              <w:autoSpaceDN w:val="0"/>
              <w:adjustRightInd w:val="0"/>
              <w:spacing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6468" w:type="dxa"/>
          </w:tcPr>
          <w:p w:rsidR="00531D32" w:rsidRDefault="00531D32" w:rsidP="00531D3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устанавливать причинно-следственные связи, строить логическое рассуждение, умозаключение (индуктивное, дедуктивное и по аналогии) и делать выводы; владение основами самоконтроля, самооценки, принятия решений и осуществления осознанного выбора в учебной и познавательной деятельности. Объяснять причины и следствия ключевых событий отечественной и всеобщей истории Средних веков</w:t>
            </w:r>
          </w:p>
        </w:tc>
      </w:tr>
      <w:tr w:rsidR="00531D32" w:rsidTr="005D2364">
        <w:tc>
          <w:tcPr>
            <w:tcW w:w="1239" w:type="dxa"/>
            <w:vMerge/>
          </w:tcPr>
          <w:p w:rsidR="00531D32" w:rsidRPr="00EB5AC7" w:rsidRDefault="00531D32" w:rsidP="00531D32">
            <w:pPr>
              <w:ind w:left="-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531D32" w:rsidRPr="00EB5AC7" w:rsidRDefault="00531D32" w:rsidP="00531D32">
            <w:pPr>
              <w:ind w:left="-108" w:right="-12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4" w:type="dxa"/>
            <w:vAlign w:val="center"/>
          </w:tcPr>
          <w:p w:rsidR="00531D32" w:rsidRDefault="00531D32" w:rsidP="00531D32">
            <w:pPr>
              <w:widowControl w:val="0"/>
              <w:autoSpaceDE w:val="0"/>
              <w:autoSpaceDN w:val="0"/>
              <w:adjustRightInd w:val="0"/>
              <w:spacing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10(2)</w:t>
            </w:r>
          </w:p>
        </w:tc>
        <w:tc>
          <w:tcPr>
            <w:tcW w:w="6468" w:type="dxa"/>
          </w:tcPr>
          <w:p w:rsidR="00531D32" w:rsidRDefault="00531D32" w:rsidP="00531D3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Реализация историко-культурологического подхода, формирующего способности к межкультурному диалогу, восприятию и бережному отношению к культурному наследию Родины</w:t>
            </w:r>
          </w:p>
        </w:tc>
      </w:tr>
      <w:tr w:rsidR="00531D32" w:rsidTr="005D2364">
        <w:tc>
          <w:tcPr>
            <w:tcW w:w="1239" w:type="dxa"/>
            <w:vMerge w:val="restart"/>
          </w:tcPr>
          <w:p w:rsidR="00531D32" w:rsidRPr="00EB5AC7" w:rsidRDefault="00531D32" w:rsidP="00531D32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EB5AC7">
              <w:rPr>
                <w:rFonts w:ascii="Times New Roman" w:hAnsi="Times New Roman" w:cs="Times New Roman"/>
              </w:rPr>
              <w:t>общество</w:t>
            </w:r>
          </w:p>
        </w:tc>
        <w:tc>
          <w:tcPr>
            <w:tcW w:w="850" w:type="dxa"/>
            <w:vMerge w:val="restart"/>
          </w:tcPr>
          <w:p w:rsidR="00531D32" w:rsidRPr="00EB5AC7" w:rsidRDefault="00531D32" w:rsidP="00531D32">
            <w:pPr>
              <w:ind w:left="-108" w:right="-121"/>
              <w:jc w:val="center"/>
              <w:rPr>
                <w:rFonts w:ascii="Times New Roman" w:hAnsi="Times New Roman" w:cs="Times New Roman"/>
              </w:rPr>
            </w:pPr>
            <w:r w:rsidRPr="00EB5AC7">
              <w:rPr>
                <w:rFonts w:ascii="Times New Roman" w:hAnsi="Times New Roman" w:cs="Times New Roman"/>
              </w:rPr>
              <w:t xml:space="preserve">6 класс </w:t>
            </w:r>
          </w:p>
          <w:p w:rsidR="00531D32" w:rsidRDefault="00531D32" w:rsidP="00531D32">
            <w:pPr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4" w:type="dxa"/>
            <w:vAlign w:val="center"/>
          </w:tcPr>
          <w:p w:rsidR="00531D32" w:rsidRDefault="00531D32" w:rsidP="00531D32">
            <w:pPr>
              <w:widowControl w:val="0"/>
              <w:autoSpaceDE w:val="0"/>
              <w:autoSpaceDN w:val="0"/>
              <w:adjustRightInd w:val="0"/>
              <w:spacing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5(2)</w:t>
            </w:r>
          </w:p>
        </w:tc>
        <w:tc>
          <w:tcPr>
            <w:tcW w:w="6468" w:type="dxa"/>
          </w:tcPr>
          <w:p w:rsidR="00531D32" w:rsidRDefault="00531D32" w:rsidP="00531D32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Характеризовать государственное устройство Российской Федерации, называть органы государственной власти страны;</w:t>
            </w:r>
          </w:p>
        </w:tc>
      </w:tr>
      <w:tr w:rsidR="00531D32" w:rsidTr="005D2364">
        <w:tc>
          <w:tcPr>
            <w:tcW w:w="1239" w:type="dxa"/>
            <w:vMerge/>
          </w:tcPr>
          <w:p w:rsidR="00531D32" w:rsidRPr="00EB5AC7" w:rsidRDefault="00531D32" w:rsidP="00531D32">
            <w:pPr>
              <w:ind w:left="-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531D32" w:rsidRPr="00EB5AC7" w:rsidRDefault="00531D32" w:rsidP="00531D32">
            <w:pPr>
              <w:ind w:left="-108" w:right="-12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4" w:type="dxa"/>
            <w:vAlign w:val="center"/>
          </w:tcPr>
          <w:p w:rsidR="00531D32" w:rsidRDefault="00531D32" w:rsidP="00531D32">
            <w:pPr>
              <w:widowControl w:val="0"/>
              <w:autoSpaceDE w:val="0"/>
              <w:autoSpaceDN w:val="0"/>
              <w:adjustRightInd w:val="0"/>
              <w:spacing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5(3)</w:t>
            </w:r>
          </w:p>
        </w:tc>
        <w:tc>
          <w:tcPr>
            <w:tcW w:w="6468" w:type="dxa"/>
          </w:tcPr>
          <w:p w:rsidR="00531D32" w:rsidRDefault="00531D32" w:rsidP="00531D32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раскрывать достижения российского народа;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осознавать значение патриотической позиции в укреплении нашего государства</w:t>
            </w:r>
          </w:p>
        </w:tc>
      </w:tr>
      <w:tr w:rsidR="00531D32" w:rsidTr="005D2364">
        <w:tc>
          <w:tcPr>
            <w:tcW w:w="1239" w:type="dxa"/>
            <w:vMerge w:val="restart"/>
          </w:tcPr>
          <w:p w:rsidR="00531D32" w:rsidRPr="00EB5AC7" w:rsidRDefault="00531D32" w:rsidP="00531D32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EB5AC7">
              <w:rPr>
                <w:rFonts w:ascii="Times New Roman" w:hAnsi="Times New Roman" w:cs="Times New Roman"/>
              </w:rPr>
              <w:t>биология</w:t>
            </w:r>
          </w:p>
          <w:p w:rsidR="00531D32" w:rsidRPr="00EB5AC7" w:rsidRDefault="00531D32" w:rsidP="00531D32">
            <w:pPr>
              <w:ind w:left="-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</w:tcPr>
          <w:p w:rsidR="00531D32" w:rsidRPr="00EB5AC7" w:rsidRDefault="00531D32" w:rsidP="00531D32">
            <w:pPr>
              <w:ind w:left="-108" w:right="-121"/>
              <w:jc w:val="center"/>
              <w:rPr>
                <w:rFonts w:ascii="Times New Roman" w:hAnsi="Times New Roman" w:cs="Times New Roman"/>
              </w:rPr>
            </w:pPr>
            <w:r w:rsidRPr="00EB5AC7">
              <w:rPr>
                <w:rFonts w:ascii="Times New Roman" w:hAnsi="Times New Roman" w:cs="Times New Roman"/>
              </w:rPr>
              <w:t>5 класс</w:t>
            </w:r>
          </w:p>
          <w:p w:rsidR="00531D32" w:rsidRDefault="00531D32" w:rsidP="00531D32">
            <w:pPr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4" w:type="dxa"/>
          </w:tcPr>
          <w:p w:rsidR="00531D32" w:rsidRDefault="00531D32" w:rsidP="00531D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1(3)</w:t>
            </w:r>
          </w:p>
        </w:tc>
        <w:tc>
          <w:tcPr>
            <w:tcW w:w="6468" w:type="dxa"/>
          </w:tcPr>
          <w:p w:rsidR="00531D32" w:rsidRDefault="00531D32" w:rsidP="00531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Выделять существенные признаки биологических объектов (клеток и организмов растений, животных) и процессов, характерных для живых организмов.</w:t>
            </w:r>
          </w:p>
        </w:tc>
      </w:tr>
      <w:tr w:rsidR="00531D32" w:rsidTr="005D2364">
        <w:tc>
          <w:tcPr>
            <w:tcW w:w="1239" w:type="dxa"/>
            <w:vMerge/>
          </w:tcPr>
          <w:p w:rsidR="00531D32" w:rsidRPr="00EB5AC7" w:rsidRDefault="00531D32" w:rsidP="00531D32">
            <w:pPr>
              <w:ind w:left="-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531D32" w:rsidRPr="00EB5AC7" w:rsidRDefault="00531D32" w:rsidP="00531D32">
            <w:pPr>
              <w:ind w:left="-108" w:right="-12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4" w:type="dxa"/>
          </w:tcPr>
          <w:p w:rsidR="00531D32" w:rsidRDefault="00531D32" w:rsidP="00531D3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7(1)</w:t>
            </w:r>
          </w:p>
        </w:tc>
        <w:tc>
          <w:tcPr>
            <w:tcW w:w="6468" w:type="dxa"/>
          </w:tcPr>
          <w:p w:rsidR="00531D32" w:rsidRDefault="00531D32" w:rsidP="00531D3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Умение осознанно использовать речевые средства в соответствии с задачей коммуникации;</w:t>
            </w:r>
          </w:p>
        </w:tc>
      </w:tr>
      <w:tr w:rsidR="00531D32" w:rsidTr="005D2364">
        <w:tc>
          <w:tcPr>
            <w:tcW w:w="1239" w:type="dxa"/>
            <w:vMerge/>
          </w:tcPr>
          <w:p w:rsidR="00531D32" w:rsidRPr="00EB5AC7" w:rsidRDefault="00531D32" w:rsidP="00531D32">
            <w:pPr>
              <w:ind w:left="-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531D32" w:rsidRPr="00EB5AC7" w:rsidRDefault="00531D32" w:rsidP="00531D32">
            <w:pPr>
              <w:ind w:left="-108" w:right="-12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4" w:type="dxa"/>
          </w:tcPr>
          <w:p w:rsidR="00531D32" w:rsidRDefault="00531D32" w:rsidP="00531D3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10K3</w:t>
            </w:r>
          </w:p>
        </w:tc>
        <w:tc>
          <w:tcPr>
            <w:tcW w:w="6468" w:type="dxa"/>
          </w:tcPr>
          <w:p w:rsidR="00531D32" w:rsidRDefault="00531D32" w:rsidP="00531D32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Раскрывать роль биологии в практической деятельности людей.</w:t>
            </w:r>
          </w:p>
        </w:tc>
      </w:tr>
      <w:tr w:rsidR="00531D32" w:rsidTr="005D2364">
        <w:tc>
          <w:tcPr>
            <w:tcW w:w="1239" w:type="dxa"/>
            <w:vMerge/>
          </w:tcPr>
          <w:p w:rsidR="00531D32" w:rsidRPr="00EB5AC7" w:rsidRDefault="00531D32" w:rsidP="00531D32">
            <w:pPr>
              <w:ind w:left="-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</w:tcPr>
          <w:p w:rsidR="00531D32" w:rsidRPr="00EB5AC7" w:rsidRDefault="00531D32" w:rsidP="00531D32">
            <w:pPr>
              <w:ind w:left="-108" w:right="-121"/>
              <w:jc w:val="center"/>
              <w:rPr>
                <w:rFonts w:ascii="Times New Roman" w:hAnsi="Times New Roman" w:cs="Times New Roman"/>
              </w:rPr>
            </w:pPr>
            <w:r w:rsidRPr="00EB5AC7">
              <w:rPr>
                <w:rFonts w:ascii="Times New Roman" w:hAnsi="Times New Roman" w:cs="Times New Roman"/>
              </w:rPr>
              <w:t>6 класс</w:t>
            </w:r>
          </w:p>
          <w:p w:rsidR="00531D32" w:rsidRDefault="00531D32" w:rsidP="00531D32">
            <w:pPr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4" w:type="dxa"/>
            <w:vAlign w:val="center"/>
          </w:tcPr>
          <w:p w:rsidR="00531D32" w:rsidRDefault="00531D32" w:rsidP="00531D32">
            <w:pPr>
              <w:widowControl w:val="0"/>
              <w:autoSpaceDE w:val="0"/>
              <w:autoSpaceDN w:val="0"/>
              <w:adjustRightInd w:val="0"/>
              <w:spacing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1(2)</w:t>
            </w:r>
          </w:p>
        </w:tc>
        <w:tc>
          <w:tcPr>
            <w:tcW w:w="6468" w:type="dxa"/>
          </w:tcPr>
          <w:p w:rsidR="00531D32" w:rsidRDefault="00531D32" w:rsidP="00531D32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Умение создавать, применять и преобразовывать знаки и символы, модели и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схемы для решения учебных и познавательных задач; формирование первоначальных систематизированных представлений о биологических объектах, процессах, явлениях, закономерностях, о взаимосвязи живого и неживого в биосфере, овладение понятийным аппаратом биологии.  Выделять существенные признаки биологических объектов (клеток и организмов растений, животных) и процессов, характерных для живых организмов</w:t>
            </w:r>
          </w:p>
        </w:tc>
      </w:tr>
      <w:tr w:rsidR="00531D32" w:rsidTr="005D2364">
        <w:tc>
          <w:tcPr>
            <w:tcW w:w="1239" w:type="dxa"/>
            <w:vMerge/>
          </w:tcPr>
          <w:p w:rsidR="00531D32" w:rsidRPr="00EB5AC7" w:rsidRDefault="00531D32" w:rsidP="00531D32">
            <w:pPr>
              <w:ind w:left="-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531D32" w:rsidRPr="00EB5AC7" w:rsidRDefault="00531D32" w:rsidP="00531D32">
            <w:pPr>
              <w:ind w:left="-108" w:right="-12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4" w:type="dxa"/>
            <w:vAlign w:val="center"/>
          </w:tcPr>
          <w:p w:rsidR="00531D32" w:rsidRDefault="00531D32" w:rsidP="00531D32">
            <w:pPr>
              <w:widowControl w:val="0"/>
              <w:autoSpaceDE w:val="0"/>
              <w:autoSpaceDN w:val="0"/>
              <w:adjustRightInd w:val="0"/>
              <w:spacing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6468" w:type="dxa"/>
          </w:tcPr>
          <w:p w:rsidR="00531D32" w:rsidRDefault="00531D32" w:rsidP="00531D32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Смысловое чтение;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формирование первоначальных систематизированных представлений о биологических объектах, процессах, явлениях, закономерностях, о взаимосвязи живого и неживого в биосфере, овладение понятийным аппаратом биологии.  Выделять существенные признаки биологических объектов (клеток и организмов растений, животных) и процессов, характерных для живых организмов</w:t>
            </w:r>
          </w:p>
        </w:tc>
      </w:tr>
      <w:tr w:rsidR="00531D32" w:rsidTr="005D2364">
        <w:tc>
          <w:tcPr>
            <w:tcW w:w="1239" w:type="dxa"/>
            <w:vMerge/>
          </w:tcPr>
          <w:p w:rsidR="00531D32" w:rsidRPr="00EB5AC7" w:rsidRDefault="00531D32" w:rsidP="00531D32">
            <w:pPr>
              <w:ind w:left="-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531D32" w:rsidRPr="00EB5AC7" w:rsidRDefault="00531D32" w:rsidP="00531D32">
            <w:pPr>
              <w:ind w:left="-108" w:right="-12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4" w:type="dxa"/>
            <w:vAlign w:val="center"/>
          </w:tcPr>
          <w:p w:rsidR="00531D32" w:rsidRDefault="00531D32" w:rsidP="00531D32">
            <w:pPr>
              <w:widowControl w:val="0"/>
              <w:autoSpaceDE w:val="0"/>
              <w:autoSpaceDN w:val="0"/>
              <w:adjustRightInd w:val="0"/>
              <w:spacing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4(3)</w:t>
            </w:r>
          </w:p>
        </w:tc>
        <w:tc>
          <w:tcPr>
            <w:tcW w:w="6468" w:type="dxa"/>
          </w:tcPr>
          <w:p w:rsidR="00531D32" w:rsidRDefault="00531D32" w:rsidP="00531D32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устанавливать причинно-следственные связи, строить логическое рассуждение, умозаключение (индуктивное, дедуктивное и по аналогии) и делать выводы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приобретение опыта использования методов биологической науки и проведения несложных биологических экспериментов для изучения живых организмов.  Использовать методы биологической науки: наблюдать и описывать биологические объекты и процессы</w:t>
            </w:r>
          </w:p>
        </w:tc>
      </w:tr>
      <w:tr w:rsidR="00531D32" w:rsidTr="005D2364">
        <w:tc>
          <w:tcPr>
            <w:tcW w:w="1239" w:type="dxa"/>
            <w:vMerge/>
          </w:tcPr>
          <w:p w:rsidR="00531D32" w:rsidRPr="00EB5AC7" w:rsidRDefault="00531D32" w:rsidP="00531D32">
            <w:pPr>
              <w:ind w:left="-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531D32" w:rsidRPr="00EB5AC7" w:rsidRDefault="00531D32" w:rsidP="00531D32">
            <w:pPr>
              <w:ind w:left="-108" w:right="-12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4" w:type="dxa"/>
            <w:vAlign w:val="center"/>
          </w:tcPr>
          <w:p w:rsidR="00531D32" w:rsidRDefault="00531D32" w:rsidP="00531D32">
            <w:pPr>
              <w:widowControl w:val="0"/>
              <w:autoSpaceDE w:val="0"/>
              <w:autoSpaceDN w:val="0"/>
              <w:adjustRightInd w:val="0"/>
              <w:spacing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5(2)</w:t>
            </w:r>
          </w:p>
        </w:tc>
        <w:tc>
          <w:tcPr>
            <w:tcW w:w="6468" w:type="dxa"/>
          </w:tcPr>
          <w:p w:rsidR="00531D32" w:rsidRDefault="00531D32" w:rsidP="00531D32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создавать, применять и преобразовывать знаки и символы, модели и схемы для решения учебных и познавательных задач; формирование первоначальных систематизированных представлений о биологических объектах, процессах, явлениях, закономерностях, овладение понятийным аппаратом биологии.  Выделять существенные признаки биологических объектов (клеток и организмов растений, животных) и процессов, характерных для живых организмов</w:t>
            </w:r>
          </w:p>
        </w:tc>
      </w:tr>
      <w:tr w:rsidR="00531D32" w:rsidTr="005D2364">
        <w:tc>
          <w:tcPr>
            <w:tcW w:w="1239" w:type="dxa"/>
            <w:vMerge/>
          </w:tcPr>
          <w:p w:rsidR="00531D32" w:rsidRPr="00EB5AC7" w:rsidRDefault="00531D32" w:rsidP="00531D32">
            <w:pPr>
              <w:ind w:left="-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531D32" w:rsidRPr="00EB5AC7" w:rsidRDefault="00531D32" w:rsidP="00531D32">
            <w:pPr>
              <w:ind w:left="-108" w:right="-12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4" w:type="dxa"/>
            <w:vAlign w:val="center"/>
          </w:tcPr>
          <w:p w:rsidR="00531D32" w:rsidRDefault="00531D32" w:rsidP="00531D32">
            <w:pPr>
              <w:widowControl w:val="0"/>
              <w:autoSpaceDE w:val="0"/>
              <w:autoSpaceDN w:val="0"/>
              <w:adjustRightInd w:val="0"/>
              <w:spacing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5(3)</w:t>
            </w:r>
          </w:p>
        </w:tc>
        <w:tc>
          <w:tcPr>
            <w:tcW w:w="6468" w:type="dxa"/>
          </w:tcPr>
          <w:p w:rsidR="00531D32" w:rsidRDefault="00531D32" w:rsidP="00531D32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создавать, применять и преобразовывать знаки и символы, модели и схемы для решения учебных и познавательных задач; формирование первоначальных систематизированных представлений о биологических объектах, процессах, явлениях, закономерностях, овладение понятийным аппаратом биологии.  Выделять существенные признаки биологических объектов (клеток и организмов растений, животных) и процессов, характерных для живых организмов</w:t>
            </w:r>
          </w:p>
        </w:tc>
      </w:tr>
      <w:tr w:rsidR="00531D32" w:rsidTr="005D2364">
        <w:tc>
          <w:tcPr>
            <w:tcW w:w="1239" w:type="dxa"/>
            <w:vMerge/>
          </w:tcPr>
          <w:p w:rsidR="00531D32" w:rsidRPr="00EB5AC7" w:rsidRDefault="00531D32" w:rsidP="00531D32">
            <w:pPr>
              <w:ind w:left="-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531D32" w:rsidRPr="00EB5AC7" w:rsidRDefault="00531D32" w:rsidP="00531D32">
            <w:pPr>
              <w:ind w:left="-108" w:right="-12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4" w:type="dxa"/>
            <w:vAlign w:val="center"/>
          </w:tcPr>
          <w:p w:rsidR="00531D32" w:rsidRDefault="00531D32" w:rsidP="00531D32">
            <w:pPr>
              <w:widowControl w:val="0"/>
              <w:autoSpaceDE w:val="0"/>
              <w:autoSpaceDN w:val="0"/>
              <w:adjustRightInd w:val="0"/>
              <w:spacing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8(2)</w:t>
            </w:r>
          </w:p>
        </w:tc>
        <w:tc>
          <w:tcPr>
            <w:tcW w:w="6468" w:type="dxa"/>
          </w:tcPr>
          <w:p w:rsidR="00531D32" w:rsidRDefault="00531D32" w:rsidP="00531D32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устанавливать причинно-следственные связи, строить логическое рассуждение, умозаключение (индуктивное, дедуктивное и по аналогии) и делать выводы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человека, проведения экологического мониторинга в окружающей среде</w:t>
            </w:r>
          </w:p>
        </w:tc>
      </w:tr>
      <w:tr w:rsidR="00531D32" w:rsidTr="005D2364">
        <w:tc>
          <w:tcPr>
            <w:tcW w:w="1239" w:type="dxa"/>
            <w:vMerge/>
          </w:tcPr>
          <w:p w:rsidR="00531D32" w:rsidRPr="00EB5AC7" w:rsidRDefault="00531D32" w:rsidP="00531D32">
            <w:pPr>
              <w:ind w:left="-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531D32" w:rsidRPr="00EB5AC7" w:rsidRDefault="00531D32" w:rsidP="00531D32">
            <w:pPr>
              <w:ind w:left="-108" w:right="-12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4" w:type="dxa"/>
            <w:vAlign w:val="center"/>
          </w:tcPr>
          <w:p w:rsidR="00531D32" w:rsidRDefault="00531D32" w:rsidP="00531D32">
            <w:pPr>
              <w:widowControl w:val="0"/>
              <w:autoSpaceDE w:val="0"/>
              <w:autoSpaceDN w:val="0"/>
              <w:adjustRightInd w:val="0"/>
              <w:spacing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8(3)</w:t>
            </w:r>
          </w:p>
        </w:tc>
        <w:tc>
          <w:tcPr>
            <w:tcW w:w="6468" w:type="dxa"/>
          </w:tcPr>
          <w:p w:rsidR="00531D32" w:rsidRDefault="00531D32" w:rsidP="00531D32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устанавливать причинно-следственные связи, строить логическое рассуждение, умозаключение (индуктивное, дедуктивное и по аналогии) и делать выводы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человека, проведения экологического мониторинга в окружающей среде</w:t>
            </w:r>
          </w:p>
        </w:tc>
      </w:tr>
      <w:tr w:rsidR="00531D32" w:rsidTr="005D2364">
        <w:tc>
          <w:tcPr>
            <w:tcW w:w="1239" w:type="dxa"/>
            <w:vMerge w:val="restart"/>
          </w:tcPr>
          <w:p w:rsidR="00531D32" w:rsidRPr="00EB5AC7" w:rsidRDefault="00531D32" w:rsidP="00531D32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EB5AC7"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850" w:type="dxa"/>
            <w:vMerge w:val="restart"/>
          </w:tcPr>
          <w:p w:rsidR="00531D32" w:rsidRPr="00EB5AC7" w:rsidRDefault="00531D32" w:rsidP="00531D32">
            <w:pPr>
              <w:ind w:left="-108" w:right="-121"/>
              <w:jc w:val="center"/>
              <w:rPr>
                <w:rFonts w:ascii="Times New Roman" w:hAnsi="Times New Roman" w:cs="Times New Roman"/>
              </w:rPr>
            </w:pPr>
            <w:r w:rsidRPr="00EB5AC7">
              <w:rPr>
                <w:rFonts w:ascii="Times New Roman" w:hAnsi="Times New Roman" w:cs="Times New Roman"/>
              </w:rPr>
              <w:t>6 класс</w:t>
            </w:r>
          </w:p>
          <w:p w:rsidR="00531D32" w:rsidRDefault="00531D32" w:rsidP="00531D32">
            <w:pPr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4" w:type="dxa"/>
            <w:vAlign w:val="center"/>
          </w:tcPr>
          <w:p w:rsidR="00531D32" w:rsidRDefault="00531D32" w:rsidP="00531D32">
            <w:pPr>
              <w:widowControl w:val="0"/>
              <w:autoSpaceDE w:val="0"/>
              <w:autoSpaceDN w:val="0"/>
              <w:adjustRightInd w:val="0"/>
              <w:spacing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1(2)</w:t>
            </w:r>
          </w:p>
        </w:tc>
        <w:tc>
          <w:tcPr>
            <w:tcW w:w="6468" w:type="dxa"/>
          </w:tcPr>
          <w:p w:rsidR="00531D32" w:rsidRDefault="00531D32" w:rsidP="00531D32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определять понятия, устанавливать аналогии.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Сформированность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представлений о географии, ее роли в освоении планеты человеком.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Сформированность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представлений об основных этапах географического освоения Земли, открытиях великих путешественников.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Сформированность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представлений о географических объектах.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Владение основами картографической грамотности и использования географической карты для решения разнообразных задач</w:t>
            </w:r>
          </w:p>
        </w:tc>
      </w:tr>
      <w:tr w:rsidR="00531D32" w:rsidTr="005D2364">
        <w:tc>
          <w:tcPr>
            <w:tcW w:w="1239" w:type="dxa"/>
            <w:vMerge/>
          </w:tcPr>
          <w:p w:rsidR="00531D32" w:rsidRPr="00EB5AC7" w:rsidRDefault="00531D32" w:rsidP="00531D32">
            <w:pPr>
              <w:ind w:left="-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531D32" w:rsidRPr="00EB5AC7" w:rsidRDefault="00531D32" w:rsidP="00531D32">
            <w:pPr>
              <w:ind w:left="-108" w:right="-12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4" w:type="dxa"/>
            <w:vAlign w:val="center"/>
          </w:tcPr>
          <w:p w:rsidR="00531D32" w:rsidRDefault="00531D32" w:rsidP="00531D32">
            <w:pPr>
              <w:widowControl w:val="0"/>
              <w:autoSpaceDE w:val="0"/>
              <w:autoSpaceDN w:val="0"/>
              <w:adjustRightInd w:val="0"/>
              <w:spacing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2(1)К1</w:t>
            </w:r>
          </w:p>
        </w:tc>
        <w:tc>
          <w:tcPr>
            <w:tcW w:w="6468" w:type="dxa"/>
          </w:tcPr>
          <w:p w:rsidR="00531D32" w:rsidRDefault="00531D32" w:rsidP="00531D32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Владение основами картографической грамотности и использования географической карты для решения разнообразных задач.</w:t>
            </w:r>
          </w:p>
        </w:tc>
      </w:tr>
      <w:tr w:rsidR="00531D32" w:rsidTr="005D2364">
        <w:tc>
          <w:tcPr>
            <w:tcW w:w="1239" w:type="dxa"/>
            <w:vMerge/>
          </w:tcPr>
          <w:p w:rsidR="00531D32" w:rsidRPr="00EB5AC7" w:rsidRDefault="00531D32" w:rsidP="00531D32">
            <w:pPr>
              <w:ind w:left="-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531D32" w:rsidRPr="00EB5AC7" w:rsidRDefault="00531D32" w:rsidP="00531D32">
            <w:pPr>
              <w:ind w:left="-108" w:right="-12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4" w:type="dxa"/>
            <w:vAlign w:val="center"/>
          </w:tcPr>
          <w:p w:rsidR="00531D32" w:rsidRDefault="00531D32" w:rsidP="00531D32">
            <w:pPr>
              <w:widowControl w:val="0"/>
              <w:autoSpaceDE w:val="0"/>
              <w:autoSpaceDN w:val="0"/>
              <w:adjustRightInd w:val="0"/>
              <w:spacing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2(1)К2</w:t>
            </w:r>
          </w:p>
        </w:tc>
        <w:tc>
          <w:tcPr>
            <w:tcW w:w="6468" w:type="dxa"/>
          </w:tcPr>
          <w:p w:rsidR="00531D32" w:rsidRDefault="00531D32" w:rsidP="00531D32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Навыки использования различных источников географической информации для решения учебных задач.</w:t>
            </w:r>
          </w:p>
        </w:tc>
      </w:tr>
      <w:tr w:rsidR="00531D32" w:rsidTr="005D2364">
        <w:tc>
          <w:tcPr>
            <w:tcW w:w="1239" w:type="dxa"/>
            <w:vMerge/>
          </w:tcPr>
          <w:p w:rsidR="00531D32" w:rsidRPr="00EB5AC7" w:rsidRDefault="00531D32" w:rsidP="00531D32">
            <w:pPr>
              <w:ind w:left="-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531D32" w:rsidRPr="00EB5AC7" w:rsidRDefault="00531D32" w:rsidP="00531D32">
            <w:pPr>
              <w:ind w:left="-108" w:right="-12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4" w:type="dxa"/>
            <w:vAlign w:val="center"/>
          </w:tcPr>
          <w:p w:rsidR="00531D32" w:rsidRDefault="00531D32" w:rsidP="00531D32">
            <w:pPr>
              <w:widowControl w:val="0"/>
              <w:autoSpaceDE w:val="0"/>
              <w:autoSpaceDN w:val="0"/>
              <w:adjustRightInd w:val="0"/>
              <w:spacing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2(2)</w:t>
            </w:r>
          </w:p>
        </w:tc>
        <w:tc>
          <w:tcPr>
            <w:tcW w:w="6468" w:type="dxa"/>
          </w:tcPr>
          <w:p w:rsidR="00531D32" w:rsidRDefault="00531D32" w:rsidP="00531D32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Смысловое чтение</w:t>
            </w:r>
          </w:p>
        </w:tc>
      </w:tr>
      <w:tr w:rsidR="00531D32" w:rsidTr="005D2364">
        <w:tc>
          <w:tcPr>
            <w:tcW w:w="1239" w:type="dxa"/>
            <w:vMerge/>
          </w:tcPr>
          <w:p w:rsidR="00531D32" w:rsidRPr="00EB5AC7" w:rsidRDefault="00531D32" w:rsidP="00531D32">
            <w:pPr>
              <w:ind w:left="-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531D32" w:rsidRPr="00EB5AC7" w:rsidRDefault="00531D32" w:rsidP="00531D32">
            <w:pPr>
              <w:ind w:left="-108" w:right="-12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4" w:type="dxa"/>
            <w:vMerge w:val="restart"/>
            <w:vAlign w:val="center"/>
          </w:tcPr>
          <w:p w:rsidR="00531D32" w:rsidRDefault="00531D32" w:rsidP="00531D32">
            <w:pPr>
              <w:widowControl w:val="0"/>
              <w:autoSpaceDE w:val="0"/>
              <w:autoSpaceDN w:val="0"/>
              <w:adjustRightInd w:val="0"/>
              <w:spacing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4(3)</w:t>
            </w:r>
          </w:p>
        </w:tc>
        <w:tc>
          <w:tcPr>
            <w:tcW w:w="6468" w:type="dxa"/>
          </w:tcPr>
          <w:p w:rsidR="00531D32" w:rsidRDefault="00531D32" w:rsidP="00531D32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устанавливать причинно-следственные связи, строить логическое рассуждение, умозаключение и делать выводы.</w:t>
            </w:r>
          </w:p>
        </w:tc>
      </w:tr>
      <w:tr w:rsidR="00531D32" w:rsidTr="005D2364">
        <w:tc>
          <w:tcPr>
            <w:tcW w:w="1239" w:type="dxa"/>
            <w:vMerge/>
          </w:tcPr>
          <w:p w:rsidR="00531D32" w:rsidRPr="00EB5AC7" w:rsidRDefault="00531D32" w:rsidP="00531D32">
            <w:pPr>
              <w:ind w:left="-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531D32" w:rsidRPr="00EB5AC7" w:rsidRDefault="00531D32" w:rsidP="00531D32">
            <w:pPr>
              <w:ind w:left="-108" w:right="-12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4" w:type="dxa"/>
            <w:vMerge/>
            <w:vAlign w:val="center"/>
          </w:tcPr>
          <w:p w:rsidR="00531D32" w:rsidRDefault="00531D32" w:rsidP="00531D32">
            <w:pPr>
              <w:widowControl w:val="0"/>
              <w:autoSpaceDE w:val="0"/>
              <w:autoSpaceDN w:val="0"/>
              <w:adjustRightInd w:val="0"/>
              <w:spacing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468" w:type="dxa"/>
          </w:tcPr>
          <w:p w:rsidR="00531D32" w:rsidRDefault="00531D32" w:rsidP="00531D32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Сформированность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представлений и основополагающих теоретических знаний о целостности и неоднородности Земли как планеты в пространстве и во времени</w:t>
            </w:r>
          </w:p>
        </w:tc>
      </w:tr>
      <w:tr w:rsidR="00531D32" w:rsidTr="005D2364">
        <w:tc>
          <w:tcPr>
            <w:tcW w:w="1239" w:type="dxa"/>
            <w:vMerge/>
          </w:tcPr>
          <w:p w:rsidR="00531D32" w:rsidRPr="00EB5AC7" w:rsidRDefault="00531D32" w:rsidP="00531D32">
            <w:pPr>
              <w:ind w:left="-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531D32" w:rsidRPr="00EB5AC7" w:rsidRDefault="00531D32" w:rsidP="00531D32">
            <w:pPr>
              <w:ind w:left="-108" w:right="-12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4" w:type="dxa"/>
            <w:vAlign w:val="center"/>
          </w:tcPr>
          <w:p w:rsidR="00531D32" w:rsidRDefault="00531D32" w:rsidP="00531D32">
            <w:pPr>
              <w:widowControl w:val="0"/>
              <w:autoSpaceDE w:val="0"/>
              <w:autoSpaceDN w:val="0"/>
              <w:adjustRightInd w:val="0"/>
              <w:spacing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6(2)К2</w:t>
            </w:r>
          </w:p>
        </w:tc>
        <w:tc>
          <w:tcPr>
            <w:tcW w:w="6468" w:type="dxa"/>
          </w:tcPr>
          <w:p w:rsidR="00531D32" w:rsidRDefault="00531D32" w:rsidP="00531D32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Практические умения и навыки использования количественных и качественных характеристик компонентов географической среды</w:t>
            </w:r>
          </w:p>
        </w:tc>
      </w:tr>
      <w:tr w:rsidR="00531D32" w:rsidTr="005D2364">
        <w:tc>
          <w:tcPr>
            <w:tcW w:w="1239" w:type="dxa"/>
            <w:vMerge/>
          </w:tcPr>
          <w:p w:rsidR="00531D32" w:rsidRPr="00EB5AC7" w:rsidRDefault="00531D32" w:rsidP="00531D32">
            <w:pPr>
              <w:ind w:left="-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531D32" w:rsidRPr="00EB5AC7" w:rsidRDefault="00531D32" w:rsidP="00531D32">
            <w:pPr>
              <w:ind w:left="-108" w:right="-12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4" w:type="dxa"/>
            <w:vAlign w:val="center"/>
          </w:tcPr>
          <w:p w:rsidR="00531D32" w:rsidRDefault="00531D32" w:rsidP="00531D32">
            <w:pPr>
              <w:widowControl w:val="0"/>
              <w:autoSpaceDE w:val="0"/>
              <w:autoSpaceDN w:val="0"/>
              <w:adjustRightInd w:val="0"/>
              <w:spacing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6468" w:type="dxa"/>
          </w:tcPr>
          <w:p w:rsidR="00531D32" w:rsidRDefault="00531D32" w:rsidP="00531D32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Сформированность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представлений о географических объектах, процессах, явлениях, закономерностях; владение понятийным аппаратом географии.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Смысловое чтение</w:t>
            </w:r>
          </w:p>
        </w:tc>
      </w:tr>
      <w:tr w:rsidR="00531D32" w:rsidTr="005D2364">
        <w:tc>
          <w:tcPr>
            <w:tcW w:w="1239" w:type="dxa"/>
            <w:vMerge/>
          </w:tcPr>
          <w:p w:rsidR="00531D32" w:rsidRPr="00EB5AC7" w:rsidRDefault="00531D32" w:rsidP="00531D32">
            <w:pPr>
              <w:ind w:left="-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531D32" w:rsidRPr="00EB5AC7" w:rsidRDefault="00531D32" w:rsidP="00531D32">
            <w:pPr>
              <w:ind w:left="-108" w:right="-12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4" w:type="dxa"/>
            <w:vAlign w:val="center"/>
          </w:tcPr>
          <w:p w:rsidR="00531D32" w:rsidRDefault="00531D32" w:rsidP="00531D32">
            <w:pPr>
              <w:widowControl w:val="0"/>
              <w:autoSpaceDE w:val="0"/>
              <w:autoSpaceDN w:val="0"/>
              <w:adjustRightInd w:val="0"/>
              <w:spacing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10(2)К2</w:t>
            </w:r>
          </w:p>
        </w:tc>
        <w:tc>
          <w:tcPr>
            <w:tcW w:w="6468" w:type="dxa"/>
          </w:tcPr>
          <w:p w:rsidR="00531D32" w:rsidRDefault="00531D32" w:rsidP="00531D32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осознанно использовать речевые средства для выражения своих мыслей, формулирования и аргументации своего мнения; владение письменной речью.</w:t>
            </w:r>
          </w:p>
        </w:tc>
      </w:tr>
    </w:tbl>
    <w:p w:rsidR="00D0176C" w:rsidRDefault="00D0176C" w:rsidP="008679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874EE" w:rsidRDefault="002874EE" w:rsidP="008679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874EE" w:rsidRDefault="002874EE" w:rsidP="008679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874EE" w:rsidRDefault="002874EE" w:rsidP="008679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874EE" w:rsidRDefault="002874EE" w:rsidP="008679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874EE" w:rsidRDefault="002874EE" w:rsidP="008679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874EE" w:rsidRDefault="002874EE" w:rsidP="008679F8">
      <w:pPr>
        <w:jc w:val="center"/>
        <w:rPr>
          <w:rFonts w:ascii="Times New Roman" w:hAnsi="Times New Roman" w:cs="Times New Roman"/>
          <w:sz w:val="28"/>
          <w:szCs w:val="28"/>
        </w:rPr>
        <w:sectPr w:rsidR="002874EE" w:rsidSect="002874EE">
          <w:pgSz w:w="11906" w:h="16838"/>
          <w:pgMar w:top="426" w:right="850" w:bottom="426" w:left="1701" w:header="708" w:footer="708" w:gutter="0"/>
          <w:cols w:space="708"/>
          <w:docGrid w:linePitch="360"/>
        </w:sectPr>
      </w:pPr>
    </w:p>
    <w:p w:rsidR="006F291F" w:rsidRDefault="006F291F" w:rsidP="006F291F">
      <w:pPr>
        <w:jc w:val="center"/>
      </w:pPr>
      <w:r>
        <w:rPr>
          <w:rFonts w:cs="Times New Roman"/>
          <w:b/>
          <w:sz w:val="28"/>
          <w:szCs w:val="28"/>
        </w:rPr>
        <w:lastRenderedPageBreak/>
        <w:t xml:space="preserve">АНАЛИЗ ОЦЕНОЧНЫХ </w:t>
      </w:r>
      <w:proofErr w:type="gramStart"/>
      <w:r>
        <w:rPr>
          <w:rFonts w:cs="Times New Roman"/>
          <w:b/>
          <w:sz w:val="28"/>
          <w:szCs w:val="28"/>
        </w:rPr>
        <w:t>ПРОЦЕДУР  ПО</w:t>
      </w:r>
      <w:proofErr w:type="gramEnd"/>
      <w:r>
        <w:rPr>
          <w:rFonts w:cs="Times New Roman"/>
          <w:b/>
          <w:sz w:val="28"/>
          <w:szCs w:val="28"/>
        </w:rPr>
        <w:t xml:space="preserve"> КЛАССАМ, 2017-2018 уч. год </w:t>
      </w:r>
    </w:p>
    <w:p w:rsidR="006F291F" w:rsidRDefault="006F291F" w:rsidP="006F291F">
      <w:proofErr w:type="gramStart"/>
      <w:r>
        <w:rPr>
          <w:rFonts w:cs="Times New Roman"/>
          <w:b/>
          <w:sz w:val="28"/>
          <w:szCs w:val="28"/>
          <w:u w:val="single"/>
        </w:rPr>
        <w:t>2  КЛАСС</w:t>
      </w:r>
      <w:proofErr w:type="gramEnd"/>
    </w:p>
    <w:tbl>
      <w:tblPr>
        <w:tblW w:w="0" w:type="auto"/>
        <w:jc w:val="center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1207"/>
        <w:gridCol w:w="850"/>
        <w:gridCol w:w="851"/>
        <w:gridCol w:w="709"/>
        <w:gridCol w:w="709"/>
        <w:gridCol w:w="709"/>
        <w:gridCol w:w="708"/>
        <w:gridCol w:w="1050"/>
        <w:gridCol w:w="1134"/>
      </w:tblGrid>
      <w:tr w:rsidR="00702524" w:rsidTr="00702524">
        <w:trPr>
          <w:jc w:val="center"/>
        </w:trPr>
        <w:tc>
          <w:tcPr>
            <w:tcW w:w="120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702524" w:rsidRDefault="00702524" w:rsidP="006F291F">
            <w:pPr>
              <w:spacing w:after="0" w:line="240" w:lineRule="auto"/>
              <w:ind w:left="34" w:right="-114"/>
              <w:contextualSpacing/>
              <w:jc w:val="both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№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</w:t>
            </w: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ОУ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702524" w:rsidRPr="00702524" w:rsidRDefault="00702524" w:rsidP="006F291F">
            <w:pPr>
              <w:spacing w:after="0" w:line="240" w:lineRule="auto"/>
              <w:ind w:left="-108" w:right="-114"/>
              <w:contextualSpacing/>
              <w:jc w:val="center"/>
              <w:rPr>
                <w:color w:val="FF0000"/>
              </w:rPr>
            </w:pPr>
            <w:proofErr w:type="gramStart"/>
            <w:r w:rsidRPr="00702524">
              <w:rPr>
                <w:rFonts w:ascii="Arial Narrow" w:hAnsi="Arial Narrow" w:cs="Arial Narrow"/>
                <w:color w:val="FF0000"/>
                <w:sz w:val="20"/>
                <w:szCs w:val="20"/>
              </w:rPr>
              <w:t xml:space="preserve">МКР  </w:t>
            </w:r>
            <w:proofErr w:type="spellStart"/>
            <w:r w:rsidRPr="00702524">
              <w:rPr>
                <w:rFonts w:ascii="Arial Narrow" w:hAnsi="Arial Narrow" w:cs="Arial Narrow"/>
                <w:color w:val="FF0000"/>
                <w:sz w:val="20"/>
                <w:szCs w:val="20"/>
              </w:rPr>
              <w:t>матем</w:t>
            </w:r>
            <w:proofErr w:type="spellEnd"/>
            <w:proofErr w:type="gramEnd"/>
          </w:p>
          <w:p w:rsidR="00702524" w:rsidRPr="00702524" w:rsidRDefault="00702524" w:rsidP="006F291F">
            <w:pPr>
              <w:spacing w:after="0" w:line="240" w:lineRule="auto"/>
              <w:ind w:left="-108" w:right="-114"/>
              <w:contextualSpacing/>
              <w:jc w:val="center"/>
              <w:rPr>
                <w:color w:val="FF0000"/>
              </w:rPr>
            </w:pPr>
            <w:r w:rsidRPr="00702524">
              <w:rPr>
                <w:rFonts w:ascii="Arial Narrow" w:hAnsi="Arial Narrow" w:cs="Arial Narrow"/>
                <w:color w:val="FF0000"/>
                <w:sz w:val="20"/>
                <w:szCs w:val="20"/>
              </w:rPr>
              <w:t xml:space="preserve">2 </w:t>
            </w:r>
            <w:proofErr w:type="spellStart"/>
            <w:r w:rsidRPr="00702524">
              <w:rPr>
                <w:rFonts w:ascii="Arial Narrow" w:hAnsi="Arial Narrow" w:cs="Arial Narrow"/>
                <w:color w:val="FF0000"/>
                <w:sz w:val="20"/>
                <w:szCs w:val="20"/>
              </w:rPr>
              <w:t>кл</w:t>
            </w:r>
            <w:proofErr w:type="spellEnd"/>
            <w:r w:rsidRPr="00702524">
              <w:rPr>
                <w:rFonts w:ascii="Arial Narrow" w:hAnsi="Arial Narrow" w:cs="Arial Narrow"/>
                <w:color w:val="FF0000"/>
                <w:sz w:val="20"/>
                <w:szCs w:val="20"/>
              </w:rPr>
              <w:t>.</w:t>
            </w:r>
          </w:p>
          <w:p w:rsidR="00702524" w:rsidRDefault="00702524" w:rsidP="006F291F">
            <w:pPr>
              <w:spacing w:after="0" w:line="240" w:lineRule="auto"/>
              <w:ind w:left="-108" w:right="-114"/>
              <w:contextualSpacing/>
              <w:jc w:val="center"/>
            </w:pPr>
            <w:r w:rsidRPr="00702524">
              <w:rPr>
                <w:rFonts w:ascii="Arial Narrow" w:hAnsi="Arial Narrow" w:cs="Arial Narrow"/>
                <w:color w:val="FF0000"/>
                <w:sz w:val="20"/>
                <w:szCs w:val="20"/>
              </w:rPr>
              <w:t>25.01.18</w:t>
            </w:r>
          </w:p>
        </w:tc>
        <w:tc>
          <w:tcPr>
            <w:tcW w:w="14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02524" w:rsidRPr="00262678" w:rsidRDefault="00702524" w:rsidP="006F291F">
            <w:pPr>
              <w:spacing w:after="0" w:line="240" w:lineRule="auto"/>
              <w:ind w:left="-108" w:right="-114"/>
              <w:contextualSpacing/>
              <w:jc w:val="center"/>
              <w:rPr>
                <w:color w:val="FF0000"/>
              </w:rPr>
            </w:pPr>
            <w:r w:rsidRPr="00262678">
              <w:rPr>
                <w:rFonts w:ascii="Arial Narrow" w:hAnsi="Arial Narrow" w:cs="Arial Narrow"/>
                <w:color w:val="FF0000"/>
                <w:sz w:val="20"/>
                <w:szCs w:val="20"/>
              </w:rPr>
              <w:t>ВПР русский</w:t>
            </w:r>
          </w:p>
          <w:p w:rsidR="00702524" w:rsidRPr="00262678" w:rsidRDefault="00702524" w:rsidP="006F291F">
            <w:pPr>
              <w:spacing w:after="0" w:line="240" w:lineRule="auto"/>
              <w:ind w:left="-108" w:right="-114"/>
              <w:contextualSpacing/>
              <w:jc w:val="center"/>
              <w:rPr>
                <w:color w:val="FF0000"/>
              </w:rPr>
            </w:pPr>
            <w:r w:rsidRPr="00262678">
              <w:rPr>
                <w:rFonts w:ascii="Arial Narrow" w:hAnsi="Arial Narrow" w:cs="Arial Narrow"/>
                <w:color w:val="FF0000"/>
                <w:sz w:val="20"/>
                <w:szCs w:val="20"/>
              </w:rPr>
              <w:t xml:space="preserve">2 </w:t>
            </w:r>
            <w:proofErr w:type="spellStart"/>
            <w:r w:rsidRPr="00262678">
              <w:rPr>
                <w:rFonts w:ascii="Arial Narrow" w:hAnsi="Arial Narrow" w:cs="Arial Narrow"/>
                <w:color w:val="FF0000"/>
                <w:sz w:val="20"/>
                <w:szCs w:val="20"/>
              </w:rPr>
              <w:t>кл</w:t>
            </w:r>
            <w:proofErr w:type="spellEnd"/>
            <w:r w:rsidRPr="00262678">
              <w:rPr>
                <w:rFonts w:ascii="Arial Narrow" w:hAnsi="Arial Narrow" w:cs="Arial Narrow"/>
                <w:color w:val="FF0000"/>
                <w:sz w:val="20"/>
                <w:szCs w:val="20"/>
              </w:rPr>
              <w:t>.</w:t>
            </w:r>
          </w:p>
          <w:p w:rsidR="00702524" w:rsidRDefault="00702524" w:rsidP="006F291F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262678">
              <w:rPr>
                <w:rFonts w:ascii="Arial Narrow" w:hAnsi="Arial Narrow" w:cs="Arial Narrow"/>
                <w:color w:val="FF0000"/>
                <w:sz w:val="20"/>
                <w:szCs w:val="20"/>
              </w:rPr>
              <w:t>12.10.2017</w:t>
            </w:r>
          </w:p>
        </w:tc>
        <w:tc>
          <w:tcPr>
            <w:tcW w:w="14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702524" w:rsidRPr="00702524" w:rsidRDefault="00702524" w:rsidP="006F291F">
            <w:pPr>
              <w:spacing w:after="0" w:line="240" w:lineRule="auto"/>
              <w:ind w:left="-108" w:right="-114"/>
              <w:contextualSpacing/>
              <w:jc w:val="center"/>
              <w:rPr>
                <w:color w:val="FF0000"/>
              </w:rPr>
            </w:pPr>
            <w:r w:rsidRPr="00702524">
              <w:rPr>
                <w:rFonts w:ascii="Arial Narrow" w:hAnsi="Arial Narrow" w:cs="Arial Narrow"/>
                <w:color w:val="FF0000"/>
                <w:sz w:val="20"/>
                <w:szCs w:val="20"/>
              </w:rPr>
              <w:t>МКР русский</w:t>
            </w:r>
          </w:p>
          <w:p w:rsidR="00702524" w:rsidRPr="00702524" w:rsidRDefault="00702524" w:rsidP="006F291F">
            <w:pPr>
              <w:spacing w:after="0" w:line="240" w:lineRule="auto"/>
              <w:ind w:left="-108" w:right="-114"/>
              <w:contextualSpacing/>
              <w:jc w:val="center"/>
              <w:rPr>
                <w:color w:val="FF0000"/>
              </w:rPr>
            </w:pPr>
            <w:r w:rsidRPr="00702524">
              <w:rPr>
                <w:rFonts w:ascii="Arial Narrow" w:hAnsi="Arial Narrow" w:cs="Arial Narrow"/>
                <w:color w:val="FF0000"/>
                <w:sz w:val="20"/>
                <w:szCs w:val="20"/>
              </w:rPr>
              <w:t xml:space="preserve">2 </w:t>
            </w:r>
            <w:proofErr w:type="spellStart"/>
            <w:r w:rsidRPr="00702524">
              <w:rPr>
                <w:rFonts w:ascii="Arial Narrow" w:hAnsi="Arial Narrow" w:cs="Arial Narrow"/>
                <w:color w:val="FF0000"/>
                <w:sz w:val="20"/>
                <w:szCs w:val="20"/>
              </w:rPr>
              <w:t>кл</w:t>
            </w:r>
            <w:proofErr w:type="spellEnd"/>
            <w:r w:rsidRPr="00702524">
              <w:rPr>
                <w:rFonts w:ascii="Arial Narrow" w:hAnsi="Arial Narrow" w:cs="Arial Narrow"/>
                <w:color w:val="FF0000"/>
                <w:sz w:val="20"/>
                <w:szCs w:val="20"/>
              </w:rPr>
              <w:t>.</w:t>
            </w:r>
          </w:p>
          <w:p w:rsidR="00702524" w:rsidRDefault="00702524" w:rsidP="006F291F">
            <w:pPr>
              <w:spacing w:after="0" w:line="240" w:lineRule="auto"/>
              <w:ind w:left="-108" w:right="-114"/>
              <w:contextualSpacing/>
              <w:jc w:val="center"/>
            </w:pPr>
            <w:r w:rsidRPr="00702524">
              <w:rPr>
                <w:rFonts w:ascii="Arial Narrow" w:hAnsi="Arial Narrow" w:cs="Arial Narrow"/>
                <w:color w:val="FF0000"/>
                <w:sz w:val="20"/>
                <w:szCs w:val="20"/>
              </w:rPr>
              <w:t>07.02.18</w:t>
            </w:r>
          </w:p>
        </w:tc>
        <w:tc>
          <w:tcPr>
            <w:tcW w:w="10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:rsidR="00702524" w:rsidRPr="00262678" w:rsidRDefault="00702524" w:rsidP="006F291F">
            <w:pPr>
              <w:spacing w:after="0" w:line="240" w:lineRule="auto"/>
              <w:ind w:left="-108" w:right="-114"/>
              <w:contextualSpacing/>
              <w:jc w:val="center"/>
              <w:rPr>
                <w:color w:val="FF0000"/>
              </w:rPr>
            </w:pPr>
            <w:r w:rsidRPr="00262678">
              <w:rPr>
                <w:rFonts w:ascii="Arial Narrow" w:hAnsi="Arial Narrow" w:cs="Arial Narrow"/>
                <w:color w:val="FF0000"/>
                <w:sz w:val="20"/>
                <w:szCs w:val="20"/>
              </w:rPr>
              <w:t>Комплексная</w:t>
            </w:r>
          </w:p>
          <w:p w:rsidR="00702524" w:rsidRPr="00262678" w:rsidRDefault="00702524" w:rsidP="006F291F">
            <w:pPr>
              <w:spacing w:after="0" w:line="240" w:lineRule="auto"/>
              <w:ind w:left="-108" w:right="-114"/>
              <w:contextualSpacing/>
              <w:jc w:val="center"/>
              <w:rPr>
                <w:color w:val="FF0000"/>
              </w:rPr>
            </w:pPr>
            <w:r w:rsidRPr="00262678">
              <w:rPr>
                <w:rFonts w:ascii="Arial Narrow" w:eastAsia="Arial Narrow" w:hAnsi="Arial Narrow" w:cs="Arial Narrow"/>
                <w:color w:val="FF0000"/>
                <w:sz w:val="20"/>
                <w:szCs w:val="20"/>
              </w:rPr>
              <w:t xml:space="preserve"> </w:t>
            </w:r>
            <w:r w:rsidRPr="00262678">
              <w:rPr>
                <w:rFonts w:ascii="Arial Narrow" w:hAnsi="Arial Narrow" w:cs="Arial Narrow"/>
                <w:color w:val="FF0000"/>
                <w:sz w:val="20"/>
                <w:szCs w:val="20"/>
              </w:rPr>
              <w:t>работа</w:t>
            </w:r>
          </w:p>
          <w:p w:rsidR="00702524" w:rsidRDefault="00702524" w:rsidP="006F291F">
            <w:pPr>
              <w:spacing w:after="0" w:line="240" w:lineRule="auto"/>
              <w:ind w:left="-108" w:right="-114"/>
              <w:contextualSpacing/>
              <w:jc w:val="center"/>
            </w:pPr>
            <w:r w:rsidRPr="00262678">
              <w:rPr>
                <w:rFonts w:ascii="Arial Narrow" w:hAnsi="Arial Narrow" w:cs="Arial Narrow"/>
                <w:color w:val="FF0000"/>
                <w:sz w:val="20"/>
                <w:szCs w:val="20"/>
              </w:rPr>
              <w:t>17.05.18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702524" w:rsidRDefault="00702524" w:rsidP="006F291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Кол-во низких результатов</w:t>
            </w:r>
          </w:p>
          <w:p w:rsidR="00702524" w:rsidRDefault="006B1F36" w:rsidP="006F291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(из 4</w:t>
            </w:r>
            <w:r w:rsidR="00702524">
              <w:rPr>
                <w:rFonts w:ascii="Arial Narrow" w:hAnsi="Arial Narrow" w:cs="Arial Narrow"/>
                <w:sz w:val="20"/>
                <w:szCs w:val="20"/>
              </w:rPr>
              <w:t>)</w:t>
            </w:r>
          </w:p>
        </w:tc>
      </w:tr>
      <w:tr w:rsidR="00702524" w:rsidTr="00702524">
        <w:trPr>
          <w:trHeight w:val="469"/>
          <w:jc w:val="center"/>
        </w:trPr>
        <w:tc>
          <w:tcPr>
            <w:tcW w:w="120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702524" w:rsidRDefault="00702524" w:rsidP="006F291F">
            <w:pPr>
              <w:snapToGrid w:val="0"/>
              <w:spacing w:after="0" w:line="240" w:lineRule="auto"/>
              <w:ind w:left="-108" w:right="-114"/>
              <w:contextualSpacing/>
              <w:jc w:val="both"/>
              <w:rPr>
                <w:rFonts w:ascii="Arial Narrow" w:eastAsia="Times New Roman" w:hAnsi="Arial Narrow" w:cs="Arial Narrow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702524" w:rsidRDefault="00702524" w:rsidP="006F291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 xml:space="preserve">%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обу-ченности</w:t>
            </w:r>
            <w:proofErr w:type="spellEnd"/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702524" w:rsidRDefault="00702524" w:rsidP="006F291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% качества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02524" w:rsidRDefault="00702524" w:rsidP="006F291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 xml:space="preserve">% </w:t>
            </w:r>
            <w:proofErr w:type="spellStart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обу-ченности</w:t>
            </w:r>
            <w:proofErr w:type="spellEnd"/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02524" w:rsidRDefault="00702524" w:rsidP="006F291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% качества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702524" w:rsidRDefault="00702524" w:rsidP="006F291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 xml:space="preserve">%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обу-ченности</w:t>
            </w:r>
            <w:proofErr w:type="spellEnd"/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702524" w:rsidRDefault="00702524" w:rsidP="006F291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% качества</w:t>
            </w:r>
          </w:p>
        </w:tc>
        <w:tc>
          <w:tcPr>
            <w:tcW w:w="10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:rsidR="00702524" w:rsidRDefault="00702524" w:rsidP="006F291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 xml:space="preserve">Средний </w:t>
            </w:r>
          </w:p>
          <w:p w:rsidR="00702524" w:rsidRDefault="00702524" w:rsidP="006F291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балл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702524" w:rsidRDefault="00702524" w:rsidP="006F291F">
            <w:pPr>
              <w:snapToGrid w:val="0"/>
              <w:spacing w:after="0" w:line="240" w:lineRule="auto"/>
              <w:ind w:left="-108" w:right="-114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702524" w:rsidTr="00702524">
        <w:trPr>
          <w:jc w:val="center"/>
        </w:trPr>
        <w:tc>
          <w:tcPr>
            <w:tcW w:w="12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702524" w:rsidRDefault="00702524" w:rsidP="006F291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702524" w:rsidRDefault="00702524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97,9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702524" w:rsidRDefault="00702524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79,2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02524" w:rsidRDefault="00702524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02524" w:rsidRDefault="00702524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94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702524" w:rsidRDefault="00702524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702524" w:rsidRDefault="00702524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86,3</w:t>
            </w:r>
          </w:p>
        </w:tc>
        <w:tc>
          <w:tcPr>
            <w:tcW w:w="10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:rsidR="00702524" w:rsidRPr="006F291F" w:rsidRDefault="00702524" w:rsidP="006F291F">
            <w:pPr>
              <w:snapToGrid w:val="0"/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F291F">
              <w:rPr>
                <w:rFonts w:ascii="Arial Narrow" w:hAnsi="Arial Narrow" w:cs="Times New Roman"/>
                <w:sz w:val="20"/>
                <w:szCs w:val="20"/>
              </w:rPr>
              <w:t>13,1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02524" w:rsidRDefault="00702524" w:rsidP="006F291F">
            <w:pPr>
              <w:snapToGrid w:val="0"/>
              <w:spacing w:after="0" w:line="240" w:lineRule="auto"/>
              <w:ind w:left="-108" w:right="-114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702524" w:rsidTr="00702524">
        <w:trPr>
          <w:jc w:val="center"/>
        </w:trPr>
        <w:tc>
          <w:tcPr>
            <w:tcW w:w="12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702524" w:rsidRDefault="00702524" w:rsidP="006F291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702524" w:rsidRDefault="00702524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94,7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702524" w:rsidRDefault="00702524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72,8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02524" w:rsidRDefault="00702524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02524" w:rsidRDefault="00702524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98,1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702524" w:rsidRDefault="00702524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98,1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702524" w:rsidRDefault="00702524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91,5</w:t>
            </w:r>
          </w:p>
        </w:tc>
        <w:tc>
          <w:tcPr>
            <w:tcW w:w="10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:rsidR="00702524" w:rsidRPr="006F291F" w:rsidRDefault="00702524" w:rsidP="006F291F">
            <w:pPr>
              <w:snapToGrid w:val="0"/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F291F">
              <w:rPr>
                <w:rFonts w:ascii="Arial Narrow" w:hAnsi="Arial Narrow" w:cs="Times New Roman"/>
                <w:sz w:val="20"/>
                <w:szCs w:val="20"/>
              </w:rPr>
              <w:t>11,7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02524" w:rsidRDefault="00702524" w:rsidP="006F291F">
            <w:pPr>
              <w:snapToGrid w:val="0"/>
              <w:spacing w:after="0" w:line="240" w:lineRule="auto"/>
              <w:ind w:left="-108" w:right="-114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702524" w:rsidTr="00D31D31">
        <w:trPr>
          <w:jc w:val="center"/>
        </w:trPr>
        <w:tc>
          <w:tcPr>
            <w:tcW w:w="12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702524" w:rsidRDefault="00702524" w:rsidP="006F291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702524" w:rsidRDefault="00702524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87,7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702524" w:rsidRDefault="00702524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62,9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702524" w:rsidRDefault="00702524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96,6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02524" w:rsidRDefault="00702524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87,1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702524" w:rsidRDefault="00702524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91,5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702524" w:rsidRDefault="00702524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74,4</w:t>
            </w:r>
          </w:p>
        </w:tc>
        <w:tc>
          <w:tcPr>
            <w:tcW w:w="10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702524" w:rsidRPr="006F291F" w:rsidRDefault="00702524" w:rsidP="006F291F">
            <w:pPr>
              <w:snapToGrid w:val="0"/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F291F">
              <w:rPr>
                <w:rFonts w:ascii="Arial Narrow" w:hAnsi="Arial Narrow" w:cs="Times New Roman"/>
                <w:sz w:val="20"/>
                <w:szCs w:val="20"/>
              </w:rPr>
              <w:t>11,6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02524" w:rsidRPr="0016491C" w:rsidRDefault="00D31D31" w:rsidP="006F291F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hAnsi="Arial Narrow" w:cs="Arial Narrow"/>
                <w:b/>
                <w:sz w:val="20"/>
                <w:szCs w:val="20"/>
                <w:highlight w:val="cyan"/>
              </w:rPr>
            </w:pPr>
            <w:r w:rsidRPr="0016491C">
              <w:rPr>
                <w:rFonts w:ascii="Arial Narrow" w:hAnsi="Arial Narrow" w:cs="Arial Narrow"/>
                <w:b/>
                <w:sz w:val="20"/>
                <w:szCs w:val="20"/>
                <w:highlight w:val="cyan"/>
              </w:rPr>
              <w:t>4</w:t>
            </w:r>
          </w:p>
        </w:tc>
      </w:tr>
      <w:tr w:rsidR="00702524" w:rsidTr="00D31D31">
        <w:trPr>
          <w:jc w:val="center"/>
        </w:trPr>
        <w:tc>
          <w:tcPr>
            <w:tcW w:w="12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702524" w:rsidRDefault="00702524" w:rsidP="006F291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702524" w:rsidRDefault="00702524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78,3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702524" w:rsidRDefault="00702524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39,1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02524" w:rsidRDefault="00702524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702524" w:rsidRDefault="00702524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74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702524" w:rsidRDefault="00702524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95,4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702524" w:rsidRDefault="00702524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72,7</w:t>
            </w:r>
          </w:p>
        </w:tc>
        <w:tc>
          <w:tcPr>
            <w:tcW w:w="10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702524" w:rsidRPr="006F291F" w:rsidRDefault="00702524" w:rsidP="006F291F">
            <w:pPr>
              <w:snapToGrid w:val="0"/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F291F">
              <w:rPr>
                <w:rFonts w:ascii="Arial Narrow" w:hAnsi="Arial Narrow" w:cs="Times New Roman"/>
                <w:sz w:val="20"/>
                <w:szCs w:val="20"/>
              </w:rPr>
              <w:t>11,6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02524" w:rsidRPr="0016491C" w:rsidRDefault="00D31D31" w:rsidP="006F291F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hAnsi="Arial Narrow" w:cs="Arial Narrow"/>
                <w:b/>
                <w:sz w:val="20"/>
                <w:szCs w:val="20"/>
                <w:highlight w:val="cyan"/>
              </w:rPr>
            </w:pPr>
            <w:r w:rsidRPr="0016491C">
              <w:rPr>
                <w:rFonts w:ascii="Arial Narrow" w:hAnsi="Arial Narrow" w:cs="Arial Narrow"/>
                <w:b/>
                <w:sz w:val="20"/>
                <w:szCs w:val="20"/>
                <w:highlight w:val="cyan"/>
              </w:rPr>
              <w:t>3</w:t>
            </w:r>
          </w:p>
        </w:tc>
      </w:tr>
      <w:tr w:rsidR="00702524" w:rsidTr="00D31D31">
        <w:trPr>
          <w:jc w:val="center"/>
        </w:trPr>
        <w:tc>
          <w:tcPr>
            <w:tcW w:w="12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702524" w:rsidRDefault="00702524" w:rsidP="006F291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702524" w:rsidRDefault="00702524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78,6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702524" w:rsidRDefault="00702524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42,8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02524" w:rsidRDefault="00702524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702524" w:rsidRDefault="00702524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57,1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702524" w:rsidRDefault="00702524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93,3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702524" w:rsidRDefault="00702524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46,7</w:t>
            </w:r>
          </w:p>
        </w:tc>
        <w:tc>
          <w:tcPr>
            <w:tcW w:w="10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702524" w:rsidRPr="006F291F" w:rsidRDefault="00702524" w:rsidP="006F291F">
            <w:pPr>
              <w:snapToGrid w:val="0"/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F291F">
              <w:rPr>
                <w:rFonts w:ascii="Arial Narrow" w:hAnsi="Arial Narrow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02524" w:rsidRPr="0016491C" w:rsidRDefault="00D31D31" w:rsidP="006F291F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hAnsi="Arial Narrow" w:cs="Arial Narrow"/>
                <w:b/>
                <w:sz w:val="20"/>
                <w:szCs w:val="20"/>
                <w:highlight w:val="cyan"/>
              </w:rPr>
            </w:pPr>
            <w:r w:rsidRPr="0016491C">
              <w:rPr>
                <w:rFonts w:ascii="Arial Narrow" w:hAnsi="Arial Narrow" w:cs="Arial Narrow"/>
                <w:b/>
                <w:sz w:val="20"/>
                <w:szCs w:val="20"/>
                <w:highlight w:val="cyan"/>
              </w:rPr>
              <w:t>3</w:t>
            </w:r>
          </w:p>
        </w:tc>
      </w:tr>
      <w:tr w:rsidR="00702524" w:rsidTr="00D31D31">
        <w:trPr>
          <w:jc w:val="center"/>
        </w:trPr>
        <w:tc>
          <w:tcPr>
            <w:tcW w:w="12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702524" w:rsidRDefault="00702524" w:rsidP="006F291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702524" w:rsidRDefault="00702524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79,5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702524" w:rsidRDefault="00702524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68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02524" w:rsidRDefault="00702524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702524" w:rsidRDefault="00702524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81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702524" w:rsidRDefault="00702524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95,7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702524" w:rsidRDefault="00702524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67,1</w:t>
            </w:r>
          </w:p>
        </w:tc>
        <w:tc>
          <w:tcPr>
            <w:tcW w:w="10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702524" w:rsidRPr="006F291F" w:rsidRDefault="00702524" w:rsidP="006F291F">
            <w:pPr>
              <w:snapToGrid w:val="0"/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F291F">
              <w:rPr>
                <w:rFonts w:ascii="Arial Narrow" w:hAnsi="Arial Narrow" w:cs="Times New Roman"/>
                <w:sz w:val="20"/>
                <w:szCs w:val="20"/>
              </w:rPr>
              <w:t>11,3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02524" w:rsidRPr="0016491C" w:rsidRDefault="00D31D31" w:rsidP="006F291F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hAnsi="Arial Narrow" w:cs="Arial Narrow"/>
                <w:b/>
                <w:sz w:val="20"/>
                <w:szCs w:val="20"/>
                <w:highlight w:val="cyan"/>
              </w:rPr>
            </w:pPr>
            <w:r w:rsidRPr="0016491C">
              <w:rPr>
                <w:rFonts w:ascii="Arial Narrow" w:hAnsi="Arial Narrow" w:cs="Arial Narrow"/>
                <w:b/>
                <w:sz w:val="20"/>
                <w:szCs w:val="20"/>
              </w:rPr>
              <w:t>2</w:t>
            </w:r>
          </w:p>
        </w:tc>
      </w:tr>
      <w:tr w:rsidR="00702524" w:rsidTr="00D31D31">
        <w:trPr>
          <w:jc w:val="center"/>
        </w:trPr>
        <w:tc>
          <w:tcPr>
            <w:tcW w:w="12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702524" w:rsidRDefault="00702524" w:rsidP="006F291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702524" w:rsidRDefault="00702524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71,4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702524" w:rsidRDefault="00702524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42,8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702524" w:rsidRDefault="00702524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87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702524" w:rsidRDefault="00702524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50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702524" w:rsidRDefault="00702524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75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702524" w:rsidRDefault="00702524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37,5</w:t>
            </w:r>
          </w:p>
        </w:tc>
        <w:tc>
          <w:tcPr>
            <w:tcW w:w="10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702524" w:rsidRPr="006F291F" w:rsidRDefault="00702524" w:rsidP="006F291F">
            <w:pPr>
              <w:snapToGrid w:val="0"/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F291F">
              <w:rPr>
                <w:rFonts w:ascii="Arial Narrow" w:hAnsi="Arial Narrow" w:cs="Times New Roman"/>
                <w:sz w:val="20"/>
                <w:szCs w:val="20"/>
              </w:rPr>
              <w:t>11,3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02524" w:rsidRPr="00D31D31" w:rsidRDefault="00D31D31" w:rsidP="006F291F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hAnsi="Arial Narrow" w:cs="Arial Narrow"/>
                <w:b/>
                <w:sz w:val="20"/>
                <w:szCs w:val="20"/>
              </w:rPr>
            </w:pPr>
            <w:r w:rsidRPr="0016491C">
              <w:rPr>
                <w:rFonts w:ascii="Arial Narrow" w:hAnsi="Arial Narrow" w:cs="Arial Narrow"/>
                <w:b/>
                <w:sz w:val="20"/>
                <w:szCs w:val="20"/>
                <w:highlight w:val="cyan"/>
              </w:rPr>
              <w:t>4</w:t>
            </w:r>
          </w:p>
        </w:tc>
      </w:tr>
      <w:tr w:rsidR="00702524" w:rsidTr="00D31D31">
        <w:trPr>
          <w:jc w:val="center"/>
        </w:trPr>
        <w:tc>
          <w:tcPr>
            <w:tcW w:w="12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702524" w:rsidRDefault="00702524" w:rsidP="006F291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702524" w:rsidRDefault="00702524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92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702524" w:rsidRDefault="00702524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56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02524" w:rsidRDefault="00702524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702524" w:rsidRDefault="00702524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92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702524" w:rsidRDefault="00702524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702524" w:rsidRDefault="00702524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88</w:t>
            </w:r>
          </w:p>
        </w:tc>
        <w:tc>
          <w:tcPr>
            <w:tcW w:w="10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702524" w:rsidRPr="006F291F" w:rsidRDefault="00702524" w:rsidP="006F291F">
            <w:pPr>
              <w:snapToGrid w:val="0"/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F291F">
              <w:rPr>
                <w:rFonts w:ascii="Arial Narrow" w:hAnsi="Arial Narrow" w:cs="Times New Roman"/>
                <w:sz w:val="20"/>
                <w:szCs w:val="20"/>
              </w:rPr>
              <w:t>10,8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02524" w:rsidRPr="00D31D31" w:rsidRDefault="00D31D31" w:rsidP="006F291F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sz w:val="20"/>
                <w:szCs w:val="20"/>
              </w:rPr>
              <w:t>1</w:t>
            </w:r>
          </w:p>
        </w:tc>
      </w:tr>
      <w:tr w:rsidR="00702524" w:rsidTr="00D31D31">
        <w:trPr>
          <w:jc w:val="center"/>
        </w:trPr>
        <w:tc>
          <w:tcPr>
            <w:tcW w:w="12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702524" w:rsidRDefault="00702524" w:rsidP="006F291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702524" w:rsidRDefault="00702524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94,7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702524" w:rsidRDefault="00702524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63,1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02524" w:rsidRDefault="00702524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702524" w:rsidRDefault="00702524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61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702524" w:rsidRDefault="00702524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702524" w:rsidRDefault="00702524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66,7</w:t>
            </w:r>
          </w:p>
        </w:tc>
        <w:tc>
          <w:tcPr>
            <w:tcW w:w="10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702524" w:rsidRPr="006F291F" w:rsidRDefault="00702524" w:rsidP="006F291F">
            <w:pPr>
              <w:snapToGrid w:val="0"/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F291F">
              <w:rPr>
                <w:rFonts w:ascii="Arial Narrow" w:hAnsi="Arial Narrow" w:cs="Times New Roman"/>
                <w:sz w:val="20"/>
                <w:szCs w:val="20"/>
              </w:rPr>
              <w:t>11,7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02524" w:rsidRPr="00D31D31" w:rsidRDefault="00702524" w:rsidP="006F291F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hAnsi="Arial Narrow" w:cs="Arial Narrow"/>
                <w:b/>
                <w:sz w:val="20"/>
                <w:szCs w:val="20"/>
              </w:rPr>
            </w:pPr>
          </w:p>
        </w:tc>
      </w:tr>
      <w:tr w:rsidR="00702524" w:rsidTr="00D31D31">
        <w:trPr>
          <w:jc w:val="center"/>
        </w:trPr>
        <w:tc>
          <w:tcPr>
            <w:tcW w:w="12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702524" w:rsidRDefault="00702524" w:rsidP="006F291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702524" w:rsidRDefault="00702524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86,8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702524" w:rsidRDefault="00702524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61,8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02524" w:rsidRDefault="00702524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702524" w:rsidRDefault="00702524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91,2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702524" w:rsidRDefault="00702524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98,4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702524" w:rsidRDefault="00702524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81,2</w:t>
            </w:r>
          </w:p>
        </w:tc>
        <w:tc>
          <w:tcPr>
            <w:tcW w:w="10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702524" w:rsidRPr="006F291F" w:rsidRDefault="00702524" w:rsidP="006F291F">
            <w:pPr>
              <w:snapToGrid w:val="0"/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F291F">
              <w:rPr>
                <w:rFonts w:ascii="Arial Narrow" w:hAnsi="Arial Narrow" w:cs="Times New Roman"/>
                <w:sz w:val="20"/>
                <w:szCs w:val="20"/>
              </w:rPr>
              <w:t>12,3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02524" w:rsidRPr="00D31D31" w:rsidRDefault="00D31D31" w:rsidP="006F291F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sz w:val="20"/>
                <w:szCs w:val="20"/>
              </w:rPr>
              <w:t>1</w:t>
            </w:r>
          </w:p>
        </w:tc>
      </w:tr>
      <w:tr w:rsidR="00702524" w:rsidTr="00D31D31">
        <w:trPr>
          <w:jc w:val="center"/>
        </w:trPr>
        <w:tc>
          <w:tcPr>
            <w:tcW w:w="12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702524" w:rsidRDefault="00702524" w:rsidP="006F291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702524" w:rsidRDefault="00702524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96,3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702524" w:rsidRDefault="00702524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72,2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02524" w:rsidRDefault="00702524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702524" w:rsidRDefault="00702524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81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702524" w:rsidRDefault="00702524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98,2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702524" w:rsidRDefault="00702524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87,5</w:t>
            </w:r>
          </w:p>
        </w:tc>
        <w:tc>
          <w:tcPr>
            <w:tcW w:w="10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702524" w:rsidRPr="006F291F" w:rsidRDefault="00702524" w:rsidP="006F291F">
            <w:pPr>
              <w:snapToGrid w:val="0"/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F291F">
              <w:rPr>
                <w:rFonts w:ascii="Arial Narrow" w:hAnsi="Arial Narrow" w:cs="Times New Roman"/>
                <w:sz w:val="20"/>
                <w:szCs w:val="20"/>
              </w:rPr>
              <w:t>12,3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02524" w:rsidRPr="00D31D31" w:rsidRDefault="00702524" w:rsidP="006F291F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hAnsi="Arial Narrow" w:cs="Arial Narrow"/>
                <w:b/>
                <w:sz w:val="20"/>
                <w:szCs w:val="20"/>
              </w:rPr>
            </w:pPr>
          </w:p>
        </w:tc>
      </w:tr>
      <w:tr w:rsidR="00702524" w:rsidTr="00D31D31">
        <w:trPr>
          <w:jc w:val="center"/>
        </w:trPr>
        <w:tc>
          <w:tcPr>
            <w:tcW w:w="12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702524" w:rsidRDefault="00702524" w:rsidP="006F291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702524" w:rsidRDefault="00702524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73,1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702524" w:rsidRDefault="00702524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38,5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702524" w:rsidRDefault="00702524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96,5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702524" w:rsidRDefault="00702524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61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702524" w:rsidRDefault="00702524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96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702524" w:rsidRDefault="00702524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56</w:t>
            </w:r>
          </w:p>
        </w:tc>
        <w:tc>
          <w:tcPr>
            <w:tcW w:w="10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702524" w:rsidRPr="006F291F" w:rsidRDefault="00702524" w:rsidP="006F291F">
            <w:pPr>
              <w:snapToGrid w:val="0"/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F291F">
              <w:rPr>
                <w:rFonts w:ascii="Arial Narrow" w:hAnsi="Arial Narrow" w:cs="Times New Roman"/>
                <w:sz w:val="20"/>
                <w:szCs w:val="20"/>
              </w:rPr>
              <w:t>11,1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02524" w:rsidRPr="0016491C" w:rsidRDefault="00D31D31" w:rsidP="006F291F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hAnsi="Arial Narrow" w:cs="Arial Narrow"/>
                <w:b/>
                <w:sz w:val="20"/>
                <w:szCs w:val="20"/>
                <w:highlight w:val="cyan"/>
              </w:rPr>
            </w:pPr>
            <w:r w:rsidRPr="0016491C">
              <w:rPr>
                <w:rFonts w:ascii="Arial Narrow" w:hAnsi="Arial Narrow" w:cs="Arial Narrow"/>
                <w:b/>
                <w:sz w:val="20"/>
                <w:szCs w:val="20"/>
                <w:highlight w:val="cyan"/>
              </w:rPr>
              <w:t>3</w:t>
            </w:r>
          </w:p>
        </w:tc>
      </w:tr>
      <w:tr w:rsidR="00702524" w:rsidTr="00D31D31">
        <w:trPr>
          <w:jc w:val="center"/>
        </w:trPr>
        <w:tc>
          <w:tcPr>
            <w:tcW w:w="12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702524" w:rsidRDefault="00702524" w:rsidP="006F291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702524" w:rsidRDefault="00702524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77,8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702524" w:rsidRDefault="00702524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44,4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702524" w:rsidRDefault="00702524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89,5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702524" w:rsidRDefault="00702524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42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702524" w:rsidRDefault="00702524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84,6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702524" w:rsidRDefault="00702524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76,9</w:t>
            </w:r>
          </w:p>
        </w:tc>
        <w:tc>
          <w:tcPr>
            <w:tcW w:w="10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702524" w:rsidRPr="006F291F" w:rsidRDefault="00702524" w:rsidP="006F291F">
            <w:pPr>
              <w:snapToGrid w:val="0"/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F291F">
              <w:rPr>
                <w:rFonts w:ascii="Arial Narrow" w:hAnsi="Arial Narrow" w:cs="Times New Roman"/>
                <w:sz w:val="20"/>
                <w:szCs w:val="20"/>
              </w:rPr>
              <w:t>10,7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02524" w:rsidRPr="0016491C" w:rsidRDefault="00D31D31" w:rsidP="006F291F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hAnsi="Arial Narrow" w:cs="Arial Narrow"/>
                <w:b/>
                <w:sz w:val="20"/>
                <w:szCs w:val="20"/>
                <w:highlight w:val="cyan"/>
              </w:rPr>
            </w:pPr>
            <w:r w:rsidRPr="0016491C">
              <w:rPr>
                <w:rFonts w:ascii="Arial Narrow" w:hAnsi="Arial Narrow" w:cs="Arial Narrow"/>
                <w:b/>
                <w:sz w:val="20"/>
                <w:szCs w:val="20"/>
                <w:highlight w:val="cyan"/>
              </w:rPr>
              <w:t>4</w:t>
            </w:r>
          </w:p>
        </w:tc>
      </w:tr>
      <w:tr w:rsidR="00702524" w:rsidTr="00D31D31">
        <w:trPr>
          <w:jc w:val="center"/>
        </w:trPr>
        <w:tc>
          <w:tcPr>
            <w:tcW w:w="12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702524" w:rsidRDefault="00702524" w:rsidP="006F291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702524" w:rsidRDefault="00702524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95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702524" w:rsidRDefault="00702524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75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02524" w:rsidRDefault="00702524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702524" w:rsidRDefault="00702524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80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702524" w:rsidRDefault="00702524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94,7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702524" w:rsidRDefault="00702524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73,7</w:t>
            </w:r>
          </w:p>
        </w:tc>
        <w:tc>
          <w:tcPr>
            <w:tcW w:w="10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702524" w:rsidRPr="006F291F" w:rsidRDefault="00702524" w:rsidP="006F291F">
            <w:pPr>
              <w:snapToGrid w:val="0"/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F291F">
              <w:rPr>
                <w:rFonts w:ascii="Arial Narrow" w:hAnsi="Arial Narrow" w:cs="Times New Roman"/>
                <w:sz w:val="20"/>
                <w:szCs w:val="20"/>
              </w:rPr>
              <w:t>11,7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02524" w:rsidRPr="00D31D31" w:rsidRDefault="00702524" w:rsidP="006F291F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hAnsi="Arial Narrow" w:cs="Arial Narrow"/>
                <w:b/>
                <w:sz w:val="20"/>
                <w:szCs w:val="20"/>
              </w:rPr>
            </w:pPr>
          </w:p>
        </w:tc>
      </w:tr>
      <w:tr w:rsidR="00702524" w:rsidTr="00D31D31">
        <w:trPr>
          <w:trHeight w:val="56"/>
          <w:jc w:val="center"/>
        </w:trPr>
        <w:tc>
          <w:tcPr>
            <w:tcW w:w="12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702524" w:rsidRDefault="00702524" w:rsidP="006F291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15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702524" w:rsidRDefault="00702524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92,8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702524" w:rsidRDefault="00702524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35,7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702524" w:rsidRDefault="00702524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86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702524" w:rsidRDefault="00702524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50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702524" w:rsidRDefault="00702524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702524" w:rsidRDefault="00702524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69,2</w:t>
            </w:r>
          </w:p>
        </w:tc>
        <w:tc>
          <w:tcPr>
            <w:tcW w:w="10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702524" w:rsidRPr="006F291F" w:rsidRDefault="00702524" w:rsidP="006F291F">
            <w:pPr>
              <w:snapToGrid w:val="0"/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F291F">
              <w:rPr>
                <w:rFonts w:ascii="Arial Narrow" w:hAnsi="Arial Narrow" w:cs="Times New Roman"/>
                <w:sz w:val="20"/>
                <w:szCs w:val="20"/>
              </w:rPr>
              <w:t>10,3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02524" w:rsidRPr="00D31D31" w:rsidRDefault="00D31D31" w:rsidP="006F291F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sz w:val="20"/>
                <w:szCs w:val="20"/>
              </w:rPr>
              <w:t>2</w:t>
            </w:r>
          </w:p>
        </w:tc>
      </w:tr>
      <w:tr w:rsidR="00702524" w:rsidTr="00D31D31">
        <w:trPr>
          <w:jc w:val="center"/>
        </w:trPr>
        <w:tc>
          <w:tcPr>
            <w:tcW w:w="12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702524" w:rsidRDefault="00702524" w:rsidP="006F291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16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702524" w:rsidRDefault="00702524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75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702524" w:rsidRDefault="00702524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50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02524" w:rsidRDefault="00702524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702524" w:rsidRDefault="00702524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50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702524" w:rsidRDefault="00702524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75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702524" w:rsidRDefault="00702524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50</w:t>
            </w:r>
          </w:p>
        </w:tc>
        <w:tc>
          <w:tcPr>
            <w:tcW w:w="10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702524" w:rsidRPr="006F291F" w:rsidRDefault="00702524" w:rsidP="006F291F">
            <w:pPr>
              <w:snapToGrid w:val="0"/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F291F">
              <w:rPr>
                <w:rFonts w:ascii="Arial Narrow" w:hAnsi="Arial Narrow" w:cs="Times New Roman"/>
                <w:sz w:val="20"/>
                <w:szCs w:val="20"/>
              </w:rPr>
              <w:t>12,8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02524" w:rsidRPr="00D31D31" w:rsidRDefault="00D31D31" w:rsidP="006F291F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sz w:val="20"/>
                <w:szCs w:val="20"/>
              </w:rPr>
              <w:t>2</w:t>
            </w:r>
          </w:p>
        </w:tc>
      </w:tr>
      <w:tr w:rsidR="00702524" w:rsidTr="00D31D31">
        <w:trPr>
          <w:jc w:val="center"/>
        </w:trPr>
        <w:tc>
          <w:tcPr>
            <w:tcW w:w="12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702524" w:rsidRDefault="00702524" w:rsidP="006F291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17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702524" w:rsidRDefault="00702524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81,8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702524" w:rsidRDefault="00702524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36,4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02524" w:rsidRDefault="00702524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702524" w:rsidRDefault="00702524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91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702524" w:rsidRDefault="00702524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702524" w:rsidRDefault="00702524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72,7</w:t>
            </w:r>
          </w:p>
        </w:tc>
        <w:tc>
          <w:tcPr>
            <w:tcW w:w="10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702524" w:rsidRPr="006F291F" w:rsidRDefault="00702524" w:rsidP="006F291F">
            <w:pPr>
              <w:snapToGrid w:val="0"/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F291F">
              <w:rPr>
                <w:rFonts w:ascii="Arial Narrow" w:hAnsi="Arial Narrow" w:cs="Times New Roman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02524" w:rsidRPr="00D31D31" w:rsidRDefault="00D31D31" w:rsidP="006F291F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sz w:val="20"/>
                <w:szCs w:val="20"/>
              </w:rPr>
              <w:t>1</w:t>
            </w:r>
          </w:p>
        </w:tc>
      </w:tr>
      <w:tr w:rsidR="00702524" w:rsidTr="00D31D31">
        <w:trPr>
          <w:jc w:val="center"/>
        </w:trPr>
        <w:tc>
          <w:tcPr>
            <w:tcW w:w="12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702524" w:rsidRDefault="00702524" w:rsidP="006F291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18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702524" w:rsidRDefault="00702524" w:rsidP="00D31D31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77,8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702524" w:rsidRDefault="00702524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44,4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02524" w:rsidRDefault="00702524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702524" w:rsidRDefault="00702524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70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702524" w:rsidRDefault="00702524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702524" w:rsidRDefault="00702524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60</w:t>
            </w:r>
          </w:p>
        </w:tc>
        <w:tc>
          <w:tcPr>
            <w:tcW w:w="10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702524" w:rsidRPr="006F291F" w:rsidRDefault="00702524" w:rsidP="006F291F">
            <w:pPr>
              <w:snapToGrid w:val="0"/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F291F">
              <w:rPr>
                <w:rFonts w:ascii="Arial Narrow" w:hAnsi="Arial Narrow" w:cs="Times New Roman"/>
                <w:sz w:val="20"/>
                <w:szCs w:val="20"/>
              </w:rPr>
              <w:t>12,8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02524" w:rsidRPr="00D31D31" w:rsidRDefault="00D31D31" w:rsidP="006F291F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sz w:val="20"/>
                <w:szCs w:val="20"/>
              </w:rPr>
              <w:t>1</w:t>
            </w:r>
          </w:p>
        </w:tc>
      </w:tr>
      <w:tr w:rsidR="00702524" w:rsidTr="00D31D31">
        <w:trPr>
          <w:jc w:val="center"/>
        </w:trPr>
        <w:tc>
          <w:tcPr>
            <w:tcW w:w="12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702524" w:rsidRDefault="00702524" w:rsidP="006F291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19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702524" w:rsidRDefault="00702524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702524" w:rsidRDefault="00702524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28,6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02524" w:rsidRDefault="00702524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702524" w:rsidRDefault="00702524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702524" w:rsidRDefault="00702524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80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702524" w:rsidRDefault="00702524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60</w:t>
            </w:r>
          </w:p>
        </w:tc>
        <w:tc>
          <w:tcPr>
            <w:tcW w:w="10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702524" w:rsidRPr="006F291F" w:rsidRDefault="00702524" w:rsidP="006F291F">
            <w:pPr>
              <w:snapToGrid w:val="0"/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F291F">
              <w:rPr>
                <w:rFonts w:ascii="Arial Narrow" w:hAnsi="Arial Narrow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02524" w:rsidRPr="00D31D31" w:rsidRDefault="00D31D31" w:rsidP="006F291F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sz w:val="20"/>
                <w:szCs w:val="20"/>
              </w:rPr>
              <w:t>2</w:t>
            </w:r>
          </w:p>
        </w:tc>
      </w:tr>
      <w:tr w:rsidR="00702524" w:rsidTr="00D31D31">
        <w:trPr>
          <w:jc w:val="center"/>
        </w:trPr>
        <w:tc>
          <w:tcPr>
            <w:tcW w:w="12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702524" w:rsidRDefault="00702524" w:rsidP="006F291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21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702524" w:rsidRDefault="00702524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78,6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702524" w:rsidRDefault="00702524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35,7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02524" w:rsidRDefault="00702524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702524" w:rsidRDefault="00702524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64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702524" w:rsidRDefault="00702524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69,2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702524" w:rsidRDefault="00702524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38,5</w:t>
            </w:r>
          </w:p>
        </w:tc>
        <w:tc>
          <w:tcPr>
            <w:tcW w:w="10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702524" w:rsidRPr="006F291F" w:rsidRDefault="00702524" w:rsidP="006F291F">
            <w:pPr>
              <w:snapToGrid w:val="0"/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F291F">
              <w:rPr>
                <w:rFonts w:ascii="Arial Narrow" w:hAnsi="Arial Narrow" w:cs="Times New Roman"/>
                <w:sz w:val="20"/>
                <w:szCs w:val="20"/>
              </w:rPr>
              <w:t>11,4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02524" w:rsidRPr="00D31D31" w:rsidRDefault="00D31D31" w:rsidP="006F291F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hAnsi="Arial Narrow" w:cs="Arial Narrow"/>
                <w:b/>
                <w:sz w:val="20"/>
                <w:szCs w:val="20"/>
              </w:rPr>
            </w:pPr>
            <w:r w:rsidRPr="0016491C">
              <w:rPr>
                <w:rFonts w:ascii="Arial Narrow" w:hAnsi="Arial Narrow" w:cs="Arial Narrow"/>
                <w:b/>
                <w:sz w:val="20"/>
                <w:szCs w:val="20"/>
                <w:highlight w:val="cyan"/>
              </w:rPr>
              <w:t>3</w:t>
            </w:r>
          </w:p>
        </w:tc>
      </w:tr>
      <w:tr w:rsidR="00702524" w:rsidTr="00702524">
        <w:trPr>
          <w:jc w:val="center"/>
        </w:trPr>
        <w:tc>
          <w:tcPr>
            <w:tcW w:w="12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BDD6EE" w:themeFill="accent1" w:themeFillTint="66"/>
          </w:tcPr>
          <w:p w:rsidR="00702524" w:rsidRDefault="00702524" w:rsidP="006F291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b/>
                <w:sz w:val="20"/>
                <w:szCs w:val="20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BDD6EE" w:themeFill="accent1" w:themeFillTint="66"/>
          </w:tcPr>
          <w:p w:rsidR="00702524" w:rsidRDefault="00702524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b/>
                <w:sz w:val="20"/>
                <w:szCs w:val="20"/>
              </w:rPr>
              <w:t>91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BDD6EE" w:themeFill="accent1" w:themeFillTint="66"/>
          </w:tcPr>
          <w:p w:rsidR="00702524" w:rsidRDefault="00702524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b/>
                <w:sz w:val="20"/>
                <w:szCs w:val="20"/>
              </w:rPr>
              <w:t>61,9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DD6EE" w:themeFill="accent1" w:themeFillTint="66"/>
          </w:tcPr>
          <w:p w:rsidR="00702524" w:rsidRDefault="00702524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b/>
                <w:sz w:val="20"/>
                <w:szCs w:val="20"/>
              </w:rPr>
              <w:t>98,7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DD6EE" w:themeFill="accent1" w:themeFillTint="66"/>
          </w:tcPr>
          <w:p w:rsidR="00702524" w:rsidRDefault="00702524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b/>
                <w:sz w:val="20"/>
                <w:szCs w:val="20"/>
              </w:rPr>
              <w:t>82,2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BDD6EE" w:themeFill="accent1" w:themeFillTint="66"/>
          </w:tcPr>
          <w:p w:rsidR="00702524" w:rsidRDefault="00702524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b/>
                <w:sz w:val="20"/>
                <w:szCs w:val="20"/>
              </w:rPr>
              <w:t>95,5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BDD6EE" w:themeFill="accent1" w:themeFillTint="66"/>
          </w:tcPr>
          <w:p w:rsidR="00702524" w:rsidRDefault="00702524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b/>
                <w:sz w:val="20"/>
                <w:szCs w:val="20"/>
              </w:rPr>
              <w:t>76,3</w:t>
            </w:r>
          </w:p>
        </w:tc>
        <w:tc>
          <w:tcPr>
            <w:tcW w:w="10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BDD6EE" w:themeFill="accent1" w:themeFillTint="66"/>
          </w:tcPr>
          <w:p w:rsidR="00702524" w:rsidRPr="006F291F" w:rsidRDefault="00702524" w:rsidP="006F291F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b/>
                <w:sz w:val="20"/>
                <w:szCs w:val="20"/>
              </w:rPr>
            </w:pPr>
            <w:r w:rsidRPr="006F291F">
              <w:rPr>
                <w:rFonts w:ascii="Arial Narrow" w:hAnsi="Arial Narrow" w:cs="Arial Narrow"/>
                <w:b/>
                <w:sz w:val="20"/>
                <w:szCs w:val="20"/>
              </w:rPr>
              <w:t>11,7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DD6EE" w:themeFill="accent1" w:themeFillTint="66"/>
          </w:tcPr>
          <w:p w:rsidR="00702524" w:rsidRDefault="00702524" w:rsidP="006F291F">
            <w:pPr>
              <w:snapToGrid w:val="0"/>
              <w:spacing w:after="0" w:line="240" w:lineRule="auto"/>
              <w:ind w:left="-108" w:right="-114"/>
              <w:contextualSpacing/>
              <w:jc w:val="center"/>
              <w:rPr>
                <w:rFonts w:ascii="Arial Narrow" w:hAnsi="Arial Narrow" w:cs="Arial Narrow"/>
                <w:b/>
                <w:sz w:val="20"/>
                <w:szCs w:val="20"/>
              </w:rPr>
            </w:pPr>
          </w:p>
        </w:tc>
      </w:tr>
    </w:tbl>
    <w:p w:rsidR="006F291F" w:rsidRDefault="006F291F" w:rsidP="006F291F">
      <w:pPr>
        <w:rPr>
          <w:rFonts w:cs="Times New Roman"/>
          <w:b/>
          <w:color w:val="FF0000"/>
          <w:sz w:val="28"/>
          <w:szCs w:val="28"/>
        </w:rPr>
      </w:pPr>
      <w:r>
        <w:rPr>
          <w:rFonts w:cs="Times New Roman"/>
          <w:b/>
          <w:color w:val="FF0000"/>
          <w:sz w:val="28"/>
          <w:szCs w:val="28"/>
        </w:rPr>
        <w:t>ПРОБЛЕМЫ во 2 классе в школах № 3, 4, 5, 7, 12, 13, 21</w:t>
      </w:r>
    </w:p>
    <w:p w:rsidR="006B1F36" w:rsidRDefault="006B1F36" w:rsidP="006B1F36">
      <w:pPr>
        <w:pStyle w:val="a9"/>
        <w:numPr>
          <w:ilvl w:val="0"/>
          <w:numId w:val="1"/>
        </w:numPr>
      </w:pPr>
      <w:r>
        <w:t xml:space="preserve">Низкий результат оценивался по </w:t>
      </w:r>
      <w:proofErr w:type="spellStart"/>
      <w:r>
        <w:t>обученности</w:t>
      </w:r>
      <w:proofErr w:type="spellEnd"/>
      <w:r w:rsidR="0016491C">
        <w:t>, среднему баллу</w:t>
      </w:r>
      <w:r>
        <w:t xml:space="preserve"> (ниже </w:t>
      </w:r>
      <w:proofErr w:type="spellStart"/>
      <w:r>
        <w:t>среднерайонного</w:t>
      </w:r>
      <w:proofErr w:type="spellEnd"/>
      <w:r>
        <w:t>)</w:t>
      </w:r>
    </w:p>
    <w:p w:rsidR="00726988" w:rsidRDefault="00726988" w:rsidP="006F291F">
      <w:pPr>
        <w:rPr>
          <w:rFonts w:cs="Times New Roman"/>
          <w:b/>
          <w:sz w:val="28"/>
          <w:szCs w:val="28"/>
          <w:u w:val="single"/>
        </w:rPr>
      </w:pPr>
    </w:p>
    <w:p w:rsidR="00726988" w:rsidRDefault="00726988" w:rsidP="006F291F">
      <w:pPr>
        <w:rPr>
          <w:rFonts w:cs="Times New Roman"/>
          <w:b/>
          <w:sz w:val="28"/>
          <w:szCs w:val="28"/>
          <w:u w:val="single"/>
        </w:rPr>
      </w:pPr>
    </w:p>
    <w:p w:rsidR="006F291F" w:rsidRDefault="006F291F" w:rsidP="006F291F">
      <w:r>
        <w:rPr>
          <w:rFonts w:cs="Times New Roman"/>
          <w:b/>
          <w:sz w:val="28"/>
          <w:szCs w:val="28"/>
          <w:u w:val="single"/>
        </w:rPr>
        <w:lastRenderedPageBreak/>
        <w:t>3 КЛАСС</w:t>
      </w:r>
    </w:p>
    <w:tbl>
      <w:tblPr>
        <w:tblW w:w="0" w:type="auto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14"/>
        <w:gridCol w:w="1040"/>
        <w:gridCol w:w="879"/>
        <w:gridCol w:w="709"/>
        <w:gridCol w:w="709"/>
        <w:gridCol w:w="709"/>
        <w:gridCol w:w="1111"/>
        <w:gridCol w:w="7"/>
        <w:gridCol w:w="740"/>
      </w:tblGrid>
      <w:tr w:rsidR="00726988" w:rsidTr="00726988">
        <w:trPr>
          <w:jc w:val="center"/>
        </w:trPr>
        <w:tc>
          <w:tcPr>
            <w:tcW w:w="1054" w:type="dxa"/>
            <w:gridSpan w:val="2"/>
            <w:vMerge w:val="restart"/>
            <w:shd w:val="clear" w:color="auto" w:fill="auto"/>
          </w:tcPr>
          <w:p w:rsidR="00726988" w:rsidRDefault="00726988" w:rsidP="006F291F">
            <w:pPr>
              <w:spacing w:after="0" w:line="240" w:lineRule="auto"/>
              <w:ind w:left="34" w:right="-114"/>
              <w:contextualSpacing/>
              <w:jc w:val="both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№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</w:t>
            </w: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ОУ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726988" w:rsidRPr="00D31D31" w:rsidRDefault="00726988" w:rsidP="006F291F">
            <w:pPr>
              <w:spacing w:after="0" w:line="240" w:lineRule="auto"/>
              <w:ind w:left="-108" w:right="-114"/>
              <w:contextualSpacing/>
              <w:jc w:val="center"/>
              <w:rPr>
                <w:color w:val="FF0000"/>
              </w:rPr>
            </w:pPr>
            <w:proofErr w:type="gramStart"/>
            <w:r w:rsidRPr="00D31D31">
              <w:rPr>
                <w:rFonts w:ascii="Arial Narrow" w:hAnsi="Arial Narrow" w:cs="Arial Narrow"/>
                <w:color w:val="FF0000"/>
                <w:sz w:val="20"/>
                <w:szCs w:val="20"/>
              </w:rPr>
              <w:t>МКР  математика</w:t>
            </w:r>
            <w:proofErr w:type="gramEnd"/>
          </w:p>
          <w:p w:rsidR="00726988" w:rsidRPr="00D31D31" w:rsidRDefault="00726988" w:rsidP="006F291F">
            <w:pPr>
              <w:spacing w:after="0" w:line="240" w:lineRule="auto"/>
              <w:ind w:left="-108" w:right="-114"/>
              <w:contextualSpacing/>
              <w:jc w:val="center"/>
              <w:rPr>
                <w:color w:val="FF0000"/>
              </w:rPr>
            </w:pPr>
            <w:r w:rsidRPr="00D31D31">
              <w:rPr>
                <w:rFonts w:ascii="Arial Narrow" w:hAnsi="Arial Narrow" w:cs="Arial Narrow"/>
                <w:color w:val="FF0000"/>
                <w:sz w:val="20"/>
                <w:szCs w:val="20"/>
              </w:rPr>
              <w:t xml:space="preserve">3 </w:t>
            </w:r>
            <w:proofErr w:type="spellStart"/>
            <w:r w:rsidRPr="00D31D31">
              <w:rPr>
                <w:rFonts w:ascii="Arial Narrow" w:hAnsi="Arial Narrow" w:cs="Arial Narrow"/>
                <w:color w:val="FF0000"/>
                <w:sz w:val="20"/>
                <w:szCs w:val="20"/>
              </w:rPr>
              <w:t>кл</w:t>
            </w:r>
            <w:proofErr w:type="spellEnd"/>
            <w:r w:rsidRPr="00D31D31">
              <w:rPr>
                <w:rFonts w:ascii="Arial Narrow" w:hAnsi="Arial Narrow" w:cs="Arial Narrow"/>
                <w:color w:val="FF0000"/>
                <w:sz w:val="20"/>
                <w:szCs w:val="20"/>
              </w:rPr>
              <w:t>.</w:t>
            </w:r>
          </w:p>
          <w:p w:rsidR="00726988" w:rsidRDefault="00726988" w:rsidP="006F291F">
            <w:pPr>
              <w:spacing w:after="0" w:line="240" w:lineRule="auto"/>
              <w:ind w:left="-108" w:right="-114"/>
              <w:contextualSpacing/>
              <w:jc w:val="center"/>
            </w:pPr>
            <w:r w:rsidRPr="00D31D31">
              <w:rPr>
                <w:rFonts w:ascii="Arial Narrow" w:hAnsi="Arial Narrow" w:cs="Arial Narrow"/>
                <w:color w:val="FF0000"/>
                <w:sz w:val="20"/>
                <w:szCs w:val="20"/>
              </w:rPr>
              <w:t>25.01.18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726988" w:rsidRPr="00D31D31" w:rsidRDefault="00726988" w:rsidP="006F291F">
            <w:pPr>
              <w:spacing w:after="0" w:line="240" w:lineRule="auto"/>
              <w:ind w:left="-108" w:right="-114"/>
              <w:contextualSpacing/>
              <w:jc w:val="center"/>
              <w:rPr>
                <w:color w:val="FF0000"/>
              </w:rPr>
            </w:pPr>
            <w:r w:rsidRPr="00D31D31">
              <w:rPr>
                <w:rFonts w:ascii="Arial Narrow" w:hAnsi="Arial Narrow" w:cs="Arial Narrow"/>
                <w:color w:val="FF0000"/>
                <w:sz w:val="20"/>
                <w:szCs w:val="20"/>
              </w:rPr>
              <w:t>МКР русский</w:t>
            </w:r>
          </w:p>
          <w:p w:rsidR="00726988" w:rsidRPr="00D31D31" w:rsidRDefault="00726988" w:rsidP="006F291F">
            <w:pPr>
              <w:spacing w:after="0" w:line="240" w:lineRule="auto"/>
              <w:ind w:left="-108" w:right="-114"/>
              <w:contextualSpacing/>
              <w:jc w:val="center"/>
              <w:rPr>
                <w:color w:val="FF0000"/>
              </w:rPr>
            </w:pPr>
            <w:r w:rsidRPr="00D31D31">
              <w:rPr>
                <w:rFonts w:ascii="Arial Narrow" w:hAnsi="Arial Narrow" w:cs="Arial Narrow"/>
                <w:color w:val="FF0000"/>
                <w:sz w:val="20"/>
                <w:szCs w:val="20"/>
              </w:rPr>
              <w:t xml:space="preserve">3 </w:t>
            </w:r>
            <w:proofErr w:type="spellStart"/>
            <w:r w:rsidRPr="00D31D31">
              <w:rPr>
                <w:rFonts w:ascii="Arial Narrow" w:hAnsi="Arial Narrow" w:cs="Arial Narrow"/>
                <w:color w:val="FF0000"/>
                <w:sz w:val="20"/>
                <w:szCs w:val="20"/>
              </w:rPr>
              <w:t>кл</w:t>
            </w:r>
            <w:proofErr w:type="spellEnd"/>
            <w:r w:rsidRPr="00D31D31">
              <w:rPr>
                <w:rFonts w:ascii="Arial Narrow" w:hAnsi="Arial Narrow" w:cs="Arial Narrow"/>
                <w:color w:val="FF0000"/>
                <w:sz w:val="20"/>
                <w:szCs w:val="20"/>
              </w:rPr>
              <w:t>.</w:t>
            </w:r>
          </w:p>
          <w:p w:rsidR="00726988" w:rsidRDefault="00726988" w:rsidP="006F291F">
            <w:pPr>
              <w:spacing w:after="0" w:line="240" w:lineRule="auto"/>
              <w:ind w:left="-108" w:right="-114"/>
              <w:contextualSpacing/>
              <w:jc w:val="center"/>
            </w:pPr>
            <w:r w:rsidRPr="00D31D31">
              <w:rPr>
                <w:rFonts w:ascii="Arial Narrow" w:hAnsi="Arial Narrow" w:cs="Arial Narrow"/>
                <w:color w:val="FF0000"/>
                <w:sz w:val="20"/>
                <w:szCs w:val="20"/>
              </w:rPr>
              <w:t>07.02.18</w:t>
            </w:r>
          </w:p>
        </w:tc>
        <w:tc>
          <w:tcPr>
            <w:tcW w:w="1111" w:type="dxa"/>
            <w:shd w:val="clear" w:color="auto" w:fill="auto"/>
          </w:tcPr>
          <w:p w:rsidR="00726988" w:rsidRPr="00D31D31" w:rsidRDefault="00726988" w:rsidP="006F291F">
            <w:pPr>
              <w:spacing w:after="0" w:line="240" w:lineRule="auto"/>
              <w:ind w:left="-108" w:right="-114"/>
              <w:contextualSpacing/>
              <w:jc w:val="center"/>
              <w:rPr>
                <w:color w:val="FF0000"/>
              </w:rPr>
            </w:pPr>
            <w:r w:rsidRPr="00D31D31">
              <w:rPr>
                <w:rFonts w:ascii="Arial Narrow" w:hAnsi="Arial Narrow" w:cs="Arial Narrow"/>
                <w:color w:val="FF0000"/>
                <w:sz w:val="20"/>
                <w:szCs w:val="20"/>
              </w:rPr>
              <w:t>Комплексная работа</w:t>
            </w:r>
          </w:p>
          <w:p w:rsidR="00726988" w:rsidRDefault="00726988" w:rsidP="006F291F">
            <w:pPr>
              <w:spacing w:after="0" w:line="240" w:lineRule="auto"/>
              <w:ind w:left="-108" w:right="-114"/>
              <w:contextualSpacing/>
              <w:jc w:val="center"/>
            </w:pPr>
            <w:r w:rsidRPr="00D31D31">
              <w:rPr>
                <w:rFonts w:ascii="Arial Narrow" w:hAnsi="Arial Narrow" w:cs="Arial Narrow"/>
                <w:color w:val="FF0000"/>
                <w:sz w:val="20"/>
                <w:szCs w:val="20"/>
              </w:rPr>
              <w:t>15.05.18</w:t>
            </w:r>
          </w:p>
        </w:tc>
        <w:tc>
          <w:tcPr>
            <w:tcW w:w="747" w:type="dxa"/>
            <w:gridSpan w:val="2"/>
            <w:vMerge w:val="restart"/>
          </w:tcPr>
          <w:p w:rsidR="00726988" w:rsidRDefault="00726988" w:rsidP="00726988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Кол-во низких результатов</w:t>
            </w:r>
          </w:p>
          <w:p w:rsidR="00726988" w:rsidRDefault="006B1F36" w:rsidP="00726988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(из 3</w:t>
            </w:r>
            <w:r w:rsidR="00726988">
              <w:rPr>
                <w:rFonts w:ascii="Arial Narrow" w:hAnsi="Arial Narrow" w:cs="Arial Narrow"/>
                <w:sz w:val="20"/>
                <w:szCs w:val="20"/>
              </w:rPr>
              <w:t>)</w:t>
            </w:r>
          </w:p>
        </w:tc>
      </w:tr>
      <w:tr w:rsidR="00726988" w:rsidTr="00726988">
        <w:trPr>
          <w:trHeight w:val="373"/>
          <w:jc w:val="center"/>
        </w:trPr>
        <w:tc>
          <w:tcPr>
            <w:tcW w:w="1054" w:type="dxa"/>
            <w:gridSpan w:val="2"/>
            <w:vMerge/>
            <w:shd w:val="clear" w:color="auto" w:fill="auto"/>
          </w:tcPr>
          <w:p w:rsidR="00726988" w:rsidRDefault="00726988" w:rsidP="006F291F">
            <w:pPr>
              <w:snapToGrid w:val="0"/>
              <w:spacing w:after="0" w:line="240" w:lineRule="auto"/>
              <w:ind w:left="-108" w:right="-114"/>
              <w:contextualSpacing/>
              <w:jc w:val="both"/>
              <w:rPr>
                <w:rFonts w:ascii="Arial Narrow" w:eastAsia="Times New Roman" w:hAnsi="Arial Narrow" w:cs="Arial Narrow"/>
                <w:sz w:val="20"/>
                <w:szCs w:val="20"/>
              </w:rPr>
            </w:pPr>
          </w:p>
        </w:tc>
        <w:tc>
          <w:tcPr>
            <w:tcW w:w="879" w:type="dxa"/>
            <w:shd w:val="clear" w:color="auto" w:fill="auto"/>
          </w:tcPr>
          <w:p w:rsidR="00726988" w:rsidRDefault="00726988" w:rsidP="006F291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 xml:space="preserve">% </w:t>
            </w:r>
            <w:proofErr w:type="spellStart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обу-ченности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726988" w:rsidRDefault="00726988" w:rsidP="006F291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% качества</w:t>
            </w:r>
          </w:p>
        </w:tc>
        <w:tc>
          <w:tcPr>
            <w:tcW w:w="709" w:type="dxa"/>
            <w:shd w:val="clear" w:color="auto" w:fill="auto"/>
          </w:tcPr>
          <w:p w:rsidR="00726988" w:rsidRDefault="00726988" w:rsidP="006F291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 xml:space="preserve">%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обу-ченности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726988" w:rsidRDefault="00726988" w:rsidP="006F291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% качества</w:t>
            </w:r>
          </w:p>
        </w:tc>
        <w:tc>
          <w:tcPr>
            <w:tcW w:w="1111" w:type="dxa"/>
            <w:shd w:val="clear" w:color="auto" w:fill="auto"/>
          </w:tcPr>
          <w:p w:rsidR="00726988" w:rsidRDefault="00726988" w:rsidP="006F291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Средний</w:t>
            </w:r>
          </w:p>
          <w:p w:rsidR="00726988" w:rsidRDefault="00726988" w:rsidP="006F291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балл</w:t>
            </w:r>
          </w:p>
        </w:tc>
        <w:tc>
          <w:tcPr>
            <w:tcW w:w="747" w:type="dxa"/>
            <w:gridSpan w:val="2"/>
            <w:vMerge/>
          </w:tcPr>
          <w:p w:rsidR="00726988" w:rsidRDefault="00726988" w:rsidP="006F291F">
            <w:pPr>
              <w:snapToGrid w:val="0"/>
              <w:spacing w:after="0" w:line="240" w:lineRule="auto"/>
              <w:ind w:left="-108" w:right="-114"/>
              <w:contextualSpacing/>
              <w:jc w:val="center"/>
            </w:pPr>
          </w:p>
        </w:tc>
      </w:tr>
      <w:tr w:rsidR="00726988" w:rsidTr="006B1F36">
        <w:trPr>
          <w:gridBefore w:val="1"/>
          <w:wBefore w:w="14" w:type="dxa"/>
          <w:jc w:val="center"/>
        </w:trPr>
        <w:tc>
          <w:tcPr>
            <w:tcW w:w="1040" w:type="dxa"/>
            <w:shd w:val="clear" w:color="auto" w:fill="auto"/>
          </w:tcPr>
          <w:p w:rsidR="00726988" w:rsidRDefault="00726988" w:rsidP="00726988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</w:t>
            </w:r>
          </w:p>
        </w:tc>
        <w:tc>
          <w:tcPr>
            <w:tcW w:w="879" w:type="dxa"/>
            <w:shd w:val="clear" w:color="auto" w:fill="FFFFFF"/>
          </w:tcPr>
          <w:p w:rsidR="00726988" w:rsidRDefault="00726988" w:rsidP="00726988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92,2</w:t>
            </w:r>
          </w:p>
        </w:tc>
        <w:tc>
          <w:tcPr>
            <w:tcW w:w="709" w:type="dxa"/>
            <w:shd w:val="clear" w:color="auto" w:fill="FFFFFF" w:themeFill="background1"/>
          </w:tcPr>
          <w:p w:rsidR="00726988" w:rsidRPr="006B1F36" w:rsidRDefault="00726988" w:rsidP="00726988">
            <w:pPr>
              <w:spacing w:after="0" w:line="240" w:lineRule="auto"/>
              <w:contextualSpacing/>
              <w:jc w:val="center"/>
            </w:pPr>
            <w:r w:rsidRPr="006B1F36">
              <w:rPr>
                <w:rFonts w:ascii="Arial Narrow" w:hAnsi="Arial Narrow" w:cs="Arial Narrow"/>
                <w:sz w:val="20"/>
                <w:szCs w:val="20"/>
              </w:rPr>
              <w:t>40,6</w:t>
            </w:r>
          </w:p>
        </w:tc>
        <w:tc>
          <w:tcPr>
            <w:tcW w:w="709" w:type="dxa"/>
            <w:shd w:val="clear" w:color="auto" w:fill="FFFF00"/>
          </w:tcPr>
          <w:p w:rsidR="00726988" w:rsidRDefault="00726988" w:rsidP="00726988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96,9</w:t>
            </w:r>
          </w:p>
        </w:tc>
        <w:tc>
          <w:tcPr>
            <w:tcW w:w="709" w:type="dxa"/>
            <w:shd w:val="clear" w:color="auto" w:fill="FFFFFF" w:themeFill="background1"/>
          </w:tcPr>
          <w:p w:rsidR="00726988" w:rsidRDefault="00726988" w:rsidP="00726988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87,7</w:t>
            </w:r>
          </w:p>
        </w:tc>
        <w:tc>
          <w:tcPr>
            <w:tcW w:w="1118" w:type="dxa"/>
            <w:gridSpan w:val="2"/>
            <w:shd w:val="clear" w:color="auto" w:fill="auto"/>
          </w:tcPr>
          <w:p w:rsidR="00726988" w:rsidRPr="00726988" w:rsidRDefault="00726988" w:rsidP="00726988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726988">
              <w:rPr>
                <w:rFonts w:ascii="Arial Narrow" w:hAnsi="Arial Narrow" w:cs="Arial Narrow"/>
                <w:sz w:val="20"/>
                <w:szCs w:val="20"/>
              </w:rPr>
              <w:t>11,1</w:t>
            </w:r>
          </w:p>
        </w:tc>
        <w:tc>
          <w:tcPr>
            <w:tcW w:w="740" w:type="dxa"/>
          </w:tcPr>
          <w:p w:rsidR="00726988" w:rsidRDefault="006B1F36" w:rsidP="00726988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1</w:t>
            </w:r>
          </w:p>
        </w:tc>
      </w:tr>
      <w:tr w:rsidR="00726988" w:rsidTr="006B1F36">
        <w:trPr>
          <w:gridBefore w:val="1"/>
          <w:wBefore w:w="14" w:type="dxa"/>
          <w:jc w:val="center"/>
        </w:trPr>
        <w:tc>
          <w:tcPr>
            <w:tcW w:w="1040" w:type="dxa"/>
            <w:shd w:val="clear" w:color="auto" w:fill="auto"/>
          </w:tcPr>
          <w:p w:rsidR="00726988" w:rsidRDefault="00726988" w:rsidP="00726988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2</w:t>
            </w:r>
          </w:p>
        </w:tc>
        <w:tc>
          <w:tcPr>
            <w:tcW w:w="879" w:type="dxa"/>
            <w:shd w:val="clear" w:color="auto" w:fill="FFFFFF"/>
          </w:tcPr>
          <w:p w:rsidR="00726988" w:rsidRDefault="00726988" w:rsidP="00726988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95,8</w:t>
            </w:r>
          </w:p>
        </w:tc>
        <w:tc>
          <w:tcPr>
            <w:tcW w:w="709" w:type="dxa"/>
            <w:shd w:val="clear" w:color="auto" w:fill="FFFFFF" w:themeFill="background1"/>
          </w:tcPr>
          <w:p w:rsidR="00726988" w:rsidRPr="006B1F36" w:rsidRDefault="00726988" w:rsidP="00726988">
            <w:pPr>
              <w:spacing w:after="0" w:line="240" w:lineRule="auto"/>
              <w:contextualSpacing/>
              <w:jc w:val="center"/>
            </w:pPr>
            <w:r w:rsidRPr="006B1F36">
              <w:rPr>
                <w:rFonts w:ascii="Arial Narrow" w:hAnsi="Arial Narrow" w:cs="Arial Narrow"/>
                <w:sz w:val="20"/>
                <w:szCs w:val="20"/>
              </w:rPr>
              <w:t>77,9</w:t>
            </w:r>
          </w:p>
        </w:tc>
        <w:tc>
          <w:tcPr>
            <w:tcW w:w="709" w:type="dxa"/>
            <w:shd w:val="clear" w:color="auto" w:fill="auto"/>
          </w:tcPr>
          <w:p w:rsidR="00726988" w:rsidRDefault="00726988" w:rsidP="00726988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FFFFFF" w:themeFill="background1"/>
          </w:tcPr>
          <w:p w:rsidR="00726988" w:rsidRDefault="00726988" w:rsidP="00726988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98,2</w:t>
            </w:r>
          </w:p>
        </w:tc>
        <w:tc>
          <w:tcPr>
            <w:tcW w:w="1118" w:type="dxa"/>
            <w:gridSpan w:val="2"/>
            <w:shd w:val="clear" w:color="auto" w:fill="auto"/>
          </w:tcPr>
          <w:p w:rsidR="00726988" w:rsidRPr="00726988" w:rsidRDefault="00726988" w:rsidP="00726988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726988">
              <w:rPr>
                <w:rFonts w:ascii="Arial Narrow" w:hAnsi="Arial Narrow" w:cs="Arial Narrow"/>
                <w:sz w:val="20"/>
                <w:szCs w:val="20"/>
              </w:rPr>
              <w:t>11,2</w:t>
            </w:r>
          </w:p>
        </w:tc>
        <w:tc>
          <w:tcPr>
            <w:tcW w:w="740" w:type="dxa"/>
          </w:tcPr>
          <w:p w:rsidR="00726988" w:rsidRDefault="00726988" w:rsidP="00726988">
            <w:pPr>
              <w:snapToGrid w:val="0"/>
              <w:spacing w:after="0" w:line="240" w:lineRule="auto"/>
              <w:ind w:left="-108" w:right="-114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726988" w:rsidTr="006B1F36">
        <w:trPr>
          <w:gridBefore w:val="1"/>
          <w:wBefore w:w="14" w:type="dxa"/>
          <w:jc w:val="center"/>
        </w:trPr>
        <w:tc>
          <w:tcPr>
            <w:tcW w:w="1040" w:type="dxa"/>
            <w:shd w:val="clear" w:color="auto" w:fill="auto"/>
          </w:tcPr>
          <w:p w:rsidR="00726988" w:rsidRDefault="00726988" w:rsidP="00726988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3</w:t>
            </w:r>
          </w:p>
        </w:tc>
        <w:tc>
          <w:tcPr>
            <w:tcW w:w="879" w:type="dxa"/>
            <w:shd w:val="clear" w:color="auto" w:fill="auto"/>
          </w:tcPr>
          <w:p w:rsidR="00726988" w:rsidRDefault="00726988" w:rsidP="00726988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94,9</w:t>
            </w:r>
          </w:p>
        </w:tc>
        <w:tc>
          <w:tcPr>
            <w:tcW w:w="709" w:type="dxa"/>
            <w:shd w:val="clear" w:color="auto" w:fill="FFFFFF" w:themeFill="background1"/>
          </w:tcPr>
          <w:p w:rsidR="00726988" w:rsidRPr="006B1F36" w:rsidRDefault="00726988" w:rsidP="00726988">
            <w:pPr>
              <w:spacing w:after="0" w:line="240" w:lineRule="auto"/>
              <w:contextualSpacing/>
              <w:jc w:val="center"/>
            </w:pPr>
            <w:r w:rsidRPr="006B1F36">
              <w:rPr>
                <w:rFonts w:ascii="Arial Narrow" w:hAnsi="Arial Narrow" w:cs="Arial Narrow"/>
                <w:sz w:val="20"/>
                <w:szCs w:val="20"/>
              </w:rPr>
              <w:t>62,8</w:t>
            </w:r>
          </w:p>
        </w:tc>
        <w:tc>
          <w:tcPr>
            <w:tcW w:w="709" w:type="dxa"/>
            <w:shd w:val="clear" w:color="auto" w:fill="auto"/>
          </w:tcPr>
          <w:p w:rsidR="00726988" w:rsidRDefault="00726988" w:rsidP="00726988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98,7</w:t>
            </w:r>
          </w:p>
        </w:tc>
        <w:tc>
          <w:tcPr>
            <w:tcW w:w="709" w:type="dxa"/>
            <w:shd w:val="clear" w:color="auto" w:fill="FFFFFF" w:themeFill="background1"/>
          </w:tcPr>
          <w:p w:rsidR="00726988" w:rsidRDefault="00726988" w:rsidP="00726988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86,8</w:t>
            </w:r>
          </w:p>
        </w:tc>
        <w:tc>
          <w:tcPr>
            <w:tcW w:w="1118" w:type="dxa"/>
            <w:gridSpan w:val="2"/>
            <w:shd w:val="clear" w:color="auto" w:fill="auto"/>
          </w:tcPr>
          <w:p w:rsidR="00726988" w:rsidRPr="00726988" w:rsidRDefault="00726988" w:rsidP="00726988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726988">
              <w:rPr>
                <w:rFonts w:ascii="Arial Narrow" w:hAnsi="Arial Narrow" w:cs="Arial Narrow"/>
                <w:sz w:val="20"/>
                <w:szCs w:val="20"/>
              </w:rPr>
              <w:t>10,7</w:t>
            </w:r>
          </w:p>
        </w:tc>
        <w:tc>
          <w:tcPr>
            <w:tcW w:w="740" w:type="dxa"/>
          </w:tcPr>
          <w:p w:rsidR="00726988" w:rsidRDefault="00726988" w:rsidP="00726988">
            <w:pPr>
              <w:snapToGrid w:val="0"/>
              <w:spacing w:after="0" w:line="240" w:lineRule="auto"/>
              <w:ind w:left="-108" w:right="-114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726988" w:rsidTr="006B1F36">
        <w:trPr>
          <w:gridBefore w:val="1"/>
          <w:wBefore w:w="14" w:type="dxa"/>
          <w:jc w:val="center"/>
        </w:trPr>
        <w:tc>
          <w:tcPr>
            <w:tcW w:w="1040" w:type="dxa"/>
            <w:shd w:val="clear" w:color="auto" w:fill="auto"/>
          </w:tcPr>
          <w:p w:rsidR="00726988" w:rsidRDefault="00726988" w:rsidP="00726988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4</w:t>
            </w:r>
          </w:p>
        </w:tc>
        <w:tc>
          <w:tcPr>
            <w:tcW w:w="879" w:type="dxa"/>
            <w:shd w:val="clear" w:color="auto" w:fill="FFFF00"/>
          </w:tcPr>
          <w:p w:rsidR="00726988" w:rsidRDefault="00726988" w:rsidP="00726988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86,5</w:t>
            </w:r>
          </w:p>
        </w:tc>
        <w:tc>
          <w:tcPr>
            <w:tcW w:w="709" w:type="dxa"/>
            <w:shd w:val="clear" w:color="auto" w:fill="FFFFFF" w:themeFill="background1"/>
          </w:tcPr>
          <w:p w:rsidR="00726988" w:rsidRPr="006B1F36" w:rsidRDefault="00726988" w:rsidP="00726988">
            <w:pPr>
              <w:spacing w:after="0" w:line="240" w:lineRule="auto"/>
              <w:contextualSpacing/>
              <w:jc w:val="center"/>
            </w:pPr>
            <w:r w:rsidRPr="006B1F36">
              <w:rPr>
                <w:rFonts w:ascii="Arial Narrow" w:hAnsi="Arial Narrow" w:cs="Arial Narrow"/>
                <w:sz w:val="20"/>
                <w:szCs w:val="20"/>
              </w:rPr>
              <w:t>45,9</w:t>
            </w:r>
          </w:p>
        </w:tc>
        <w:tc>
          <w:tcPr>
            <w:tcW w:w="709" w:type="dxa"/>
            <w:shd w:val="clear" w:color="auto" w:fill="FFFF00"/>
          </w:tcPr>
          <w:p w:rsidR="00726988" w:rsidRDefault="00726988" w:rsidP="00726988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97,4</w:t>
            </w:r>
          </w:p>
        </w:tc>
        <w:tc>
          <w:tcPr>
            <w:tcW w:w="709" w:type="dxa"/>
            <w:shd w:val="clear" w:color="auto" w:fill="FFFFFF" w:themeFill="background1"/>
          </w:tcPr>
          <w:p w:rsidR="00726988" w:rsidRDefault="00726988" w:rsidP="00726988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71</w:t>
            </w:r>
          </w:p>
        </w:tc>
        <w:tc>
          <w:tcPr>
            <w:tcW w:w="1118" w:type="dxa"/>
            <w:gridSpan w:val="2"/>
            <w:shd w:val="clear" w:color="auto" w:fill="auto"/>
          </w:tcPr>
          <w:p w:rsidR="00726988" w:rsidRPr="00726988" w:rsidRDefault="00726988" w:rsidP="00726988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726988">
              <w:rPr>
                <w:rFonts w:ascii="Arial Narrow" w:hAnsi="Arial Narrow" w:cs="Arial Narrow"/>
                <w:sz w:val="20"/>
                <w:szCs w:val="20"/>
              </w:rPr>
              <w:t>10,8</w:t>
            </w:r>
          </w:p>
        </w:tc>
        <w:tc>
          <w:tcPr>
            <w:tcW w:w="740" w:type="dxa"/>
          </w:tcPr>
          <w:p w:rsidR="00726988" w:rsidRDefault="006B1F36" w:rsidP="00726988">
            <w:pPr>
              <w:spacing w:after="0" w:line="240" w:lineRule="auto"/>
              <w:ind w:left="-108" w:right="-114"/>
              <w:contextualSpacing/>
              <w:jc w:val="center"/>
            </w:pPr>
            <w:r w:rsidRPr="00144986">
              <w:rPr>
                <w:rFonts w:ascii="Arial Narrow" w:hAnsi="Arial Narrow" w:cs="Arial Narrow"/>
                <w:sz w:val="20"/>
                <w:szCs w:val="20"/>
              </w:rPr>
              <w:t>2</w:t>
            </w:r>
          </w:p>
        </w:tc>
      </w:tr>
      <w:tr w:rsidR="00726988" w:rsidTr="006B1F36">
        <w:trPr>
          <w:gridBefore w:val="1"/>
          <w:wBefore w:w="14" w:type="dxa"/>
          <w:jc w:val="center"/>
        </w:trPr>
        <w:tc>
          <w:tcPr>
            <w:tcW w:w="1040" w:type="dxa"/>
            <w:shd w:val="clear" w:color="auto" w:fill="auto"/>
          </w:tcPr>
          <w:p w:rsidR="00726988" w:rsidRDefault="00726988" w:rsidP="00726988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5</w:t>
            </w:r>
          </w:p>
        </w:tc>
        <w:tc>
          <w:tcPr>
            <w:tcW w:w="879" w:type="dxa"/>
            <w:shd w:val="clear" w:color="auto" w:fill="auto"/>
          </w:tcPr>
          <w:p w:rsidR="00726988" w:rsidRDefault="00726988" w:rsidP="00726988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FFFFFF" w:themeFill="background1"/>
          </w:tcPr>
          <w:p w:rsidR="00726988" w:rsidRPr="006B1F36" w:rsidRDefault="00726988" w:rsidP="00726988">
            <w:pPr>
              <w:spacing w:after="0" w:line="240" w:lineRule="auto"/>
              <w:contextualSpacing/>
              <w:jc w:val="center"/>
            </w:pPr>
            <w:r w:rsidRPr="006B1F36">
              <w:rPr>
                <w:rFonts w:ascii="Arial Narrow" w:hAnsi="Arial Narrow" w:cs="Arial Narrow"/>
                <w:sz w:val="20"/>
                <w:szCs w:val="20"/>
              </w:rPr>
              <w:t>70</w:t>
            </w:r>
          </w:p>
        </w:tc>
        <w:tc>
          <w:tcPr>
            <w:tcW w:w="709" w:type="dxa"/>
            <w:shd w:val="clear" w:color="auto" w:fill="auto"/>
          </w:tcPr>
          <w:p w:rsidR="00726988" w:rsidRDefault="00726988" w:rsidP="00726988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FFFFFF" w:themeFill="background1"/>
          </w:tcPr>
          <w:p w:rsidR="00726988" w:rsidRDefault="00726988" w:rsidP="00726988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81,8</w:t>
            </w:r>
          </w:p>
        </w:tc>
        <w:tc>
          <w:tcPr>
            <w:tcW w:w="1118" w:type="dxa"/>
            <w:gridSpan w:val="2"/>
            <w:shd w:val="clear" w:color="auto" w:fill="auto"/>
          </w:tcPr>
          <w:p w:rsidR="00726988" w:rsidRPr="00726988" w:rsidRDefault="00726988" w:rsidP="00726988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726988">
              <w:rPr>
                <w:rFonts w:ascii="Arial Narrow" w:hAnsi="Arial Narrow" w:cs="Arial Narrow"/>
                <w:sz w:val="20"/>
                <w:szCs w:val="20"/>
              </w:rPr>
              <w:t>10,9</w:t>
            </w:r>
          </w:p>
        </w:tc>
        <w:tc>
          <w:tcPr>
            <w:tcW w:w="740" w:type="dxa"/>
          </w:tcPr>
          <w:p w:rsidR="00726988" w:rsidRDefault="00726988" w:rsidP="00726988">
            <w:pPr>
              <w:snapToGrid w:val="0"/>
              <w:spacing w:after="0" w:line="240" w:lineRule="auto"/>
              <w:ind w:left="-108" w:right="-114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726988" w:rsidTr="006B1F36">
        <w:trPr>
          <w:gridBefore w:val="1"/>
          <w:wBefore w:w="14" w:type="dxa"/>
          <w:jc w:val="center"/>
        </w:trPr>
        <w:tc>
          <w:tcPr>
            <w:tcW w:w="1040" w:type="dxa"/>
            <w:shd w:val="clear" w:color="auto" w:fill="auto"/>
          </w:tcPr>
          <w:p w:rsidR="00726988" w:rsidRDefault="00726988" w:rsidP="00726988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6</w:t>
            </w:r>
          </w:p>
        </w:tc>
        <w:tc>
          <w:tcPr>
            <w:tcW w:w="879" w:type="dxa"/>
            <w:shd w:val="clear" w:color="auto" w:fill="FFFF00"/>
          </w:tcPr>
          <w:p w:rsidR="00726988" w:rsidRDefault="00726988" w:rsidP="00726988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60</w:t>
            </w:r>
          </w:p>
        </w:tc>
        <w:tc>
          <w:tcPr>
            <w:tcW w:w="709" w:type="dxa"/>
            <w:shd w:val="clear" w:color="auto" w:fill="FFFFFF" w:themeFill="background1"/>
          </w:tcPr>
          <w:p w:rsidR="00726988" w:rsidRPr="006B1F36" w:rsidRDefault="00726988" w:rsidP="00726988">
            <w:pPr>
              <w:spacing w:after="0" w:line="240" w:lineRule="auto"/>
              <w:contextualSpacing/>
              <w:jc w:val="center"/>
            </w:pPr>
            <w:r w:rsidRPr="006B1F36">
              <w:rPr>
                <w:rFonts w:ascii="Arial Narrow" w:hAnsi="Arial Narrow" w:cs="Arial Narrow"/>
                <w:sz w:val="20"/>
                <w:szCs w:val="20"/>
              </w:rPr>
              <w:t>22,2</w:t>
            </w:r>
          </w:p>
        </w:tc>
        <w:tc>
          <w:tcPr>
            <w:tcW w:w="709" w:type="dxa"/>
            <w:shd w:val="clear" w:color="auto" w:fill="FFFF00"/>
          </w:tcPr>
          <w:p w:rsidR="00726988" w:rsidRDefault="00726988" w:rsidP="00726988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93,3</w:t>
            </w:r>
          </w:p>
        </w:tc>
        <w:tc>
          <w:tcPr>
            <w:tcW w:w="709" w:type="dxa"/>
            <w:shd w:val="clear" w:color="auto" w:fill="FFFFFF" w:themeFill="background1"/>
          </w:tcPr>
          <w:p w:rsidR="00726988" w:rsidRDefault="00726988" w:rsidP="00726988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66,7</w:t>
            </w:r>
          </w:p>
        </w:tc>
        <w:tc>
          <w:tcPr>
            <w:tcW w:w="1118" w:type="dxa"/>
            <w:gridSpan w:val="2"/>
            <w:shd w:val="clear" w:color="auto" w:fill="FFFF00"/>
          </w:tcPr>
          <w:p w:rsidR="00726988" w:rsidRPr="00726988" w:rsidRDefault="00726988" w:rsidP="00726988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726988">
              <w:rPr>
                <w:rFonts w:ascii="Arial Narrow" w:hAnsi="Arial Narrow" w:cs="Arial Narrow"/>
                <w:sz w:val="20"/>
                <w:szCs w:val="20"/>
              </w:rPr>
              <w:t>9,4</w:t>
            </w:r>
          </w:p>
        </w:tc>
        <w:tc>
          <w:tcPr>
            <w:tcW w:w="740" w:type="dxa"/>
          </w:tcPr>
          <w:p w:rsidR="00726988" w:rsidRDefault="006B1F36" w:rsidP="00726988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  <w:highlight w:val="cyan"/>
              </w:rPr>
              <w:t>3</w:t>
            </w:r>
          </w:p>
        </w:tc>
      </w:tr>
      <w:tr w:rsidR="00726988" w:rsidTr="006B1F36">
        <w:trPr>
          <w:gridBefore w:val="1"/>
          <w:wBefore w:w="14" w:type="dxa"/>
          <w:jc w:val="center"/>
        </w:trPr>
        <w:tc>
          <w:tcPr>
            <w:tcW w:w="1040" w:type="dxa"/>
            <w:shd w:val="clear" w:color="auto" w:fill="auto"/>
          </w:tcPr>
          <w:p w:rsidR="00726988" w:rsidRDefault="00726988" w:rsidP="00726988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7</w:t>
            </w:r>
          </w:p>
        </w:tc>
        <w:tc>
          <w:tcPr>
            <w:tcW w:w="879" w:type="dxa"/>
            <w:shd w:val="clear" w:color="auto" w:fill="FFFF00"/>
          </w:tcPr>
          <w:p w:rsidR="00726988" w:rsidRDefault="00726988" w:rsidP="00726988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63,6</w:t>
            </w:r>
          </w:p>
        </w:tc>
        <w:tc>
          <w:tcPr>
            <w:tcW w:w="709" w:type="dxa"/>
            <w:shd w:val="clear" w:color="auto" w:fill="FFFFFF" w:themeFill="background1"/>
          </w:tcPr>
          <w:p w:rsidR="00726988" w:rsidRPr="006B1F36" w:rsidRDefault="00726988" w:rsidP="00726988">
            <w:pPr>
              <w:spacing w:after="0" w:line="240" w:lineRule="auto"/>
              <w:contextualSpacing/>
              <w:jc w:val="center"/>
            </w:pPr>
            <w:r w:rsidRPr="006B1F36">
              <w:rPr>
                <w:rFonts w:ascii="Arial Narrow" w:hAnsi="Arial Narrow" w:cs="Arial Narrow"/>
                <w:sz w:val="20"/>
                <w:szCs w:val="20"/>
              </w:rPr>
              <w:t>9,1</w:t>
            </w:r>
          </w:p>
        </w:tc>
        <w:tc>
          <w:tcPr>
            <w:tcW w:w="709" w:type="dxa"/>
            <w:shd w:val="clear" w:color="auto" w:fill="auto"/>
          </w:tcPr>
          <w:p w:rsidR="00726988" w:rsidRDefault="00726988" w:rsidP="00726988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FFFFFF" w:themeFill="background1"/>
          </w:tcPr>
          <w:p w:rsidR="00726988" w:rsidRDefault="00726988" w:rsidP="00726988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50</w:t>
            </w:r>
          </w:p>
        </w:tc>
        <w:tc>
          <w:tcPr>
            <w:tcW w:w="1118" w:type="dxa"/>
            <w:gridSpan w:val="2"/>
            <w:shd w:val="clear" w:color="auto" w:fill="FFFF00"/>
          </w:tcPr>
          <w:p w:rsidR="00726988" w:rsidRPr="00726988" w:rsidRDefault="00726988" w:rsidP="00726988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726988">
              <w:rPr>
                <w:rFonts w:ascii="Arial Narrow" w:hAnsi="Arial Narrow" w:cs="Arial Narrow"/>
                <w:sz w:val="20"/>
                <w:szCs w:val="20"/>
              </w:rPr>
              <w:t>7,6</w:t>
            </w:r>
          </w:p>
        </w:tc>
        <w:tc>
          <w:tcPr>
            <w:tcW w:w="740" w:type="dxa"/>
          </w:tcPr>
          <w:p w:rsidR="00726988" w:rsidRDefault="006B1F36" w:rsidP="00726988">
            <w:pPr>
              <w:spacing w:after="0" w:line="240" w:lineRule="auto"/>
              <w:ind w:left="-108" w:right="-114"/>
              <w:contextualSpacing/>
              <w:jc w:val="center"/>
            </w:pPr>
            <w:r w:rsidRPr="00144986">
              <w:rPr>
                <w:rFonts w:ascii="Arial Narrow" w:hAnsi="Arial Narrow" w:cs="Arial Narrow"/>
                <w:sz w:val="20"/>
                <w:szCs w:val="20"/>
              </w:rPr>
              <w:t>2</w:t>
            </w:r>
          </w:p>
        </w:tc>
      </w:tr>
      <w:tr w:rsidR="00726988" w:rsidTr="006B1F36">
        <w:trPr>
          <w:gridBefore w:val="1"/>
          <w:wBefore w:w="14" w:type="dxa"/>
          <w:jc w:val="center"/>
        </w:trPr>
        <w:tc>
          <w:tcPr>
            <w:tcW w:w="1040" w:type="dxa"/>
            <w:shd w:val="clear" w:color="auto" w:fill="auto"/>
          </w:tcPr>
          <w:p w:rsidR="00726988" w:rsidRDefault="00726988" w:rsidP="00726988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8</w:t>
            </w:r>
          </w:p>
        </w:tc>
        <w:tc>
          <w:tcPr>
            <w:tcW w:w="879" w:type="dxa"/>
            <w:shd w:val="clear" w:color="auto" w:fill="FFFF00"/>
          </w:tcPr>
          <w:p w:rsidR="00726988" w:rsidRDefault="00726988" w:rsidP="00726988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73,2</w:t>
            </w:r>
          </w:p>
        </w:tc>
        <w:tc>
          <w:tcPr>
            <w:tcW w:w="709" w:type="dxa"/>
            <w:shd w:val="clear" w:color="auto" w:fill="FFFFFF" w:themeFill="background1"/>
          </w:tcPr>
          <w:p w:rsidR="00726988" w:rsidRPr="006B1F36" w:rsidRDefault="00726988" w:rsidP="00726988">
            <w:pPr>
              <w:spacing w:after="0" w:line="240" w:lineRule="auto"/>
              <w:contextualSpacing/>
              <w:jc w:val="center"/>
            </w:pPr>
            <w:r w:rsidRPr="006B1F36">
              <w:rPr>
                <w:rFonts w:ascii="Arial Narrow" w:hAnsi="Arial Narrow" w:cs="Arial Narrow"/>
                <w:sz w:val="20"/>
                <w:szCs w:val="20"/>
              </w:rPr>
              <w:t>46,3</w:t>
            </w:r>
          </w:p>
        </w:tc>
        <w:tc>
          <w:tcPr>
            <w:tcW w:w="709" w:type="dxa"/>
            <w:shd w:val="clear" w:color="auto" w:fill="auto"/>
          </w:tcPr>
          <w:p w:rsidR="00726988" w:rsidRDefault="00726988" w:rsidP="00726988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FFFFFF" w:themeFill="background1"/>
          </w:tcPr>
          <w:p w:rsidR="00726988" w:rsidRDefault="00726988" w:rsidP="00726988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72,9</w:t>
            </w:r>
          </w:p>
        </w:tc>
        <w:tc>
          <w:tcPr>
            <w:tcW w:w="1118" w:type="dxa"/>
            <w:gridSpan w:val="2"/>
            <w:shd w:val="clear" w:color="auto" w:fill="auto"/>
          </w:tcPr>
          <w:p w:rsidR="00726988" w:rsidRPr="00726988" w:rsidRDefault="00726988" w:rsidP="00726988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726988">
              <w:rPr>
                <w:rFonts w:ascii="Arial Narrow" w:hAnsi="Arial Narrow" w:cs="Arial Narrow"/>
                <w:sz w:val="20"/>
                <w:szCs w:val="20"/>
              </w:rPr>
              <w:t>11,2</w:t>
            </w:r>
          </w:p>
        </w:tc>
        <w:tc>
          <w:tcPr>
            <w:tcW w:w="740" w:type="dxa"/>
            <w:shd w:val="clear" w:color="auto" w:fill="FFFFFF" w:themeFill="background1"/>
          </w:tcPr>
          <w:p w:rsidR="00726988" w:rsidRDefault="006B1F36" w:rsidP="00726988">
            <w:pPr>
              <w:spacing w:after="0" w:line="240" w:lineRule="auto"/>
              <w:ind w:left="-108" w:right="-114"/>
              <w:contextualSpacing/>
              <w:jc w:val="center"/>
            </w:pPr>
            <w:r w:rsidRPr="006B1F36">
              <w:rPr>
                <w:rFonts w:ascii="Arial Narrow" w:hAnsi="Arial Narrow" w:cs="Arial Narrow"/>
                <w:sz w:val="20"/>
                <w:szCs w:val="20"/>
              </w:rPr>
              <w:t>1</w:t>
            </w:r>
          </w:p>
        </w:tc>
      </w:tr>
      <w:tr w:rsidR="00726988" w:rsidTr="006B1F36">
        <w:trPr>
          <w:gridBefore w:val="1"/>
          <w:wBefore w:w="14" w:type="dxa"/>
          <w:jc w:val="center"/>
        </w:trPr>
        <w:tc>
          <w:tcPr>
            <w:tcW w:w="1040" w:type="dxa"/>
            <w:shd w:val="clear" w:color="auto" w:fill="auto"/>
          </w:tcPr>
          <w:p w:rsidR="00726988" w:rsidRDefault="00726988" w:rsidP="00726988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9</w:t>
            </w:r>
          </w:p>
        </w:tc>
        <w:tc>
          <w:tcPr>
            <w:tcW w:w="879" w:type="dxa"/>
            <w:shd w:val="clear" w:color="auto" w:fill="FFFFFF"/>
          </w:tcPr>
          <w:p w:rsidR="00726988" w:rsidRDefault="00726988" w:rsidP="00726988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94,1</w:t>
            </w:r>
          </w:p>
        </w:tc>
        <w:tc>
          <w:tcPr>
            <w:tcW w:w="709" w:type="dxa"/>
            <w:shd w:val="clear" w:color="auto" w:fill="FFFFFF" w:themeFill="background1"/>
          </w:tcPr>
          <w:p w:rsidR="00726988" w:rsidRPr="006B1F36" w:rsidRDefault="00726988" w:rsidP="00726988">
            <w:pPr>
              <w:spacing w:after="0" w:line="240" w:lineRule="auto"/>
              <w:contextualSpacing/>
              <w:jc w:val="center"/>
            </w:pPr>
            <w:r w:rsidRPr="006B1F36">
              <w:rPr>
                <w:rFonts w:ascii="Arial Narrow" w:hAnsi="Arial Narrow" w:cs="Arial Narrow"/>
                <w:sz w:val="20"/>
                <w:szCs w:val="20"/>
              </w:rPr>
              <w:t>64,7</w:t>
            </w:r>
          </w:p>
        </w:tc>
        <w:tc>
          <w:tcPr>
            <w:tcW w:w="709" w:type="dxa"/>
            <w:shd w:val="clear" w:color="auto" w:fill="auto"/>
          </w:tcPr>
          <w:p w:rsidR="00726988" w:rsidRDefault="00726988" w:rsidP="00726988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FFFFFF" w:themeFill="background1"/>
          </w:tcPr>
          <w:p w:rsidR="00726988" w:rsidRDefault="00726988" w:rsidP="00726988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75</w:t>
            </w:r>
          </w:p>
        </w:tc>
        <w:tc>
          <w:tcPr>
            <w:tcW w:w="1118" w:type="dxa"/>
            <w:gridSpan w:val="2"/>
            <w:shd w:val="clear" w:color="auto" w:fill="auto"/>
          </w:tcPr>
          <w:p w:rsidR="00726988" w:rsidRPr="00726988" w:rsidRDefault="00726988" w:rsidP="00726988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726988">
              <w:rPr>
                <w:rFonts w:ascii="Arial Narrow" w:hAnsi="Arial Narrow" w:cs="Arial Narrow"/>
                <w:sz w:val="20"/>
                <w:szCs w:val="20"/>
              </w:rPr>
              <w:t>10,6</w:t>
            </w:r>
          </w:p>
        </w:tc>
        <w:tc>
          <w:tcPr>
            <w:tcW w:w="740" w:type="dxa"/>
          </w:tcPr>
          <w:p w:rsidR="00726988" w:rsidRPr="006B1F36" w:rsidRDefault="00726988" w:rsidP="00726988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26988" w:rsidTr="006B1F36">
        <w:trPr>
          <w:gridBefore w:val="1"/>
          <w:wBefore w:w="14" w:type="dxa"/>
          <w:jc w:val="center"/>
        </w:trPr>
        <w:tc>
          <w:tcPr>
            <w:tcW w:w="1040" w:type="dxa"/>
            <w:shd w:val="clear" w:color="auto" w:fill="auto"/>
          </w:tcPr>
          <w:p w:rsidR="00726988" w:rsidRDefault="00726988" w:rsidP="00726988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10</w:t>
            </w:r>
          </w:p>
        </w:tc>
        <w:tc>
          <w:tcPr>
            <w:tcW w:w="879" w:type="dxa"/>
            <w:shd w:val="clear" w:color="auto" w:fill="FFFFFF"/>
          </w:tcPr>
          <w:p w:rsidR="00726988" w:rsidRDefault="00726988" w:rsidP="00726988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89,3</w:t>
            </w:r>
          </w:p>
        </w:tc>
        <w:tc>
          <w:tcPr>
            <w:tcW w:w="709" w:type="dxa"/>
            <w:shd w:val="clear" w:color="auto" w:fill="FFFFFF" w:themeFill="background1"/>
          </w:tcPr>
          <w:p w:rsidR="00726988" w:rsidRPr="006B1F36" w:rsidRDefault="00726988" w:rsidP="00726988">
            <w:pPr>
              <w:spacing w:after="0" w:line="240" w:lineRule="auto"/>
              <w:contextualSpacing/>
              <w:jc w:val="center"/>
            </w:pPr>
            <w:r w:rsidRPr="006B1F36">
              <w:rPr>
                <w:rFonts w:ascii="Arial Narrow" w:hAnsi="Arial Narrow" w:cs="Arial Narrow"/>
                <w:sz w:val="20"/>
                <w:szCs w:val="20"/>
              </w:rPr>
              <w:t>60,7</w:t>
            </w:r>
          </w:p>
        </w:tc>
        <w:tc>
          <w:tcPr>
            <w:tcW w:w="709" w:type="dxa"/>
            <w:shd w:val="clear" w:color="auto" w:fill="auto"/>
          </w:tcPr>
          <w:p w:rsidR="00726988" w:rsidRDefault="00726988" w:rsidP="00726988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98</w:t>
            </w:r>
          </w:p>
        </w:tc>
        <w:tc>
          <w:tcPr>
            <w:tcW w:w="709" w:type="dxa"/>
            <w:shd w:val="clear" w:color="auto" w:fill="FFFFFF" w:themeFill="background1"/>
          </w:tcPr>
          <w:p w:rsidR="00726988" w:rsidRDefault="00726988" w:rsidP="00726988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76</w:t>
            </w:r>
          </w:p>
        </w:tc>
        <w:tc>
          <w:tcPr>
            <w:tcW w:w="1118" w:type="dxa"/>
            <w:gridSpan w:val="2"/>
            <w:shd w:val="clear" w:color="auto" w:fill="auto"/>
          </w:tcPr>
          <w:p w:rsidR="00726988" w:rsidRPr="00726988" w:rsidRDefault="00726988" w:rsidP="00726988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726988">
              <w:rPr>
                <w:rFonts w:ascii="Arial Narrow" w:hAnsi="Arial Narrow" w:cs="Arial Narrow"/>
                <w:sz w:val="20"/>
                <w:szCs w:val="20"/>
              </w:rPr>
              <w:t>10,7</w:t>
            </w:r>
          </w:p>
        </w:tc>
        <w:tc>
          <w:tcPr>
            <w:tcW w:w="740" w:type="dxa"/>
          </w:tcPr>
          <w:p w:rsidR="00726988" w:rsidRPr="006B1F36" w:rsidRDefault="00726988" w:rsidP="00726988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26988" w:rsidTr="006B1F36">
        <w:trPr>
          <w:gridBefore w:val="1"/>
          <w:wBefore w:w="14" w:type="dxa"/>
          <w:jc w:val="center"/>
        </w:trPr>
        <w:tc>
          <w:tcPr>
            <w:tcW w:w="1040" w:type="dxa"/>
            <w:shd w:val="clear" w:color="auto" w:fill="auto"/>
          </w:tcPr>
          <w:p w:rsidR="00726988" w:rsidRDefault="00726988" w:rsidP="00726988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11</w:t>
            </w:r>
          </w:p>
        </w:tc>
        <w:tc>
          <w:tcPr>
            <w:tcW w:w="879" w:type="dxa"/>
            <w:shd w:val="clear" w:color="auto" w:fill="FFFF00"/>
          </w:tcPr>
          <w:p w:rsidR="00726988" w:rsidRDefault="00726988" w:rsidP="00726988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72,7</w:t>
            </w:r>
          </w:p>
        </w:tc>
        <w:tc>
          <w:tcPr>
            <w:tcW w:w="709" w:type="dxa"/>
            <w:shd w:val="clear" w:color="auto" w:fill="FFFFFF" w:themeFill="background1"/>
          </w:tcPr>
          <w:p w:rsidR="00726988" w:rsidRPr="006B1F36" w:rsidRDefault="00726988" w:rsidP="00726988">
            <w:pPr>
              <w:spacing w:after="0" w:line="240" w:lineRule="auto"/>
              <w:contextualSpacing/>
              <w:jc w:val="center"/>
            </w:pPr>
            <w:r w:rsidRPr="006B1F36">
              <w:rPr>
                <w:rFonts w:ascii="Arial Narrow" w:hAnsi="Arial Narrow" w:cs="Arial Narrow"/>
                <w:sz w:val="20"/>
                <w:szCs w:val="20"/>
              </w:rPr>
              <w:t>21,2</w:t>
            </w:r>
          </w:p>
        </w:tc>
        <w:tc>
          <w:tcPr>
            <w:tcW w:w="709" w:type="dxa"/>
            <w:shd w:val="clear" w:color="auto" w:fill="FFFF00"/>
          </w:tcPr>
          <w:p w:rsidR="00726988" w:rsidRDefault="00726988" w:rsidP="00726988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94,6</w:t>
            </w:r>
          </w:p>
        </w:tc>
        <w:tc>
          <w:tcPr>
            <w:tcW w:w="709" w:type="dxa"/>
            <w:shd w:val="clear" w:color="auto" w:fill="FFFFFF" w:themeFill="background1"/>
          </w:tcPr>
          <w:p w:rsidR="00726988" w:rsidRDefault="00726988" w:rsidP="00726988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56,7</w:t>
            </w:r>
          </w:p>
        </w:tc>
        <w:tc>
          <w:tcPr>
            <w:tcW w:w="1118" w:type="dxa"/>
            <w:gridSpan w:val="2"/>
            <w:shd w:val="clear" w:color="auto" w:fill="FFFF00"/>
          </w:tcPr>
          <w:p w:rsidR="00726988" w:rsidRPr="00726988" w:rsidRDefault="00726988" w:rsidP="00726988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726988">
              <w:rPr>
                <w:rFonts w:ascii="Arial Narrow" w:hAnsi="Arial Narrow" w:cs="Arial Narrow"/>
                <w:sz w:val="20"/>
                <w:szCs w:val="20"/>
              </w:rPr>
              <w:t>9,1</w:t>
            </w:r>
          </w:p>
        </w:tc>
        <w:tc>
          <w:tcPr>
            <w:tcW w:w="740" w:type="dxa"/>
          </w:tcPr>
          <w:p w:rsidR="00726988" w:rsidRDefault="006B1F36" w:rsidP="00726988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  <w:highlight w:val="cyan"/>
              </w:rPr>
              <w:t>3</w:t>
            </w:r>
          </w:p>
        </w:tc>
      </w:tr>
      <w:tr w:rsidR="00726988" w:rsidTr="006B1F36">
        <w:trPr>
          <w:gridBefore w:val="1"/>
          <w:wBefore w:w="14" w:type="dxa"/>
          <w:jc w:val="center"/>
        </w:trPr>
        <w:tc>
          <w:tcPr>
            <w:tcW w:w="1040" w:type="dxa"/>
            <w:shd w:val="clear" w:color="auto" w:fill="auto"/>
          </w:tcPr>
          <w:p w:rsidR="00726988" w:rsidRDefault="00726988" w:rsidP="00726988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12</w:t>
            </w:r>
          </w:p>
        </w:tc>
        <w:tc>
          <w:tcPr>
            <w:tcW w:w="879" w:type="dxa"/>
            <w:shd w:val="clear" w:color="auto" w:fill="FFFF00"/>
          </w:tcPr>
          <w:p w:rsidR="00726988" w:rsidRDefault="00726988" w:rsidP="00726988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72,7</w:t>
            </w:r>
          </w:p>
        </w:tc>
        <w:tc>
          <w:tcPr>
            <w:tcW w:w="709" w:type="dxa"/>
            <w:shd w:val="clear" w:color="auto" w:fill="FFFFFF" w:themeFill="background1"/>
          </w:tcPr>
          <w:p w:rsidR="00726988" w:rsidRPr="006B1F36" w:rsidRDefault="00726988" w:rsidP="00726988">
            <w:pPr>
              <w:spacing w:after="0" w:line="240" w:lineRule="auto"/>
              <w:contextualSpacing/>
              <w:jc w:val="center"/>
            </w:pPr>
            <w:r w:rsidRPr="006B1F36">
              <w:rPr>
                <w:rFonts w:ascii="Arial Narrow" w:hAnsi="Arial Narrow" w:cs="Arial Narrow"/>
                <w:sz w:val="20"/>
                <w:szCs w:val="20"/>
              </w:rPr>
              <w:t>18,2</w:t>
            </w:r>
          </w:p>
        </w:tc>
        <w:tc>
          <w:tcPr>
            <w:tcW w:w="709" w:type="dxa"/>
            <w:shd w:val="clear" w:color="auto" w:fill="FFFF00"/>
          </w:tcPr>
          <w:p w:rsidR="00726988" w:rsidRDefault="00726988" w:rsidP="00726988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97,1</w:t>
            </w:r>
          </w:p>
        </w:tc>
        <w:tc>
          <w:tcPr>
            <w:tcW w:w="709" w:type="dxa"/>
            <w:shd w:val="clear" w:color="auto" w:fill="FFFFFF" w:themeFill="background1"/>
          </w:tcPr>
          <w:p w:rsidR="00726988" w:rsidRDefault="00726988" w:rsidP="00726988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54,3</w:t>
            </w:r>
          </w:p>
        </w:tc>
        <w:tc>
          <w:tcPr>
            <w:tcW w:w="1118" w:type="dxa"/>
            <w:gridSpan w:val="2"/>
            <w:shd w:val="clear" w:color="auto" w:fill="FFFF00"/>
          </w:tcPr>
          <w:p w:rsidR="00726988" w:rsidRPr="00726988" w:rsidRDefault="00726988" w:rsidP="00726988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726988">
              <w:rPr>
                <w:rFonts w:ascii="Arial Narrow" w:hAnsi="Arial Narrow" w:cs="Arial Narrow"/>
                <w:sz w:val="20"/>
                <w:szCs w:val="20"/>
              </w:rPr>
              <w:t>8,4</w:t>
            </w:r>
          </w:p>
        </w:tc>
        <w:tc>
          <w:tcPr>
            <w:tcW w:w="740" w:type="dxa"/>
          </w:tcPr>
          <w:p w:rsidR="00726988" w:rsidRDefault="006B1F36" w:rsidP="00726988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  <w:highlight w:val="cyan"/>
              </w:rPr>
              <w:t>3</w:t>
            </w:r>
          </w:p>
        </w:tc>
      </w:tr>
      <w:tr w:rsidR="00726988" w:rsidTr="006B1F36">
        <w:trPr>
          <w:gridBefore w:val="1"/>
          <w:wBefore w:w="14" w:type="dxa"/>
          <w:jc w:val="center"/>
        </w:trPr>
        <w:tc>
          <w:tcPr>
            <w:tcW w:w="1040" w:type="dxa"/>
            <w:shd w:val="clear" w:color="auto" w:fill="auto"/>
          </w:tcPr>
          <w:p w:rsidR="00726988" w:rsidRDefault="00726988" w:rsidP="00726988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13</w:t>
            </w:r>
          </w:p>
        </w:tc>
        <w:tc>
          <w:tcPr>
            <w:tcW w:w="879" w:type="dxa"/>
            <w:shd w:val="clear" w:color="auto" w:fill="FFFF00"/>
          </w:tcPr>
          <w:p w:rsidR="00726988" w:rsidRDefault="00726988" w:rsidP="00726988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75</w:t>
            </w:r>
          </w:p>
        </w:tc>
        <w:tc>
          <w:tcPr>
            <w:tcW w:w="709" w:type="dxa"/>
            <w:shd w:val="clear" w:color="auto" w:fill="FFFFFF" w:themeFill="background1"/>
          </w:tcPr>
          <w:p w:rsidR="00726988" w:rsidRPr="006B1F36" w:rsidRDefault="00726988" w:rsidP="00726988">
            <w:pPr>
              <w:spacing w:after="0" w:line="240" w:lineRule="auto"/>
              <w:contextualSpacing/>
              <w:jc w:val="center"/>
            </w:pPr>
            <w:r w:rsidRPr="006B1F36">
              <w:rPr>
                <w:rFonts w:ascii="Arial Narrow" w:hAnsi="Arial Narrow" w:cs="Arial Narrow"/>
                <w:sz w:val="20"/>
                <w:szCs w:val="20"/>
              </w:rPr>
              <w:t>41,7</w:t>
            </w:r>
          </w:p>
        </w:tc>
        <w:tc>
          <w:tcPr>
            <w:tcW w:w="709" w:type="dxa"/>
            <w:shd w:val="clear" w:color="auto" w:fill="FFFF00"/>
          </w:tcPr>
          <w:p w:rsidR="00726988" w:rsidRDefault="00726988" w:rsidP="00726988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90,9</w:t>
            </w:r>
          </w:p>
        </w:tc>
        <w:tc>
          <w:tcPr>
            <w:tcW w:w="709" w:type="dxa"/>
            <w:shd w:val="clear" w:color="auto" w:fill="FFFFFF" w:themeFill="background1"/>
          </w:tcPr>
          <w:p w:rsidR="00726988" w:rsidRDefault="00726988" w:rsidP="00726988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63,6</w:t>
            </w:r>
          </w:p>
        </w:tc>
        <w:tc>
          <w:tcPr>
            <w:tcW w:w="1118" w:type="dxa"/>
            <w:gridSpan w:val="2"/>
            <w:shd w:val="clear" w:color="auto" w:fill="auto"/>
          </w:tcPr>
          <w:p w:rsidR="00726988" w:rsidRPr="00726988" w:rsidRDefault="00726988" w:rsidP="00726988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726988">
              <w:rPr>
                <w:rFonts w:ascii="Arial Narrow" w:hAnsi="Arial Narrow" w:cs="Arial Narrow"/>
                <w:sz w:val="20"/>
                <w:szCs w:val="20"/>
              </w:rPr>
              <w:t>11,5</w:t>
            </w:r>
          </w:p>
        </w:tc>
        <w:tc>
          <w:tcPr>
            <w:tcW w:w="740" w:type="dxa"/>
          </w:tcPr>
          <w:p w:rsidR="00726988" w:rsidRDefault="006B1F36" w:rsidP="00726988">
            <w:pPr>
              <w:spacing w:after="0" w:line="240" w:lineRule="auto"/>
              <w:ind w:left="-108" w:right="-114"/>
              <w:contextualSpacing/>
              <w:jc w:val="center"/>
            </w:pPr>
            <w:r w:rsidRPr="006B1F36">
              <w:rPr>
                <w:rFonts w:ascii="Arial Narrow" w:hAnsi="Arial Narrow" w:cs="Arial Narrow"/>
                <w:sz w:val="20"/>
                <w:szCs w:val="20"/>
              </w:rPr>
              <w:t>2</w:t>
            </w:r>
          </w:p>
        </w:tc>
      </w:tr>
      <w:tr w:rsidR="00726988" w:rsidTr="006B1F36">
        <w:trPr>
          <w:gridBefore w:val="1"/>
          <w:wBefore w:w="14" w:type="dxa"/>
          <w:jc w:val="center"/>
        </w:trPr>
        <w:tc>
          <w:tcPr>
            <w:tcW w:w="1040" w:type="dxa"/>
            <w:shd w:val="clear" w:color="auto" w:fill="auto"/>
          </w:tcPr>
          <w:p w:rsidR="00726988" w:rsidRDefault="00726988" w:rsidP="00726988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14</w:t>
            </w:r>
          </w:p>
        </w:tc>
        <w:tc>
          <w:tcPr>
            <w:tcW w:w="879" w:type="dxa"/>
            <w:shd w:val="clear" w:color="auto" w:fill="auto"/>
          </w:tcPr>
          <w:p w:rsidR="00726988" w:rsidRDefault="00726988" w:rsidP="00726988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85</w:t>
            </w:r>
          </w:p>
        </w:tc>
        <w:tc>
          <w:tcPr>
            <w:tcW w:w="709" w:type="dxa"/>
            <w:shd w:val="clear" w:color="auto" w:fill="FFFFFF" w:themeFill="background1"/>
          </w:tcPr>
          <w:p w:rsidR="00726988" w:rsidRPr="006B1F36" w:rsidRDefault="00726988" w:rsidP="00726988">
            <w:pPr>
              <w:spacing w:after="0" w:line="240" w:lineRule="auto"/>
              <w:contextualSpacing/>
              <w:jc w:val="center"/>
            </w:pPr>
            <w:r w:rsidRPr="006B1F36">
              <w:rPr>
                <w:rFonts w:ascii="Arial Narrow" w:hAnsi="Arial Narrow" w:cs="Arial Narrow"/>
                <w:sz w:val="20"/>
                <w:szCs w:val="20"/>
              </w:rPr>
              <w:t>50</w:t>
            </w:r>
          </w:p>
        </w:tc>
        <w:tc>
          <w:tcPr>
            <w:tcW w:w="709" w:type="dxa"/>
            <w:shd w:val="clear" w:color="auto" w:fill="auto"/>
          </w:tcPr>
          <w:p w:rsidR="00726988" w:rsidRDefault="00726988" w:rsidP="00726988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FFFFFF" w:themeFill="background1"/>
          </w:tcPr>
          <w:p w:rsidR="00726988" w:rsidRDefault="00726988" w:rsidP="00726988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85,7</w:t>
            </w:r>
          </w:p>
        </w:tc>
        <w:tc>
          <w:tcPr>
            <w:tcW w:w="1118" w:type="dxa"/>
            <w:gridSpan w:val="2"/>
            <w:shd w:val="clear" w:color="auto" w:fill="auto"/>
          </w:tcPr>
          <w:p w:rsidR="00726988" w:rsidRPr="00726988" w:rsidRDefault="00726988" w:rsidP="00726988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726988">
              <w:rPr>
                <w:rFonts w:ascii="Arial Narrow" w:hAnsi="Arial Narrow" w:cs="Arial Narrow"/>
                <w:sz w:val="20"/>
                <w:szCs w:val="20"/>
              </w:rPr>
              <w:t>11,3</w:t>
            </w:r>
          </w:p>
        </w:tc>
        <w:tc>
          <w:tcPr>
            <w:tcW w:w="740" w:type="dxa"/>
          </w:tcPr>
          <w:p w:rsidR="00726988" w:rsidRDefault="00726988" w:rsidP="00726988">
            <w:pPr>
              <w:spacing w:after="0" w:line="240" w:lineRule="auto"/>
              <w:ind w:left="-108" w:right="-114"/>
              <w:contextualSpacing/>
              <w:jc w:val="center"/>
            </w:pPr>
          </w:p>
        </w:tc>
      </w:tr>
      <w:tr w:rsidR="00726988" w:rsidTr="006B1F36">
        <w:trPr>
          <w:gridBefore w:val="1"/>
          <w:wBefore w:w="14" w:type="dxa"/>
          <w:jc w:val="center"/>
        </w:trPr>
        <w:tc>
          <w:tcPr>
            <w:tcW w:w="1040" w:type="dxa"/>
            <w:shd w:val="clear" w:color="auto" w:fill="auto"/>
          </w:tcPr>
          <w:p w:rsidR="00726988" w:rsidRDefault="00726988" w:rsidP="00726988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15</w:t>
            </w:r>
          </w:p>
        </w:tc>
        <w:tc>
          <w:tcPr>
            <w:tcW w:w="879" w:type="dxa"/>
            <w:shd w:val="clear" w:color="auto" w:fill="FFFF00"/>
          </w:tcPr>
          <w:p w:rsidR="00726988" w:rsidRDefault="00726988" w:rsidP="00726988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83,3</w:t>
            </w:r>
          </w:p>
        </w:tc>
        <w:tc>
          <w:tcPr>
            <w:tcW w:w="709" w:type="dxa"/>
            <w:shd w:val="clear" w:color="auto" w:fill="FFFFFF" w:themeFill="background1"/>
          </w:tcPr>
          <w:p w:rsidR="00726988" w:rsidRPr="006B1F36" w:rsidRDefault="00726988" w:rsidP="00726988">
            <w:pPr>
              <w:spacing w:after="0" w:line="240" w:lineRule="auto"/>
              <w:contextualSpacing/>
              <w:jc w:val="center"/>
            </w:pPr>
            <w:r w:rsidRPr="006B1F36">
              <w:rPr>
                <w:rFonts w:ascii="Arial Narrow" w:hAnsi="Arial Narrow" w:cs="Arial Narrow"/>
                <w:sz w:val="20"/>
                <w:szCs w:val="20"/>
              </w:rPr>
              <w:t>33,3</w:t>
            </w:r>
          </w:p>
        </w:tc>
        <w:tc>
          <w:tcPr>
            <w:tcW w:w="709" w:type="dxa"/>
            <w:shd w:val="clear" w:color="auto" w:fill="FFFF00"/>
          </w:tcPr>
          <w:p w:rsidR="00726988" w:rsidRDefault="00726988" w:rsidP="00726988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72,7</w:t>
            </w:r>
          </w:p>
        </w:tc>
        <w:tc>
          <w:tcPr>
            <w:tcW w:w="709" w:type="dxa"/>
            <w:shd w:val="clear" w:color="auto" w:fill="FFFFFF" w:themeFill="background1"/>
          </w:tcPr>
          <w:p w:rsidR="00726988" w:rsidRDefault="00726988" w:rsidP="00726988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54,5</w:t>
            </w:r>
          </w:p>
        </w:tc>
        <w:tc>
          <w:tcPr>
            <w:tcW w:w="1118" w:type="dxa"/>
            <w:gridSpan w:val="2"/>
            <w:shd w:val="clear" w:color="auto" w:fill="FFFF00"/>
          </w:tcPr>
          <w:p w:rsidR="00726988" w:rsidRPr="00726988" w:rsidRDefault="00726988" w:rsidP="00726988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726988">
              <w:rPr>
                <w:rFonts w:ascii="Arial Narrow" w:hAnsi="Arial Narrow" w:cs="Arial Narrow"/>
                <w:sz w:val="20"/>
                <w:szCs w:val="20"/>
              </w:rPr>
              <w:t>8,6</w:t>
            </w:r>
          </w:p>
        </w:tc>
        <w:tc>
          <w:tcPr>
            <w:tcW w:w="740" w:type="dxa"/>
          </w:tcPr>
          <w:p w:rsidR="00726988" w:rsidRDefault="006B1F36" w:rsidP="00726988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  <w:highlight w:val="cyan"/>
              </w:rPr>
              <w:t>3</w:t>
            </w:r>
          </w:p>
        </w:tc>
      </w:tr>
      <w:tr w:rsidR="00726988" w:rsidTr="006B1F36">
        <w:trPr>
          <w:gridBefore w:val="1"/>
          <w:wBefore w:w="14" w:type="dxa"/>
          <w:jc w:val="center"/>
        </w:trPr>
        <w:tc>
          <w:tcPr>
            <w:tcW w:w="1040" w:type="dxa"/>
            <w:shd w:val="clear" w:color="auto" w:fill="auto"/>
          </w:tcPr>
          <w:p w:rsidR="00726988" w:rsidRDefault="00726988" w:rsidP="00726988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16</w:t>
            </w:r>
          </w:p>
        </w:tc>
        <w:tc>
          <w:tcPr>
            <w:tcW w:w="879" w:type="dxa"/>
            <w:shd w:val="clear" w:color="auto" w:fill="auto"/>
          </w:tcPr>
          <w:p w:rsidR="00726988" w:rsidRDefault="00726988" w:rsidP="00726988">
            <w:pPr>
              <w:snapToGrid w:val="0"/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726988" w:rsidRPr="006B1F36" w:rsidRDefault="00726988" w:rsidP="00726988">
            <w:pPr>
              <w:snapToGrid w:val="0"/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26988" w:rsidRDefault="00726988" w:rsidP="00726988">
            <w:pPr>
              <w:snapToGrid w:val="0"/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726988" w:rsidRDefault="00726988" w:rsidP="00726988">
            <w:pPr>
              <w:snapToGrid w:val="0"/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1118" w:type="dxa"/>
            <w:gridSpan w:val="2"/>
            <w:shd w:val="clear" w:color="auto" w:fill="auto"/>
          </w:tcPr>
          <w:p w:rsidR="00726988" w:rsidRPr="00726988" w:rsidRDefault="00726988" w:rsidP="00726988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740" w:type="dxa"/>
          </w:tcPr>
          <w:p w:rsidR="00726988" w:rsidRDefault="00726988" w:rsidP="00726988">
            <w:pPr>
              <w:snapToGrid w:val="0"/>
              <w:spacing w:after="0" w:line="240" w:lineRule="auto"/>
              <w:ind w:left="-108" w:right="-114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726988" w:rsidTr="006B1F36">
        <w:trPr>
          <w:gridBefore w:val="1"/>
          <w:wBefore w:w="14" w:type="dxa"/>
          <w:jc w:val="center"/>
        </w:trPr>
        <w:tc>
          <w:tcPr>
            <w:tcW w:w="1040" w:type="dxa"/>
            <w:shd w:val="clear" w:color="auto" w:fill="auto"/>
          </w:tcPr>
          <w:p w:rsidR="00726988" w:rsidRDefault="00726988" w:rsidP="00726988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17</w:t>
            </w:r>
          </w:p>
        </w:tc>
        <w:tc>
          <w:tcPr>
            <w:tcW w:w="879" w:type="dxa"/>
            <w:shd w:val="clear" w:color="auto" w:fill="FFFF00"/>
          </w:tcPr>
          <w:p w:rsidR="00726988" w:rsidRDefault="00726988" w:rsidP="00726988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72,7</w:t>
            </w:r>
          </w:p>
        </w:tc>
        <w:tc>
          <w:tcPr>
            <w:tcW w:w="709" w:type="dxa"/>
            <w:shd w:val="clear" w:color="auto" w:fill="FFFFFF" w:themeFill="background1"/>
          </w:tcPr>
          <w:p w:rsidR="00726988" w:rsidRPr="006B1F36" w:rsidRDefault="00726988" w:rsidP="00726988">
            <w:pPr>
              <w:spacing w:after="0" w:line="240" w:lineRule="auto"/>
              <w:contextualSpacing/>
              <w:jc w:val="center"/>
            </w:pPr>
            <w:r w:rsidRPr="006B1F36">
              <w:rPr>
                <w:rFonts w:ascii="Arial Narrow" w:hAnsi="Arial Narrow" w:cs="Arial Narrow"/>
                <w:sz w:val="20"/>
                <w:szCs w:val="20"/>
              </w:rPr>
              <w:t>63,6</w:t>
            </w:r>
          </w:p>
        </w:tc>
        <w:tc>
          <w:tcPr>
            <w:tcW w:w="709" w:type="dxa"/>
            <w:shd w:val="clear" w:color="auto" w:fill="auto"/>
          </w:tcPr>
          <w:p w:rsidR="00726988" w:rsidRDefault="00726988" w:rsidP="00726988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FFFFFF" w:themeFill="background1"/>
          </w:tcPr>
          <w:p w:rsidR="00726988" w:rsidRDefault="00726988" w:rsidP="00726988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60</w:t>
            </w:r>
          </w:p>
        </w:tc>
        <w:tc>
          <w:tcPr>
            <w:tcW w:w="1118" w:type="dxa"/>
            <w:gridSpan w:val="2"/>
            <w:shd w:val="clear" w:color="auto" w:fill="FFFF00"/>
          </w:tcPr>
          <w:p w:rsidR="00726988" w:rsidRPr="00726988" w:rsidRDefault="00726988" w:rsidP="00726988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726988">
              <w:rPr>
                <w:rFonts w:ascii="Arial Narrow" w:hAnsi="Arial Narrow" w:cs="Arial Narrow"/>
                <w:sz w:val="20"/>
                <w:szCs w:val="20"/>
              </w:rPr>
              <w:t>9</w:t>
            </w:r>
          </w:p>
        </w:tc>
        <w:tc>
          <w:tcPr>
            <w:tcW w:w="740" w:type="dxa"/>
          </w:tcPr>
          <w:p w:rsidR="00726988" w:rsidRDefault="00726988" w:rsidP="00726988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2</w:t>
            </w:r>
          </w:p>
        </w:tc>
      </w:tr>
      <w:tr w:rsidR="00726988" w:rsidTr="006B1F36">
        <w:trPr>
          <w:gridBefore w:val="1"/>
          <w:wBefore w:w="14" w:type="dxa"/>
          <w:jc w:val="center"/>
        </w:trPr>
        <w:tc>
          <w:tcPr>
            <w:tcW w:w="1040" w:type="dxa"/>
            <w:shd w:val="clear" w:color="auto" w:fill="auto"/>
          </w:tcPr>
          <w:p w:rsidR="00726988" w:rsidRDefault="00726988" w:rsidP="00726988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18</w:t>
            </w:r>
          </w:p>
        </w:tc>
        <w:tc>
          <w:tcPr>
            <w:tcW w:w="879" w:type="dxa"/>
            <w:shd w:val="clear" w:color="auto" w:fill="auto"/>
          </w:tcPr>
          <w:p w:rsidR="00726988" w:rsidRDefault="00726988" w:rsidP="00726988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87,5</w:t>
            </w:r>
          </w:p>
        </w:tc>
        <w:tc>
          <w:tcPr>
            <w:tcW w:w="709" w:type="dxa"/>
            <w:shd w:val="clear" w:color="auto" w:fill="FFFFFF" w:themeFill="background1"/>
          </w:tcPr>
          <w:p w:rsidR="00726988" w:rsidRPr="006B1F36" w:rsidRDefault="00726988" w:rsidP="00726988">
            <w:pPr>
              <w:spacing w:after="0" w:line="240" w:lineRule="auto"/>
              <w:contextualSpacing/>
              <w:jc w:val="center"/>
            </w:pPr>
            <w:r w:rsidRPr="006B1F36">
              <w:rPr>
                <w:rFonts w:ascii="Arial Narrow" w:hAnsi="Arial Narrow" w:cs="Arial Narrow"/>
                <w:sz w:val="20"/>
                <w:szCs w:val="20"/>
              </w:rPr>
              <w:t>68,7</w:t>
            </w:r>
          </w:p>
        </w:tc>
        <w:tc>
          <w:tcPr>
            <w:tcW w:w="709" w:type="dxa"/>
            <w:shd w:val="clear" w:color="auto" w:fill="auto"/>
          </w:tcPr>
          <w:p w:rsidR="00726988" w:rsidRDefault="00726988" w:rsidP="00726988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FFFFFF" w:themeFill="background1"/>
          </w:tcPr>
          <w:p w:rsidR="00726988" w:rsidRDefault="00726988" w:rsidP="00726988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75</w:t>
            </w:r>
          </w:p>
        </w:tc>
        <w:tc>
          <w:tcPr>
            <w:tcW w:w="1118" w:type="dxa"/>
            <w:gridSpan w:val="2"/>
            <w:shd w:val="clear" w:color="auto" w:fill="auto"/>
          </w:tcPr>
          <w:p w:rsidR="00726988" w:rsidRPr="00726988" w:rsidRDefault="00726988" w:rsidP="00726988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726988">
              <w:rPr>
                <w:rFonts w:ascii="Arial Narrow" w:hAnsi="Arial Narrow" w:cs="Arial Narrow"/>
                <w:sz w:val="20"/>
                <w:szCs w:val="20"/>
              </w:rPr>
              <w:t>11,8</w:t>
            </w:r>
          </w:p>
        </w:tc>
        <w:tc>
          <w:tcPr>
            <w:tcW w:w="740" w:type="dxa"/>
          </w:tcPr>
          <w:p w:rsidR="00726988" w:rsidRDefault="00726988" w:rsidP="00726988">
            <w:pPr>
              <w:spacing w:after="0" w:line="240" w:lineRule="auto"/>
              <w:ind w:left="-108" w:right="-114"/>
              <w:contextualSpacing/>
              <w:jc w:val="center"/>
            </w:pPr>
          </w:p>
        </w:tc>
      </w:tr>
      <w:tr w:rsidR="00726988" w:rsidTr="006B1F36">
        <w:trPr>
          <w:gridBefore w:val="1"/>
          <w:wBefore w:w="14" w:type="dxa"/>
          <w:jc w:val="center"/>
        </w:trPr>
        <w:tc>
          <w:tcPr>
            <w:tcW w:w="1040" w:type="dxa"/>
            <w:shd w:val="clear" w:color="auto" w:fill="auto"/>
          </w:tcPr>
          <w:p w:rsidR="00726988" w:rsidRDefault="00726988" w:rsidP="00726988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19</w:t>
            </w:r>
          </w:p>
        </w:tc>
        <w:tc>
          <w:tcPr>
            <w:tcW w:w="879" w:type="dxa"/>
            <w:shd w:val="clear" w:color="auto" w:fill="FFFF00"/>
          </w:tcPr>
          <w:p w:rsidR="00726988" w:rsidRDefault="00726988" w:rsidP="00726988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80</w:t>
            </w:r>
          </w:p>
        </w:tc>
        <w:tc>
          <w:tcPr>
            <w:tcW w:w="709" w:type="dxa"/>
            <w:shd w:val="clear" w:color="auto" w:fill="FFFFFF" w:themeFill="background1"/>
          </w:tcPr>
          <w:p w:rsidR="00726988" w:rsidRPr="006B1F36" w:rsidRDefault="00726988" w:rsidP="00726988">
            <w:pPr>
              <w:spacing w:after="0" w:line="240" w:lineRule="auto"/>
              <w:contextualSpacing/>
              <w:jc w:val="center"/>
            </w:pPr>
            <w:r w:rsidRPr="006B1F36">
              <w:rPr>
                <w:rFonts w:ascii="Arial Narrow" w:hAnsi="Arial Narrow" w:cs="Arial Narrow"/>
                <w:sz w:val="20"/>
                <w:szCs w:val="20"/>
              </w:rPr>
              <w:t>30</w:t>
            </w:r>
          </w:p>
        </w:tc>
        <w:tc>
          <w:tcPr>
            <w:tcW w:w="709" w:type="dxa"/>
            <w:shd w:val="clear" w:color="auto" w:fill="auto"/>
          </w:tcPr>
          <w:p w:rsidR="00726988" w:rsidRDefault="00726988" w:rsidP="00726988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FFFFFF" w:themeFill="background1"/>
          </w:tcPr>
          <w:p w:rsidR="00726988" w:rsidRDefault="00726988" w:rsidP="00726988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66,7</w:t>
            </w:r>
          </w:p>
        </w:tc>
        <w:tc>
          <w:tcPr>
            <w:tcW w:w="1118" w:type="dxa"/>
            <w:gridSpan w:val="2"/>
            <w:shd w:val="clear" w:color="auto" w:fill="FFFF00"/>
          </w:tcPr>
          <w:p w:rsidR="00726988" w:rsidRPr="00726988" w:rsidRDefault="00726988" w:rsidP="00726988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726988">
              <w:rPr>
                <w:rFonts w:ascii="Arial Narrow" w:hAnsi="Arial Narrow" w:cs="Arial Narrow"/>
                <w:sz w:val="20"/>
                <w:szCs w:val="20"/>
              </w:rPr>
              <w:t>9,5</w:t>
            </w:r>
          </w:p>
        </w:tc>
        <w:tc>
          <w:tcPr>
            <w:tcW w:w="740" w:type="dxa"/>
          </w:tcPr>
          <w:p w:rsidR="00726988" w:rsidRPr="00144986" w:rsidRDefault="006B1F36" w:rsidP="00726988">
            <w:pPr>
              <w:spacing w:after="0" w:line="240" w:lineRule="auto"/>
              <w:ind w:left="-108" w:right="-114"/>
              <w:contextualSpacing/>
              <w:jc w:val="center"/>
            </w:pPr>
            <w:r w:rsidRPr="00144986">
              <w:rPr>
                <w:rFonts w:ascii="Arial Narrow" w:hAnsi="Arial Narrow" w:cs="Arial Narrow"/>
                <w:sz w:val="20"/>
                <w:szCs w:val="20"/>
              </w:rPr>
              <w:t>2</w:t>
            </w:r>
          </w:p>
        </w:tc>
      </w:tr>
      <w:tr w:rsidR="00726988" w:rsidTr="006B1F36">
        <w:trPr>
          <w:gridBefore w:val="1"/>
          <w:wBefore w:w="14" w:type="dxa"/>
          <w:jc w:val="center"/>
        </w:trPr>
        <w:tc>
          <w:tcPr>
            <w:tcW w:w="1040" w:type="dxa"/>
            <w:shd w:val="clear" w:color="auto" w:fill="auto"/>
          </w:tcPr>
          <w:p w:rsidR="00726988" w:rsidRDefault="00726988" w:rsidP="00726988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21</w:t>
            </w:r>
          </w:p>
        </w:tc>
        <w:tc>
          <w:tcPr>
            <w:tcW w:w="879" w:type="dxa"/>
            <w:shd w:val="clear" w:color="auto" w:fill="FFFF00"/>
          </w:tcPr>
          <w:p w:rsidR="00726988" w:rsidRDefault="00726988" w:rsidP="00726988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60</w:t>
            </w:r>
          </w:p>
        </w:tc>
        <w:tc>
          <w:tcPr>
            <w:tcW w:w="709" w:type="dxa"/>
            <w:shd w:val="clear" w:color="auto" w:fill="FFFFFF" w:themeFill="background1"/>
          </w:tcPr>
          <w:p w:rsidR="00726988" w:rsidRPr="006B1F36" w:rsidRDefault="00726988" w:rsidP="00726988">
            <w:pPr>
              <w:spacing w:after="0" w:line="240" w:lineRule="auto"/>
              <w:contextualSpacing/>
              <w:jc w:val="center"/>
            </w:pPr>
            <w:r w:rsidRPr="006B1F36">
              <w:rPr>
                <w:rFonts w:ascii="Arial Narrow" w:hAnsi="Arial Narrow" w:cs="Arial Narrow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726988" w:rsidRDefault="00726988" w:rsidP="00726988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FFFFFF" w:themeFill="background1"/>
          </w:tcPr>
          <w:p w:rsidR="00726988" w:rsidRDefault="00726988" w:rsidP="00726988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44,4</w:t>
            </w:r>
          </w:p>
        </w:tc>
        <w:tc>
          <w:tcPr>
            <w:tcW w:w="1118" w:type="dxa"/>
            <w:gridSpan w:val="2"/>
            <w:shd w:val="clear" w:color="auto" w:fill="FFFF00"/>
          </w:tcPr>
          <w:p w:rsidR="00726988" w:rsidRPr="00726988" w:rsidRDefault="00726988" w:rsidP="00726988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726988">
              <w:rPr>
                <w:rFonts w:ascii="Arial Narrow" w:hAnsi="Arial Narrow" w:cs="Arial Narrow"/>
                <w:sz w:val="20"/>
                <w:szCs w:val="20"/>
              </w:rPr>
              <w:t>9,7</w:t>
            </w:r>
          </w:p>
        </w:tc>
        <w:tc>
          <w:tcPr>
            <w:tcW w:w="740" w:type="dxa"/>
          </w:tcPr>
          <w:p w:rsidR="00726988" w:rsidRPr="00144986" w:rsidRDefault="006B1F36" w:rsidP="00726988">
            <w:pPr>
              <w:spacing w:after="0" w:line="240" w:lineRule="auto"/>
              <w:ind w:left="-108" w:right="-114"/>
              <w:contextualSpacing/>
              <w:jc w:val="center"/>
            </w:pPr>
            <w:r w:rsidRPr="00144986">
              <w:rPr>
                <w:rFonts w:ascii="Arial Narrow" w:hAnsi="Arial Narrow" w:cs="Arial Narrow"/>
                <w:sz w:val="20"/>
                <w:szCs w:val="20"/>
              </w:rPr>
              <w:t>2</w:t>
            </w:r>
          </w:p>
        </w:tc>
      </w:tr>
      <w:tr w:rsidR="00726988" w:rsidTr="00240B6B">
        <w:trPr>
          <w:gridBefore w:val="1"/>
          <w:wBefore w:w="14" w:type="dxa"/>
          <w:jc w:val="center"/>
        </w:trPr>
        <w:tc>
          <w:tcPr>
            <w:tcW w:w="1040" w:type="dxa"/>
            <w:shd w:val="clear" w:color="auto" w:fill="DEEAF6" w:themeFill="accent1" w:themeFillTint="33"/>
          </w:tcPr>
          <w:p w:rsidR="00726988" w:rsidRDefault="00726988" w:rsidP="00726988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b/>
                <w:sz w:val="20"/>
                <w:szCs w:val="20"/>
              </w:rPr>
              <w:t>ИТОГО</w:t>
            </w:r>
          </w:p>
        </w:tc>
        <w:tc>
          <w:tcPr>
            <w:tcW w:w="879" w:type="dxa"/>
            <w:shd w:val="clear" w:color="auto" w:fill="DEEAF6" w:themeFill="accent1" w:themeFillTint="33"/>
          </w:tcPr>
          <w:p w:rsidR="00726988" w:rsidRDefault="00726988" w:rsidP="00726988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b/>
                <w:sz w:val="20"/>
                <w:szCs w:val="20"/>
              </w:rPr>
              <w:t>84,9</w:t>
            </w:r>
          </w:p>
        </w:tc>
        <w:tc>
          <w:tcPr>
            <w:tcW w:w="709" w:type="dxa"/>
            <w:shd w:val="clear" w:color="auto" w:fill="DEEAF6" w:themeFill="accent1" w:themeFillTint="33"/>
          </w:tcPr>
          <w:p w:rsidR="00726988" w:rsidRDefault="00726988" w:rsidP="00726988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b/>
                <w:sz w:val="20"/>
                <w:szCs w:val="20"/>
              </w:rPr>
              <w:t>50,3</w:t>
            </w:r>
          </w:p>
        </w:tc>
        <w:tc>
          <w:tcPr>
            <w:tcW w:w="709" w:type="dxa"/>
            <w:shd w:val="clear" w:color="auto" w:fill="DEEAF6" w:themeFill="accent1" w:themeFillTint="33"/>
          </w:tcPr>
          <w:p w:rsidR="00726988" w:rsidRDefault="00726988" w:rsidP="00726988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b/>
                <w:sz w:val="20"/>
                <w:szCs w:val="20"/>
              </w:rPr>
              <w:t>97,6</w:t>
            </w:r>
          </w:p>
        </w:tc>
        <w:tc>
          <w:tcPr>
            <w:tcW w:w="709" w:type="dxa"/>
            <w:shd w:val="clear" w:color="auto" w:fill="DEEAF6" w:themeFill="accent1" w:themeFillTint="33"/>
          </w:tcPr>
          <w:p w:rsidR="00726988" w:rsidRDefault="00726988" w:rsidP="00726988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b/>
                <w:sz w:val="20"/>
                <w:szCs w:val="20"/>
              </w:rPr>
              <w:t>77,5</w:t>
            </w:r>
          </w:p>
        </w:tc>
        <w:tc>
          <w:tcPr>
            <w:tcW w:w="1118" w:type="dxa"/>
            <w:gridSpan w:val="2"/>
            <w:shd w:val="clear" w:color="auto" w:fill="DEEAF6" w:themeFill="accent1" w:themeFillTint="33"/>
          </w:tcPr>
          <w:p w:rsidR="00726988" w:rsidRPr="00D31D31" w:rsidRDefault="00726988" w:rsidP="00726988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b/>
                <w:sz w:val="20"/>
                <w:szCs w:val="20"/>
              </w:rPr>
            </w:pPr>
            <w:r w:rsidRPr="00D31D31">
              <w:rPr>
                <w:rFonts w:ascii="Arial Narrow" w:hAnsi="Arial Narrow" w:cs="Arial Narrow"/>
                <w:b/>
                <w:sz w:val="20"/>
                <w:szCs w:val="20"/>
              </w:rPr>
              <w:t>10,5</w:t>
            </w:r>
          </w:p>
        </w:tc>
        <w:tc>
          <w:tcPr>
            <w:tcW w:w="740" w:type="dxa"/>
            <w:shd w:val="clear" w:color="auto" w:fill="DEEAF6" w:themeFill="accent1" w:themeFillTint="33"/>
          </w:tcPr>
          <w:p w:rsidR="00726988" w:rsidRDefault="00726988" w:rsidP="00726988">
            <w:pPr>
              <w:snapToGrid w:val="0"/>
              <w:spacing w:after="0" w:line="240" w:lineRule="auto"/>
              <w:ind w:left="-108" w:right="-114"/>
              <w:contextualSpacing/>
              <w:jc w:val="center"/>
              <w:rPr>
                <w:rFonts w:ascii="Arial Narrow" w:hAnsi="Arial Narrow" w:cs="Arial Narrow"/>
                <w:b/>
                <w:sz w:val="20"/>
                <w:szCs w:val="20"/>
              </w:rPr>
            </w:pPr>
          </w:p>
        </w:tc>
      </w:tr>
    </w:tbl>
    <w:p w:rsidR="00144986" w:rsidRDefault="006F291F" w:rsidP="00144986">
      <w:pPr>
        <w:rPr>
          <w:rFonts w:cs="Times New Roman"/>
          <w:b/>
          <w:color w:val="FF0000"/>
          <w:sz w:val="28"/>
          <w:szCs w:val="28"/>
        </w:rPr>
      </w:pPr>
      <w:r>
        <w:rPr>
          <w:rFonts w:cs="Times New Roman"/>
          <w:b/>
          <w:color w:val="FF0000"/>
          <w:sz w:val="28"/>
          <w:szCs w:val="28"/>
        </w:rPr>
        <w:t xml:space="preserve">ПРОБЛЕМЫ в 3 классе в школах № 6, 11, 12, </w:t>
      </w:r>
      <w:r w:rsidR="00144986">
        <w:rPr>
          <w:rFonts w:cs="Times New Roman"/>
          <w:b/>
          <w:color w:val="FF0000"/>
          <w:sz w:val="28"/>
          <w:szCs w:val="28"/>
        </w:rPr>
        <w:t>15</w:t>
      </w:r>
    </w:p>
    <w:p w:rsidR="006B1F36" w:rsidRDefault="006B1F36" w:rsidP="00144986">
      <w:pPr>
        <w:pStyle w:val="a9"/>
        <w:numPr>
          <w:ilvl w:val="0"/>
          <w:numId w:val="1"/>
        </w:numPr>
      </w:pPr>
      <w:r>
        <w:t xml:space="preserve">Низкий результат оценивался по </w:t>
      </w:r>
      <w:proofErr w:type="spellStart"/>
      <w:r>
        <w:t>обученности</w:t>
      </w:r>
      <w:proofErr w:type="spellEnd"/>
      <w:r w:rsidR="0016491C">
        <w:t>, среднему баллу</w:t>
      </w:r>
      <w:r>
        <w:t xml:space="preserve"> (ниже </w:t>
      </w:r>
      <w:proofErr w:type="spellStart"/>
      <w:r>
        <w:t>среднерайонного</w:t>
      </w:r>
      <w:proofErr w:type="spellEnd"/>
      <w:r>
        <w:t>)</w:t>
      </w:r>
    </w:p>
    <w:p w:rsidR="006F291F" w:rsidRDefault="006F291F" w:rsidP="006F291F">
      <w:pPr>
        <w:rPr>
          <w:rFonts w:cs="Times New Roman"/>
          <w:b/>
          <w:sz w:val="28"/>
          <w:szCs w:val="28"/>
          <w:u w:val="single"/>
        </w:rPr>
      </w:pPr>
    </w:p>
    <w:p w:rsidR="006F291F" w:rsidRDefault="006F291F" w:rsidP="006F291F">
      <w:pPr>
        <w:rPr>
          <w:rFonts w:cs="Times New Roman"/>
          <w:b/>
          <w:sz w:val="28"/>
          <w:szCs w:val="28"/>
          <w:u w:val="single"/>
        </w:rPr>
      </w:pPr>
    </w:p>
    <w:p w:rsidR="006F291F" w:rsidRDefault="006F291F" w:rsidP="006F291F">
      <w:pPr>
        <w:rPr>
          <w:rFonts w:cs="Times New Roman"/>
          <w:b/>
          <w:sz w:val="28"/>
          <w:szCs w:val="28"/>
          <w:u w:val="single"/>
        </w:rPr>
      </w:pPr>
    </w:p>
    <w:p w:rsidR="00DE7A6B" w:rsidRDefault="00DE7A6B" w:rsidP="006F291F">
      <w:pPr>
        <w:rPr>
          <w:rFonts w:cs="Times New Roman"/>
          <w:b/>
          <w:sz w:val="28"/>
          <w:szCs w:val="28"/>
          <w:u w:val="single"/>
        </w:rPr>
      </w:pPr>
    </w:p>
    <w:p w:rsidR="006F291F" w:rsidRDefault="006F291F" w:rsidP="006F291F">
      <w:proofErr w:type="gramStart"/>
      <w:r>
        <w:rPr>
          <w:rFonts w:cs="Times New Roman"/>
          <w:b/>
          <w:sz w:val="28"/>
          <w:szCs w:val="28"/>
          <w:u w:val="single"/>
        </w:rPr>
        <w:t>4  КЛАСС</w:t>
      </w:r>
      <w:proofErr w:type="gramEnd"/>
    </w:p>
    <w:tbl>
      <w:tblPr>
        <w:tblW w:w="0" w:type="auto"/>
        <w:jc w:val="center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696"/>
        <w:gridCol w:w="794"/>
        <w:gridCol w:w="580"/>
        <w:gridCol w:w="593"/>
        <w:gridCol w:w="812"/>
        <w:gridCol w:w="907"/>
        <w:gridCol w:w="755"/>
        <w:gridCol w:w="1286"/>
        <w:gridCol w:w="992"/>
      </w:tblGrid>
      <w:tr w:rsidR="009667C8" w:rsidTr="009667C8">
        <w:trPr>
          <w:jc w:val="center"/>
        </w:trPr>
        <w:tc>
          <w:tcPr>
            <w:tcW w:w="69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667C8" w:rsidRDefault="009667C8" w:rsidP="006F291F">
            <w:pPr>
              <w:spacing w:after="0" w:line="240" w:lineRule="auto"/>
              <w:ind w:left="34" w:right="-114"/>
              <w:contextualSpacing/>
              <w:jc w:val="both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№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</w:t>
            </w: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ОУ</w:t>
            </w:r>
          </w:p>
        </w:tc>
        <w:tc>
          <w:tcPr>
            <w:tcW w:w="13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667C8" w:rsidRPr="00DE7A6B" w:rsidRDefault="009667C8" w:rsidP="006F291F">
            <w:pPr>
              <w:spacing w:after="0" w:line="240" w:lineRule="auto"/>
              <w:ind w:left="-108" w:right="-114"/>
              <w:contextualSpacing/>
              <w:jc w:val="center"/>
              <w:rPr>
                <w:color w:val="FF0000"/>
              </w:rPr>
            </w:pPr>
            <w:r w:rsidRPr="00DE7A6B">
              <w:rPr>
                <w:rFonts w:ascii="Arial Narrow" w:hAnsi="Arial Narrow" w:cs="Arial Narrow"/>
                <w:color w:val="FF0000"/>
                <w:sz w:val="20"/>
                <w:szCs w:val="20"/>
              </w:rPr>
              <w:t xml:space="preserve">КДР </w:t>
            </w:r>
            <w:proofErr w:type="spellStart"/>
            <w:r w:rsidRPr="00DE7A6B">
              <w:rPr>
                <w:rFonts w:ascii="Arial Narrow" w:hAnsi="Arial Narrow" w:cs="Arial Narrow"/>
                <w:color w:val="FF0000"/>
                <w:sz w:val="20"/>
                <w:szCs w:val="20"/>
              </w:rPr>
              <w:t>матем</w:t>
            </w:r>
            <w:proofErr w:type="spellEnd"/>
            <w:r w:rsidRPr="00DE7A6B">
              <w:rPr>
                <w:rFonts w:ascii="Arial Narrow" w:hAnsi="Arial Narrow" w:cs="Arial Narrow"/>
                <w:color w:val="FF0000"/>
                <w:sz w:val="20"/>
                <w:szCs w:val="20"/>
              </w:rPr>
              <w:t xml:space="preserve">. </w:t>
            </w:r>
          </w:p>
          <w:p w:rsidR="009667C8" w:rsidRPr="00DE7A6B" w:rsidRDefault="009667C8" w:rsidP="006F291F">
            <w:pPr>
              <w:spacing w:after="0" w:line="240" w:lineRule="auto"/>
              <w:ind w:left="-108" w:right="-114"/>
              <w:contextualSpacing/>
              <w:jc w:val="center"/>
              <w:rPr>
                <w:color w:val="FF0000"/>
              </w:rPr>
            </w:pPr>
            <w:r w:rsidRPr="00DE7A6B">
              <w:rPr>
                <w:rFonts w:ascii="Arial Narrow" w:hAnsi="Arial Narrow" w:cs="Arial Narrow"/>
                <w:color w:val="FF0000"/>
                <w:sz w:val="20"/>
                <w:szCs w:val="20"/>
              </w:rPr>
              <w:t xml:space="preserve">4 </w:t>
            </w:r>
            <w:proofErr w:type="spellStart"/>
            <w:r w:rsidRPr="00DE7A6B">
              <w:rPr>
                <w:rFonts w:ascii="Arial Narrow" w:hAnsi="Arial Narrow" w:cs="Arial Narrow"/>
                <w:color w:val="FF0000"/>
                <w:sz w:val="20"/>
                <w:szCs w:val="20"/>
              </w:rPr>
              <w:t>кл</w:t>
            </w:r>
            <w:proofErr w:type="spellEnd"/>
            <w:r w:rsidRPr="00DE7A6B">
              <w:rPr>
                <w:rFonts w:ascii="Arial Narrow" w:hAnsi="Arial Narrow" w:cs="Arial Narrow"/>
                <w:color w:val="FF0000"/>
                <w:sz w:val="20"/>
                <w:szCs w:val="20"/>
              </w:rPr>
              <w:t>.</w:t>
            </w:r>
          </w:p>
          <w:p w:rsidR="009667C8" w:rsidRDefault="009667C8" w:rsidP="006F291F">
            <w:pPr>
              <w:spacing w:after="0" w:line="240" w:lineRule="auto"/>
              <w:ind w:left="-108" w:right="-114"/>
              <w:contextualSpacing/>
              <w:jc w:val="center"/>
            </w:pPr>
            <w:r w:rsidRPr="00DE7A6B">
              <w:rPr>
                <w:rFonts w:ascii="Arial Narrow" w:hAnsi="Arial Narrow" w:cs="Arial Narrow"/>
                <w:color w:val="FF0000"/>
                <w:sz w:val="20"/>
                <w:szCs w:val="20"/>
              </w:rPr>
              <w:t>14.11.2017</w:t>
            </w:r>
          </w:p>
        </w:tc>
        <w:tc>
          <w:tcPr>
            <w:tcW w:w="14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667C8" w:rsidRPr="00ED3F92" w:rsidRDefault="009667C8" w:rsidP="006F291F">
            <w:pPr>
              <w:spacing w:after="0" w:line="240" w:lineRule="auto"/>
              <w:ind w:left="-108" w:right="-114"/>
              <w:contextualSpacing/>
              <w:jc w:val="center"/>
              <w:rPr>
                <w:color w:val="FF0000"/>
              </w:rPr>
            </w:pPr>
            <w:r w:rsidRPr="00ED3F92">
              <w:rPr>
                <w:rFonts w:ascii="Arial Narrow" w:hAnsi="Arial Narrow" w:cs="Arial Narrow"/>
                <w:color w:val="FF0000"/>
                <w:sz w:val="20"/>
                <w:szCs w:val="20"/>
              </w:rPr>
              <w:t>МКР русский</w:t>
            </w:r>
          </w:p>
          <w:p w:rsidR="009667C8" w:rsidRPr="00ED3F92" w:rsidRDefault="009667C8" w:rsidP="006F291F">
            <w:pPr>
              <w:spacing w:after="0" w:line="240" w:lineRule="auto"/>
              <w:ind w:left="-108" w:right="-114"/>
              <w:contextualSpacing/>
              <w:jc w:val="center"/>
              <w:rPr>
                <w:color w:val="FF0000"/>
              </w:rPr>
            </w:pPr>
            <w:r w:rsidRPr="00ED3F92">
              <w:rPr>
                <w:rFonts w:ascii="Arial Narrow" w:hAnsi="Arial Narrow" w:cs="Arial Narrow"/>
                <w:color w:val="FF0000"/>
                <w:sz w:val="20"/>
                <w:szCs w:val="20"/>
              </w:rPr>
              <w:t xml:space="preserve">4 </w:t>
            </w:r>
            <w:proofErr w:type="spellStart"/>
            <w:r w:rsidRPr="00ED3F92">
              <w:rPr>
                <w:rFonts w:ascii="Arial Narrow" w:hAnsi="Arial Narrow" w:cs="Arial Narrow"/>
                <w:color w:val="FF0000"/>
                <w:sz w:val="20"/>
                <w:szCs w:val="20"/>
              </w:rPr>
              <w:t>кл</w:t>
            </w:r>
            <w:proofErr w:type="spellEnd"/>
            <w:r w:rsidRPr="00ED3F92">
              <w:rPr>
                <w:rFonts w:ascii="Arial Narrow" w:hAnsi="Arial Narrow" w:cs="Arial Narrow"/>
                <w:color w:val="FF0000"/>
                <w:sz w:val="20"/>
                <w:szCs w:val="20"/>
              </w:rPr>
              <w:t xml:space="preserve">. </w:t>
            </w:r>
          </w:p>
          <w:p w:rsidR="009667C8" w:rsidRDefault="009667C8" w:rsidP="006F291F">
            <w:pPr>
              <w:spacing w:after="0" w:line="240" w:lineRule="auto"/>
              <w:ind w:left="-108" w:right="-114"/>
              <w:contextualSpacing/>
              <w:jc w:val="center"/>
            </w:pPr>
            <w:r w:rsidRPr="00ED3F92">
              <w:rPr>
                <w:rFonts w:ascii="Arial Narrow" w:hAnsi="Arial Narrow" w:cs="Arial Narrow"/>
                <w:color w:val="FF0000"/>
                <w:sz w:val="20"/>
                <w:szCs w:val="20"/>
              </w:rPr>
              <w:t>05.12.18</w:t>
            </w:r>
          </w:p>
        </w:tc>
        <w:tc>
          <w:tcPr>
            <w:tcW w:w="166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667C8" w:rsidRPr="00DE7A6B" w:rsidRDefault="009667C8" w:rsidP="006F291F">
            <w:pPr>
              <w:spacing w:after="0" w:line="240" w:lineRule="auto"/>
              <w:ind w:left="-108" w:right="-114"/>
              <w:contextualSpacing/>
              <w:jc w:val="center"/>
              <w:rPr>
                <w:color w:val="FF0000"/>
              </w:rPr>
            </w:pPr>
            <w:proofErr w:type="gramStart"/>
            <w:r w:rsidRPr="00DE7A6B">
              <w:rPr>
                <w:rFonts w:ascii="Arial Narrow" w:hAnsi="Arial Narrow" w:cs="Arial Narrow"/>
                <w:color w:val="FF0000"/>
                <w:sz w:val="20"/>
                <w:szCs w:val="20"/>
              </w:rPr>
              <w:t xml:space="preserve">МКР  </w:t>
            </w:r>
            <w:proofErr w:type="spellStart"/>
            <w:r w:rsidRPr="00DE7A6B">
              <w:rPr>
                <w:rFonts w:ascii="Arial Narrow" w:hAnsi="Arial Narrow" w:cs="Arial Narrow"/>
                <w:color w:val="FF0000"/>
                <w:sz w:val="20"/>
                <w:szCs w:val="20"/>
              </w:rPr>
              <w:t>окр</w:t>
            </w:r>
            <w:proofErr w:type="gramEnd"/>
            <w:r w:rsidRPr="00DE7A6B">
              <w:rPr>
                <w:rFonts w:ascii="Arial Narrow" w:hAnsi="Arial Narrow" w:cs="Arial Narrow"/>
                <w:color w:val="FF0000"/>
                <w:sz w:val="20"/>
                <w:szCs w:val="20"/>
              </w:rPr>
              <w:t>.мир</w:t>
            </w:r>
            <w:proofErr w:type="spellEnd"/>
          </w:p>
          <w:p w:rsidR="009667C8" w:rsidRPr="00DE7A6B" w:rsidRDefault="009667C8" w:rsidP="006F291F">
            <w:pPr>
              <w:spacing w:after="0" w:line="240" w:lineRule="auto"/>
              <w:ind w:left="-108" w:right="-114"/>
              <w:contextualSpacing/>
              <w:jc w:val="center"/>
              <w:rPr>
                <w:color w:val="FF0000"/>
              </w:rPr>
            </w:pPr>
            <w:r w:rsidRPr="00DE7A6B">
              <w:rPr>
                <w:rFonts w:ascii="Arial Narrow" w:hAnsi="Arial Narrow" w:cs="Arial Narrow"/>
                <w:color w:val="FF0000"/>
                <w:sz w:val="20"/>
                <w:szCs w:val="20"/>
              </w:rPr>
              <w:t xml:space="preserve">4 </w:t>
            </w:r>
            <w:proofErr w:type="spellStart"/>
            <w:r w:rsidRPr="00DE7A6B">
              <w:rPr>
                <w:rFonts w:ascii="Arial Narrow" w:hAnsi="Arial Narrow" w:cs="Arial Narrow"/>
                <w:color w:val="FF0000"/>
                <w:sz w:val="20"/>
                <w:szCs w:val="20"/>
              </w:rPr>
              <w:t>кл</w:t>
            </w:r>
            <w:proofErr w:type="spellEnd"/>
            <w:r w:rsidRPr="00DE7A6B">
              <w:rPr>
                <w:rFonts w:ascii="Arial Narrow" w:hAnsi="Arial Narrow" w:cs="Arial Narrow"/>
                <w:color w:val="FF0000"/>
                <w:sz w:val="20"/>
                <w:szCs w:val="20"/>
              </w:rPr>
              <w:t>.</w:t>
            </w:r>
          </w:p>
          <w:p w:rsidR="009667C8" w:rsidRDefault="009667C8" w:rsidP="006F291F">
            <w:pPr>
              <w:spacing w:after="0" w:line="240" w:lineRule="auto"/>
              <w:ind w:left="-108" w:right="-114"/>
              <w:contextualSpacing/>
              <w:jc w:val="center"/>
            </w:pPr>
            <w:r w:rsidRPr="00DE7A6B">
              <w:rPr>
                <w:rFonts w:ascii="Arial Narrow" w:hAnsi="Arial Narrow" w:cs="Arial Narrow"/>
                <w:color w:val="FF0000"/>
                <w:sz w:val="20"/>
                <w:szCs w:val="20"/>
              </w:rPr>
              <w:t>21.12.18</w:t>
            </w: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:rsidR="009667C8" w:rsidRPr="0016491C" w:rsidRDefault="009667C8" w:rsidP="0016491C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16491C">
              <w:rPr>
                <w:rFonts w:ascii="Arial Narrow" w:hAnsi="Arial Narrow" w:cs="Arial Narrow"/>
                <w:sz w:val="20"/>
                <w:szCs w:val="20"/>
              </w:rPr>
              <w:t>Комплексная работа</w:t>
            </w:r>
          </w:p>
          <w:p w:rsidR="009667C8" w:rsidRPr="0016491C" w:rsidRDefault="009667C8" w:rsidP="0016491C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16491C">
              <w:rPr>
                <w:rFonts w:ascii="Arial Narrow" w:hAnsi="Arial Narrow" w:cs="Arial Narrow"/>
                <w:sz w:val="20"/>
                <w:szCs w:val="20"/>
              </w:rPr>
              <w:t>15.05.18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A"/>
            </w:tcBorders>
            <w:shd w:val="clear" w:color="auto" w:fill="auto"/>
          </w:tcPr>
          <w:p w:rsidR="009667C8" w:rsidRDefault="009667C8" w:rsidP="006F291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Кол-во низких результатов</w:t>
            </w:r>
          </w:p>
          <w:p w:rsidR="009667C8" w:rsidRDefault="009667C8" w:rsidP="009667C8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(из 4)</w:t>
            </w:r>
          </w:p>
        </w:tc>
      </w:tr>
      <w:tr w:rsidR="009667C8" w:rsidTr="009667C8">
        <w:trPr>
          <w:trHeight w:val="435"/>
          <w:jc w:val="center"/>
        </w:trPr>
        <w:tc>
          <w:tcPr>
            <w:tcW w:w="69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667C8" w:rsidRDefault="009667C8" w:rsidP="006F291F">
            <w:pPr>
              <w:snapToGrid w:val="0"/>
              <w:spacing w:after="0" w:line="240" w:lineRule="auto"/>
              <w:ind w:left="-108" w:right="-114"/>
              <w:contextualSpacing/>
              <w:jc w:val="both"/>
              <w:rPr>
                <w:rFonts w:ascii="Arial Narrow" w:eastAsia="Times New Roman" w:hAnsi="Arial Narrow" w:cs="Arial Narrow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667C8" w:rsidRDefault="009667C8" w:rsidP="006F291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 xml:space="preserve">%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обу-ченности</w:t>
            </w:r>
            <w:proofErr w:type="spellEnd"/>
          </w:p>
        </w:tc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667C8" w:rsidRDefault="009667C8" w:rsidP="006F291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% качества</w:t>
            </w:r>
          </w:p>
        </w:tc>
        <w:tc>
          <w:tcPr>
            <w:tcW w:w="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667C8" w:rsidRDefault="009667C8" w:rsidP="006F291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 xml:space="preserve">%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обу-ченности</w:t>
            </w:r>
            <w:proofErr w:type="spellEnd"/>
          </w:p>
        </w:tc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667C8" w:rsidRDefault="009667C8" w:rsidP="006F291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% качества</w:t>
            </w:r>
          </w:p>
        </w:tc>
        <w:tc>
          <w:tcPr>
            <w:tcW w:w="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667C8" w:rsidRDefault="009667C8" w:rsidP="006F291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 xml:space="preserve">%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обу-ченности</w:t>
            </w:r>
            <w:proofErr w:type="spellEnd"/>
          </w:p>
        </w:tc>
        <w:tc>
          <w:tcPr>
            <w:tcW w:w="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667C8" w:rsidRDefault="009667C8" w:rsidP="006F291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% качества</w:t>
            </w: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:rsidR="009667C8" w:rsidRPr="0016491C" w:rsidRDefault="009667C8" w:rsidP="0016491C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Средний балл</w:t>
            </w:r>
          </w:p>
        </w:tc>
        <w:tc>
          <w:tcPr>
            <w:tcW w:w="992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9667C8" w:rsidRDefault="009667C8" w:rsidP="006F291F">
            <w:pPr>
              <w:snapToGrid w:val="0"/>
              <w:spacing w:after="0" w:line="240" w:lineRule="auto"/>
              <w:ind w:left="-108" w:right="-114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9667C8" w:rsidTr="009667C8">
        <w:trPr>
          <w:jc w:val="center"/>
        </w:trPr>
        <w:tc>
          <w:tcPr>
            <w:tcW w:w="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667C8" w:rsidRDefault="009667C8" w:rsidP="006F291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</w:t>
            </w:r>
          </w:p>
        </w:tc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97,9</w:t>
            </w:r>
          </w:p>
        </w:tc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68,8</w:t>
            </w:r>
          </w:p>
        </w:tc>
        <w:tc>
          <w:tcPr>
            <w:tcW w:w="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74,5</w:t>
            </w:r>
          </w:p>
        </w:tc>
        <w:tc>
          <w:tcPr>
            <w:tcW w:w="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38,3</w:t>
            </w: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667C8" w:rsidRPr="0016491C" w:rsidRDefault="009667C8" w:rsidP="0016491C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16491C">
              <w:rPr>
                <w:rFonts w:ascii="Arial Narrow" w:hAnsi="Arial Narrow" w:cs="Arial Narrow"/>
                <w:sz w:val="20"/>
                <w:szCs w:val="20"/>
              </w:rPr>
              <w:t>15,1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</w:p>
        </w:tc>
      </w:tr>
      <w:tr w:rsidR="009667C8" w:rsidTr="009667C8">
        <w:trPr>
          <w:jc w:val="center"/>
        </w:trPr>
        <w:tc>
          <w:tcPr>
            <w:tcW w:w="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667C8" w:rsidRDefault="009667C8" w:rsidP="006F291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2</w:t>
            </w:r>
          </w:p>
        </w:tc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99,1</w:t>
            </w:r>
          </w:p>
        </w:tc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87,9</w:t>
            </w:r>
          </w:p>
        </w:tc>
        <w:tc>
          <w:tcPr>
            <w:tcW w:w="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97</w:t>
            </w:r>
          </w:p>
        </w:tc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88,2</w:t>
            </w:r>
          </w:p>
        </w:tc>
        <w:tc>
          <w:tcPr>
            <w:tcW w:w="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65</w:t>
            </w: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667C8" w:rsidRPr="0016491C" w:rsidRDefault="009667C8" w:rsidP="0016491C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16491C">
              <w:rPr>
                <w:rFonts w:ascii="Arial Narrow" w:hAnsi="Arial Narrow" w:cs="Arial Narrow"/>
                <w:sz w:val="20"/>
                <w:szCs w:val="20"/>
              </w:rPr>
              <w:t>16,5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667C8" w:rsidRDefault="009667C8" w:rsidP="006F291F">
            <w:pPr>
              <w:snapToGrid w:val="0"/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9667C8" w:rsidTr="009667C8">
        <w:trPr>
          <w:jc w:val="center"/>
        </w:trPr>
        <w:tc>
          <w:tcPr>
            <w:tcW w:w="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667C8" w:rsidRDefault="009667C8" w:rsidP="006F291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3</w:t>
            </w:r>
          </w:p>
        </w:tc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97</w:t>
            </w:r>
          </w:p>
        </w:tc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78,8</w:t>
            </w:r>
          </w:p>
        </w:tc>
        <w:tc>
          <w:tcPr>
            <w:tcW w:w="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93</w:t>
            </w:r>
          </w:p>
        </w:tc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78,9</w:t>
            </w:r>
          </w:p>
        </w:tc>
        <w:tc>
          <w:tcPr>
            <w:tcW w:w="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69,1</w:t>
            </w: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667C8" w:rsidRPr="0016491C" w:rsidRDefault="009667C8" w:rsidP="0016491C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16491C">
              <w:rPr>
                <w:rFonts w:ascii="Arial Narrow" w:hAnsi="Arial Narrow" w:cs="Arial Narrow"/>
                <w:sz w:val="20"/>
                <w:szCs w:val="20"/>
              </w:rPr>
              <w:t>14,8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667C8" w:rsidRDefault="009667C8" w:rsidP="006F291F">
            <w:pPr>
              <w:snapToGrid w:val="0"/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9667C8" w:rsidTr="009667C8">
        <w:trPr>
          <w:jc w:val="center"/>
        </w:trPr>
        <w:tc>
          <w:tcPr>
            <w:tcW w:w="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667C8" w:rsidRDefault="009667C8" w:rsidP="006F291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4</w:t>
            </w:r>
          </w:p>
        </w:tc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25,7</w:t>
            </w:r>
          </w:p>
        </w:tc>
        <w:tc>
          <w:tcPr>
            <w:tcW w:w="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92</w:t>
            </w:r>
          </w:p>
        </w:tc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61,1</w:t>
            </w:r>
          </w:p>
        </w:tc>
        <w:tc>
          <w:tcPr>
            <w:tcW w:w="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91,2</w:t>
            </w:r>
          </w:p>
        </w:tc>
        <w:tc>
          <w:tcPr>
            <w:tcW w:w="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50</w:t>
            </w: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9667C8" w:rsidRPr="0016491C" w:rsidRDefault="009667C8" w:rsidP="0016491C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16491C">
              <w:rPr>
                <w:rFonts w:ascii="Arial Narrow" w:hAnsi="Arial Narrow" w:cs="Arial Narrow"/>
                <w:sz w:val="20"/>
                <w:szCs w:val="20"/>
              </w:rPr>
              <w:t>14,1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2</w:t>
            </w:r>
          </w:p>
        </w:tc>
      </w:tr>
      <w:tr w:rsidR="009667C8" w:rsidTr="009667C8">
        <w:trPr>
          <w:jc w:val="center"/>
        </w:trPr>
        <w:tc>
          <w:tcPr>
            <w:tcW w:w="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667C8" w:rsidRDefault="009667C8" w:rsidP="006F291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5</w:t>
            </w:r>
          </w:p>
        </w:tc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94,7</w:t>
            </w:r>
          </w:p>
        </w:tc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42</w:t>
            </w:r>
          </w:p>
        </w:tc>
        <w:tc>
          <w:tcPr>
            <w:tcW w:w="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84,2</w:t>
            </w:r>
          </w:p>
        </w:tc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31,6</w:t>
            </w:r>
          </w:p>
        </w:tc>
        <w:tc>
          <w:tcPr>
            <w:tcW w:w="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90</w:t>
            </w:r>
          </w:p>
        </w:tc>
        <w:tc>
          <w:tcPr>
            <w:tcW w:w="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40</w:t>
            </w: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667C8" w:rsidRPr="0016491C" w:rsidRDefault="009667C8" w:rsidP="0016491C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16491C">
              <w:rPr>
                <w:rFonts w:ascii="Arial Narrow" w:hAnsi="Arial Narrow" w:cs="Arial Narrow"/>
                <w:sz w:val="20"/>
                <w:szCs w:val="20"/>
              </w:rPr>
              <w:t>14,7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 w:rsidRPr="00DE7A6B">
              <w:rPr>
                <w:rFonts w:ascii="Arial Narrow" w:hAnsi="Arial Narrow" w:cs="Arial Narrow"/>
                <w:sz w:val="20"/>
                <w:szCs w:val="20"/>
              </w:rPr>
              <w:t>2</w:t>
            </w:r>
          </w:p>
        </w:tc>
      </w:tr>
      <w:tr w:rsidR="009667C8" w:rsidTr="009667C8">
        <w:trPr>
          <w:jc w:val="center"/>
        </w:trPr>
        <w:tc>
          <w:tcPr>
            <w:tcW w:w="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667C8" w:rsidRDefault="009667C8" w:rsidP="006F291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6</w:t>
            </w:r>
          </w:p>
        </w:tc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90,2</w:t>
            </w:r>
          </w:p>
        </w:tc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57,4</w:t>
            </w:r>
          </w:p>
        </w:tc>
        <w:tc>
          <w:tcPr>
            <w:tcW w:w="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89,5</w:t>
            </w:r>
          </w:p>
        </w:tc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56,1</w:t>
            </w:r>
          </w:p>
        </w:tc>
        <w:tc>
          <w:tcPr>
            <w:tcW w:w="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70</w:t>
            </w:r>
          </w:p>
        </w:tc>
        <w:tc>
          <w:tcPr>
            <w:tcW w:w="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61,1</w:t>
            </w: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9667C8" w:rsidRPr="0016491C" w:rsidRDefault="009667C8" w:rsidP="0016491C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16491C">
              <w:rPr>
                <w:rFonts w:ascii="Arial Narrow" w:hAnsi="Arial Narrow" w:cs="Arial Narrow"/>
                <w:sz w:val="20"/>
                <w:szCs w:val="20"/>
              </w:rPr>
              <w:t>14,5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  <w:highlight w:val="cyan"/>
              </w:rPr>
              <w:t>4</w:t>
            </w:r>
          </w:p>
        </w:tc>
      </w:tr>
      <w:tr w:rsidR="009667C8" w:rsidTr="009667C8">
        <w:trPr>
          <w:jc w:val="center"/>
        </w:trPr>
        <w:tc>
          <w:tcPr>
            <w:tcW w:w="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667C8" w:rsidRDefault="009667C8" w:rsidP="006F291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7</w:t>
            </w:r>
          </w:p>
        </w:tc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77</w:t>
            </w:r>
          </w:p>
        </w:tc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38,5</w:t>
            </w:r>
          </w:p>
        </w:tc>
        <w:tc>
          <w:tcPr>
            <w:tcW w:w="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92,3</w:t>
            </w:r>
          </w:p>
        </w:tc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54</w:t>
            </w:r>
          </w:p>
        </w:tc>
        <w:tc>
          <w:tcPr>
            <w:tcW w:w="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80</w:t>
            </w:r>
          </w:p>
        </w:tc>
        <w:tc>
          <w:tcPr>
            <w:tcW w:w="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10</w:t>
            </w: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667C8" w:rsidRPr="0016491C" w:rsidRDefault="009667C8" w:rsidP="0016491C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16491C">
              <w:rPr>
                <w:rFonts w:ascii="Arial Narrow" w:hAnsi="Arial Narrow" w:cs="Arial Narrow"/>
                <w:sz w:val="20"/>
                <w:szCs w:val="20"/>
              </w:rPr>
              <w:t>14,9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 w:rsidRPr="00DE7A6B">
              <w:rPr>
                <w:rFonts w:ascii="Arial Narrow" w:hAnsi="Arial Narrow" w:cs="Arial Narrow"/>
                <w:sz w:val="20"/>
                <w:szCs w:val="20"/>
              </w:rPr>
              <w:t>2</w:t>
            </w:r>
          </w:p>
        </w:tc>
      </w:tr>
      <w:tr w:rsidR="009667C8" w:rsidTr="009667C8">
        <w:trPr>
          <w:jc w:val="center"/>
        </w:trPr>
        <w:tc>
          <w:tcPr>
            <w:tcW w:w="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667C8" w:rsidRDefault="009667C8" w:rsidP="006F291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8</w:t>
            </w:r>
          </w:p>
        </w:tc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86</w:t>
            </w:r>
          </w:p>
        </w:tc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38,9</w:t>
            </w:r>
          </w:p>
        </w:tc>
        <w:tc>
          <w:tcPr>
            <w:tcW w:w="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84,4</w:t>
            </w:r>
          </w:p>
        </w:tc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31,2</w:t>
            </w:r>
          </w:p>
        </w:tc>
        <w:tc>
          <w:tcPr>
            <w:tcW w:w="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90,6</w:t>
            </w:r>
          </w:p>
        </w:tc>
        <w:tc>
          <w:tcPr>
            <w:tcW w:w="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25</w:t>
            </w: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9667C8" w:rsidRPr="0016491C" w:rsidRDefault="009667C8" w:rsidP="0016491C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16491C">
              <w:rPr>
                <w:rFonts w:ascii="Arial Narrow" w:hAnsi="Arial Narrow" w:cs="Arial Narrow"/>
                <w:sz w:val="20"/>
                <w:szCs w:val="20"/>
              </w:rPr>
              <w:t>12,2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  <w:highlight w:val="cyan"/>
              </w:rPr>
              <w:t>4</w:t>
            </w:r>
          </w:p>
        </w:tc>
      </w:tr>
      <w:tr w:rsidR="009667C8" w:rsidTr="009667C8">
        <w:trPr>
          <w:jc w:val="center"/>
        </w:trPr>
        <w:tc>
          <w:tcPr>
            <w:tcW w:w="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667C8" w:rsidRDefault="009667C8" w:rsidP="006F291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9</w:t>
            </w:r>
          </w:p>
        </w:tc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92,9</w:t>
            </w:r>
          </w:p>
        </w:tc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57,1</w:t>
            </w:r>
          </w:p>
        </w:tc>
        <w:tc>
          <w:tcPr>
            <w:tcW w:w="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92,8</w:t>
            </w:r>
          </w:p>
        </w:tc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64,3</w:t>
            </w:r>
          </w:p>
        </w:tc>
        <w:tc>
          <w:tcPr>
            <w:tcW w:w="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66,7</w:t>
            </w: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667C8" w:rsidRPr="0016491C" w:rsidRDefault="009667C8" w:rsidP="0016491C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16491C">
              <w:rPr>
                <w:rFonts w:ascii="Arial Narrow" w:hAnsi="Arial Narrow" w:cs="Arial Narrow"/>
                <w:sz w:val="20"/>
                <w:szCs w:val="20"/>
              </w:rPr>
              <w:t>14,8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667C8" w:rsidRDefault="009667C8" w:rsidP="006F291F">
            <w:pPr>
              <w:snapToGrid w:val="0"/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9667C8" w:rsidTr="009667C8">
        <w:trPr>
          <w:jc w:val="center"/>
        </w:trPr>
        <w:tc>
          <w:tcPr>
            <w:tcW w:w="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667C8" w:rsidRDefault="009667C8" w:rsidP="006F291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10</w:t>
            </w:r>
          </w:p>
        </w:tc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91,2</w:t>
            </w:r>
          </w:p>
        </w:tc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42,1</w:t>
            </w:r>
          </w:p>
        </w:tc>
        <w:tc>
          <w:tcPr>
            <w:tcW w:w="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84</w:t>
            </w:r>
          </w:p>
        </w:tc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44,6</w:t>
            </w:r>
          </w:p>
        </w:tc>
        <w:tc>
          <w:tcPr>
            <w:tcW w:w="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86</w:t>
            </w:r>
          </w:p>
        </w:tc>
        <w:tc>
          <w:tcPr>
            <w:tcW w:w="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 w:rsidRPr="009667C8">
              <w:rPr>
                <w:rFonts w:ascii="Arial Narrow" w:hAnsi="Arial Narrow" w:cs="Arial Narrow"/>
                <w:sz w:val="20"/>
                <w:szCs w:val="20"/>
              </w:rPr>
              <w:t>33,</w:t>
            </w:r>
            <w:r w:rsidRPr="009667C8">
              <w:rPr>
                <w:rFonts w:ascii="Arial Narrow" w:hAnsi="Arial Narrow" w:cs="Arial Narrow"/>
                <w:sz w:val="20"/>
                <w:szCs w:val="20"/>
                <w:shd w:val="clear" w:color="auto" w:fill="FFFF00"/>
              </w:rPr>
              <w:t>3</w:t>
            </w: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9667C8" w:rsidRPr="0016491C" w:rsidRDefault="009667C8" w:rsidP="0016491C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16491C">
              <w:rPr>
                <w:rFonts w:ascii="Arial Narrow" w:hAnsi="Arial Narrow" w:cs="Arial Narrow"/>
                <w:sz w:val="20"/>
                <w:szCs w:val="20"/>
              </w:rPr>
              <w:t>13,9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  <w:highlight w:val="cyan"/>
              </w:rPr>
              <w:t>4</w:t>
            </w:r>
          </w:p>
        </w:tc>
      </w:tr>
      <w:tr w:rsidR="009667C8" w:rsidTr="009667C8">
        <w:trPr>
          <w:jc w:val="center"/>
        </w:trPr>
        <w:tc>
          <w:tcPr>
            <w:tcW w:w="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667C8" w:rsidRDefault="009667C8" w:rsidP="006F291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11</w:t>
            </w:r>
          </w:p>
        </w:tc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95</w:t>
            </w:r>
          </w:p>
        </w:tc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60</w:t>
            </w:r>
          </w:p>
        </w:tc>
        <w:tc>
          <w:tcPr>
            <w:tcW w:w="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92,7</w:t>
            </w:r>
          </w:p>
        </w:tc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61</w:t>
            </w:r>
          </w:p>
        </w:tc>
        <w:tc>
          <w:tcPr>
            <w:tcW w:w="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52,3</w:t>
            </w: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667C8" w:rsidRPr="0016491C" w:rsidRDefault="009667C8" w:rsidP="0016491C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16491C">
              <w:rPr>
                <w:rFonts w:ascii="Arial Narrow" w:hAnsi="Arial Narrow" w:cs="Arial Narrow"/>
                <w:sz w:val="20"/>
                <w:szCs w:val="20"/>
              </w:rPr>
              <w:t>14,8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</w:p>
        </w:tc>
      </w:tr>
      <w:tr w:rsidR="009667C8" w:rsidTr="009667C8">
        <w:trPr>
          <w:jc w:val="center"/>
        </w:trPr>
        <w:tc>
          <w:tcPr>
            <w:tcW w:w="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667C8" w:rsidRDefault="009667C8" w:rsidP="006F291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12</w:t>
            </w:r>
          </w:p>
        </w:tc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97,5</w:t>
            </w:r>
          </w:p>
        </w:tc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67,5</w:t>
            </w:r>
          </w:p>
        </w:tc>
        <w:tc>
          <w:tcPr>
            <w:tcW w:w="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59,4</w:t>
            </w:r>
          </w:p>
        </w:tc>
        <w:tc>
          <w:tcPr>
            <w:tcW w:w="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46,1</w:t>
            </w: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9667C8" w:rsidRPr="0016491C" w:rsidRDefault="009667C8" w:rsidP="0016491C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16491C">
              <w:rPr>
                <w:rFonts w:ascii="Arial Narrow" w:hAnsi="Arial Narrow" w:cs="Arial Narrow"/>
                <w:sz w:val="20"/>
                <w:szCs w:val="20"/>
              </w:rPr>
              <w:t>14,3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1</w:t>
            </w:r>
          </w:p>
        </w:tc>
      </w:tr>
      <w:tr w:rsidR="009667C8" w:rsidTr="009667C8">
        <w:trPr>
          <w:jc w:val="center"/>
        </w:trPr>
        <w:tc>
          <w:tcPr>
            <w:tcW w:w="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667C8" w:rsidRDefault="009667C8" w:rsidP="006F291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13</w:t>
            </w:r>
          </w:p>
        </w:tc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62,5</w:t>
            </w:r>
          </w:p>
        </w:tc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18,6</w:t>
            </w:r>
          </w:p>
        </w:tc>
        <w:tc>
          <w:tcPr>
            <w:tcW w:w="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68,7</w:t>
            </w:r>
          </w:p>
        </w:tc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31,3</w:t>
            </w:r>
          </w:p>
        </w:tc>
        <w:tc>
          <w:tcPr>
            <w:tcW w:w="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91</w:t>
            </w:r>
          </w:p>
        </w:tc>
        <w:tc>
          <w:tcPr>
            <w:tcW w:w="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54,5</w:t>
            </w: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667C8" w:rsidRPr="0016491C" w:rsidRDefault="009667C8" w:rsidP="0016491C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16491C">
              <w:rPr>
                <w:rFonts w:ascii="Arial Narrow" w:hAnsi="Arial Narrow" w:cs="Arial Narrow"/>
                <w:sz w:val="20"/>
                <w:szCs w:val="20"/>
              </w:rPr>
              <w:t>15,1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  <w:highlight w:val="cyan"/>
              </w:rPr>
              <w:t>3</w:t>
            </w:r>
          </w:p>
        </w:tc>
      </w:tr>
      <w:tr w:rsidR="009667C8" w:rsidTr="009667C8">
        <w:trPr>
          <w:jc w:val="center"/>
        </w:trPr>
        <w:tc>
          <w:tcPr>
            <w:tcW w:w="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667C8" w:rsidRDefault="009667C8" w:rsidP="006F291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14</w:t>
            </w:r>
          </w:p>
        </w:tc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73,9</w:t>
            </w:r>
          </w:p>
        </w:tc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30,4</w:t>
            </w:r>
          </w:p>
        </w:tc>
        <w:tc>
          <w:tcPr>
            <w:tcW w:w="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70,8</w:t>
            </w:r>
          </w:p>
        </w:tc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37,5</w:t>
            </w:r>
          </w:p>
        </w:tc>
        <w:tc>
          <w:tcPr>
            <w:tcW w:w="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76,2</w:t>
            </w:r>
          </w:p>
        </w:tc>
        <w:tc>
          <w:tcPr>
            <w:tcW w:w="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19</w:t>
            </w: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9667C8" w:rsidRPr="0016491C" w:rsidRDefault="009667C8" w:rsidP="0016491C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16491C">
              <w:rPr>
                <w:rFonts w:ascii="Arial Narrow" w:hAnsi="Arial Narrow" w:cs="Arial Narrow"/>
                <w:sz w:val="20"/>
                <w:szCs w:val="20"/>
              </w:rPr>
              <w:t>12,4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  <w:highlight w:val="cyan"/>
              </w:rPr>
              <w:t>4</w:t>
            </w:r>
          </w:p>
        </w:tc>
      </w:tr>
      <w:tr w:rsidR="009667C8" w:rsidTr="009667C8">
        <w:trPr>
          <w:jc w:val="center"/>
        </w:trPr>
        <w:tc>
          <w:tcPr>
            <w:tcW w:w="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667C8" w:rsidRDefault="009667C8" w:rsidP="006F291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15</w:t>
            </w:r>
          </w:p>
        </w:tc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69,2</w:t>
            </w:r>
          </w:p>
        </w:tc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7,7</w:t>
            </w:r>
          </w:p>
        </w:tc>
        <w:tc>
          <w:tcPr>
            <w:tcW w:w="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85,7</w:t>
            </w:r>
          </w:p>
        </w:tc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35,7</w:t>
            </w:r>
          </w:p>
        </w:tc>
        <w:tc>
          <w:tcPr>
            <w:tcW w:w="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78,6</w:t>
            </w:r>
          </w:p>
        </w:tc>
        <w:tc>
          <w:tcPr>
            <w:tcW w:w="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43</w:t>
            </w: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9667C8" w:rsidRPr="0016491C" w:rsidRDefault="009667C8" w:rsidP="0016491C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16491C">
              <w:rPr>
                <w:rFonts w:ascii="Arial Narrow" w:hAnsi="Arial Narrow" w:cs="Arial Narrow"/>
                <w:sz w:val="20"/>
                <w:szCs w:val="20"/>
              </w:rPr>
              <w:t>11,7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667C8" w:rsidRDefault="00DE7A6B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  <w:highlight w:val="cyan"/>
              </w:rPr>
              <w:t>4</w:t>
            </w:r>
          </w:p>
        </w:tc>
      </w:tr>
      <w:tr w:rsidR="009667C8" w:rsidTr="009667C8">
        <w:trPr>
          <w:jc w:val="center"/>
        </w:trPr>
        <w:tc>
          <w:tcPr>
            <w:tcW w:w="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667C8" w:rsidRDefault="009667C8" w:rsidP="006F291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16</w:t>
            </w:r>
          </w:p>
        </w:tc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75</w:t>
            </w:r>
          </w:p>
        </w:tc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50</w:t>
            </w:r>
          </w:p>
        </w:tc>
        <w:tc>
          <w:tcPr>
            <w:tcW w:w="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85,7</w:t>
            </w:r>
          </w:p>
        </w:tc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71,4</w:t>
            </w:r>
          </w:p>
        </w:tc>
        <w:tc>
          <w:tcPr>
            <w:tcW w:w="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50</w:t>
            </w: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9667C8" w:rsidRPr="0016491C" w:rsidRDefault="009667C8" w:rsidP="0016491C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16491C">
              <w:rPr>
                <w:rFonts w:ascii="Arial Narrow" w:hAnsi="Arial Narrow" w:cs="Arial Narrow"/>
                <w:sz w:val="20"/>
                <w:szCs w:val="20"/>
              </w:rPr>
              <w:t>13,4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667C8" w:rsidRPr="00DE7A6B" w:rsidRDefault="009667C8" w:rsidP="006F291F">
            <w:pPr>
              <w:spacing w:after="0" w:line="240" w:lineRule="auto"/>
              <w:contextualSpacing/>
              <w:jc w:val="center"/>
              <w:rPr>
                <w:highlight w:val="cyan"/>
              </w:rPr>
            </w:pPr>
            <w:r w:rsidRPr="00DE7A6B">
              <w:rPr>
                <w:rFonts w:ascii="Arial Narrow" w:hAnsi="Arial Narrow" w:cs="Arial Narrow"/>
                <w:sz w:val="20"/>
                <w:szCs w:val="20"/>
                <w:highlight w:val="cyan"/>
              </w:rPr>
              <w:t>3</w:t>
            </w:r>
          </w:p>
        </w:tc>
      </w:tr>
      <w:tr w:rsidR="009667C8" w:rsidTr="009667C8">
        <w:trPr>
          <w:jc w:val="center"/>
        </w:trPr>
        <w:tc>
          <w:tcPr>
            <w:tcW w:w="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667C8" w:rsidRDefault="009667C8" w:rsidP="006F291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17</w:t>
            </w:r>
          </w:p>
        </w:tc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77,8</w:t>
            </w:r>
          </w:p>
        </w:tc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44,4</w:t>
            </w:r>
          </w:p>
        </w:tc>
        <w:tc>
          <w:tcPr>
            <w:tcW w:w="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77,7</w:t>
            </w:r>
          </w:p>
        </w:tc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85,7</w:t>
            </w:r>
          </w:p>
        </w:tc>
        <w:tc>
          <w:tcPr>
            <w:tcW w:w="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75</w:t>
            </w: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9667C8" w:rsidRPr="0016491C" w:rsidRDefault="009667C8" w:rsidP="0016491C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16491C">
              <w:rPr>
                <w:rFonts w:ascii="Arial Narrow" w:hAnsi="Arial Narrow" w:cs="Arial Narrow"/>
                <w:sz w:val="20"/>
                <w:szCs w:val="20"/>
              </w:rPr>
              <w:t>14,5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667C8" w:rsidRPr="00DE7A6B" w:rsidRDefault="009667C8" w:rsidP="006F291F">
            <w:pPr>
              <w:spacing w:after="0" w:line="240" w:lineRule="auto"/>
              <w:contextualSpacing/>
              <w:jc w:val="center"/>
              <w:rPr>
                <w:highlight w:val="cyan"/>
              </w:rPr>
            </w:pPr>
            <w:r w:rsidRPr="00DE7A6B">
              <w:rPr>
                <w:rFonts w:ascii="Arial Narrow" w:hAnsi="Arial Narrow" w:cs="Arial Narrow"/>
                <w:sz w:val="20"/>
                <w:szCs w:val="20"/>
                <w:highlight w:val="cyan"/>
              </w:rPr>
              <w:t>3</w:t>
            </w:r>
          </w:p>
        </w:tc>
      </w:tr>
      <w:tr w:rsidR="009667C8" w:rsidTr="009667C8">
        <w:trPr>
          <w:jc w:val="center"/>
        </w:trPr>
        <w:tc>
          <w:tcPr>
            <w:tcW w:w="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667C8" w:rsidRDefault="009667C8" w:rsidP="006F291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18</w:t>
            </w:r>
          </w:p>
        </w:tc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  <w:lang w:val="en-US"/>
              </w:rPr>
              <w:t>100</w:t>
            </w:r>
          </w:p>
        </w:tc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  <w:lang w:val="en-US"/>
              </w:rPr>
              <w:t>50</w:t>
            </w:r>
          </w:p>
        </w:tc>
        <w:tc>
          <w:tcPr>
            <w:tcW w:w="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83,3</w:t>
            </w:r>
          </w:p>
        </w:tc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50</w:t>
            </w:r>
          </w:p>
        </w:tc>
        <w:tc>
          <w:tcPr>
            <w:tcW w:w="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66,6</w:t>
            </w:r>
          </w:p>
        </w:tc>
        <w:tc>
          <w:tcPr>
            <w:tcW w:w="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0</w:t>
            </w: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9667C8" w:rsidRPr="0016491C" w:rsidRDefault="009667C8" w:rsidP="0016491C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16491C">
              <w:rPr>
                <w:rFonts w:ascii="Arial Narrow" w:hAnsi="Arial Narrow" w:cs="Arial Narrow"/>
                <w:sz w:val="20"/>
                <w:szCs w:val="20"/>
              </w:rPr>
              <w:t>11,8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667C8" w:rsidRDefault="00DE7A6B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  <w:highlight w:val="cyan"/>
              </w:rPr>
              <w:t>3</w:t>
            </w:r>
          </w:p>
        </w:tc>
      </w:tr>
      <w:tr w:rsidR="009667C8" w:rsidTr="009667C8">
        <w:trPr>
          <w:jc w:val="center"/>
        </w:trPr>
        <w:tc>
          <w:tcPr>
            <w:tcW w:w="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667C8" w:rsidRDefault="009667C8" w:rsidP="006F291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19</w:t>
            </w:r>
          </w:p>
        </w:tc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80</w:t>
            </w:r>
          </w:p>
        </w:tc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30</w:t>
            </w:r>
          </w:p>
        </w:tc>
        <w:tc>
          <w:tcPr>
            <w:tcW w:w="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72,7</w:t>
            </w:r>
          </w:p>
        </w:tc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36,4</w:t>
            </w:r>
          </w:p>
        </w:tc>
        <w:tc>
          <w:tcPr>
            <w:tcW w:w="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91</w:t>
            </w:r>
          </w:p>
        </w:tc>
        <w:tc>
          <w:tcPr>
            <w:tcW w:w="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45,4</w:t>
            </w: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9667C8" w:rsidRPr="0016491C" w:rsidRDefault="009667C8" w:rsidP="0016491C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16491C">
              <w:rPr>
                <w:rFonts w:ascii="Arial Narrow" w:hAnsi="Arial Narrow" w:cs="Arial Narrow"/>
                <w:sz w:val="20"/>
                <w:szCs w:val="20"/>
              </w:rPr>
              <w:t>12,7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667C8" w:rsidRDefault="00DE7A6B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  <w:highlight w:val="cyan"/>
              </w:rPr>
              <w:t>4</w:t>
            </w:r>
          </w:p>
        </w:tc>
      </w:tr>
      <w:tr w:rsidR="009667C8" w:rsidTr="009667C8">
        <w:trPr>
          <w:jc w:val="center"/>
        </w:trPr>
        <w:tc>
          <w:tcPr>
            <w:tcW w:w="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667C8" w:rsidRDefault="009667C8" w:rsidP="006F291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21</w:t>
            </w:r>
          </w:p>
        </w:tc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88,9</w:t>
            </w:r>
          </w:p>
        </w:tc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11,1</w:t>
            </w:r>
          </w:p>
        </w:tc>
        <w:tc>
          <w:tcPr>
            <w:tcW w:w="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50</w:t>
            </w:r>
          </w:p>
        </w:tc>
        <w:tc>
          <w:tcPr>
            <w:tcW w:w="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90</w:t>
            </w:r>
          </w:p>
        </w:tc>
        <w:tc>
          <w:tcPr>
            <w:tcW w:w="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30</w:t>
            </w: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667C8" w:rsidRPr="0016491C" w:rsidRDefault="009667C8" w:rsidP="0016491C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16491C">
              <w:rPr>
                <w:rFonts w:ascii="Arial Narrow" w:hAnsi="Arial Narrow" w:cs="Arial Narrow"/>
                <w:sz w:val="20"/>
                <w:szCs w:val="20"/>
              </w:rPr>
              <w:t>14,9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667C8" w:rsidRDefault="00DE7A6B" w:rsidP="006F291F">
            <w:pPr>
              <w:spacing w:after="0" w:line="240" w:lineRule="auto"/>
              <w:contextualSpacing/>
              <w:jc w:val="center"/>
            </w:pPr>
            <w:r w:rsidRPr="00DE7A6B">
              <w:rPr>
                <w:rFonts w:ascii="Arial Narrow" w:hAnsi="Arial Narrow" w:cs="Arial Narrow"/>
                <w:sz w:val="20"/>
                <w:szCs w:val="20"/>
              </w:rPr>
              <w:t>2</w:t>
            </w:r>
          </w:p>
        </w:tc>
      </w:tr>
      <w:tr w:rsidR="009667C8" w:rsidTr="00240B6B">
        <w:trPr>
          <w:jc w:val="center"/>
        </w:trPr>
        <w:tc>
          <w:tcPr>
            <w:tcW w:w="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EEAF6" w:themeFill="accent1" w:themeFillTint="33"/>
          </w:tcPr>
          <w:p w:rsidR="009667C8" w:rsidRDefault="009667C8" w:rsidP="006F291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b/>
                <w:sz w:val="20"/>
                <w:szCs w:val="20"/>
              </w:rPr>
              <w:t>ИТОГО</w:t>
            </w:r>
          </w:p>
        </w:tc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EEAF6" w:themeFill="accent1" w:themeFillTint="33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b/>
                <w:sz w:val="20"/>
                <w:szCs w:val="20"/>
              </w:rPr>
              <w:t>91,9</w:t>
            </w:r>
          </w:p>
        </w:tc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EEAF6" w:themeFill="accent1" w:themeFillTint="33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b/>
                <w:sz w:val="20"/>
                <w:szCs w:val="20"/>
              </w:rPr>
              <w:t>57</w:t>
            </w:r>
          </w:p>
        </w:tc>
        <w:tc>
          <w:tcPr>
            <w:tcW w:w="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EEAF6" w:themeFill="accent1" w:themeFillTint="33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b/>
                <w:sz w:val="20"/>
                <w:szCs w:val="20"/>
              </w:rPr>
              <w:t>90,3</w:t>
            </w:r>
          </w:p>
        </w:tc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EEAF6" w:themeFill="accent1" w:themeFillTint="33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b/>
                <w:sz w:val="20"/>
                <w:szCs w:val="20"/>
              </w:rPr>
              <w:t>61,3</w:t>
            </w:r>
          </w:p>
        </w:tc>
        <w:tc>
          <w:tcPr>
            <w:tcW w:w="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EEAF6" w:themeFill="accent1" w:themeFillTint="33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b/>
                <w:sz w:val="20"/>
                <w:szCs w:val="20"/>
              </w:rPr>
              <w:t>94,8</w:t>
            </w:r>
          </w:p>
        </w:tc>
        <w:tc>
          <w:tcPr>
            <w:tcW w:w="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EEAF6" w:themeFill="accent1" w:themeFillTint="33"/>
          </w:tcPr>
          <w:p w:rsidR="009667C8" w:rsidRDefault="009667C8" w:rsidP="006F291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b/>
                <w:sz w:val="20"/>
                <w:szCs w:val="20"/>
              </w:rPr>
              <w:t>49,5</w:t>
            </w: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EEAF6" w:themeFill="accent1" w:themeFillTint="33"/>
          </w:tcPr>
          <w:p w:rsidR="009667C8" w:rsidRPr="009667C8" w:rsidRDefault="009667C8" w:rsidP="0016491C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b/>
                <w:sz w:val="20"/>
                <w:szCs w:val="20"/>
              </w:rPr>
            </w:pPr>
            <w:r w:rsidRPr="009667C8">
              <w:rPr>
                <w:rFonts w:ascii="Arial Narrow" w:hAnsi="Arial Narrow" w:cs="Arial Narrow"/>
                <w:b/>
                <w:sz w:val="20"/>
                <w:szCs w:val="20"/>
              </w:rPr>
              <w:t>14,6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EEAF6" w:themeFill="accent1" w:themeFillTint="33"/>
          </w:tcPr>
          <w:p w:rsidR="009667C8" w:rsidRDefault="009667C8" w:rsidP="006F291F">
            <w:pPr>
              <w:snapToGrid w:val="0"/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b/>
                <w:sz w:val="20"/>
                <w:szCs w:val="20"/>
              </w:rPr>
            </w:pPr>
          </w:p>
        </w:tc>
      </w:tr>
    </w:tbl>
    <w:p w:rsidR="006F291F" w:rsidRDefault="006F291F" w:rsidP="006F291F">
      <w:pPr>
        <w:rPr>
          <w:rFonts w:cs="Times New Roman"/>
          <w:b/>
          <w:color w:val="FF0000"/>
          <w:sz w:val="28"/>
          <w:szCs w:val="28"/>
        </w:rPr>
      </w:pPr>
    </w:p>
    <w:p w:rsidR="006F291F" w:rsidRDefault="006F291F" w:rsidP="006F291F">
      <w:r>
        <w:rPr>
          <w:rFonts w:cs="Times New Roman"/>
          <w:b/>
          <w:color w:val="FF0000"/>
          <w:sz w:val="28"/>
          <w:szCs w:val="28"/>
        </w:rPr>
        <w:t>ПР</w:t>
      </w:r>
      <w:r w:rsidR="00DE7A6B">
        <w:rPr>
          <w:rFonts w:cs="Times New Roman"/>
          <w:b/>
          <w:color w:val="FF0000"/>
          <w:sz w:val="28"/>
          <w:szCs w:val="28"/>
        </w:rPr>
        <w:t xml:space="preserve">ОБЛЕМЫ в 4 классе в школах № 6, </w:t>
      </w:r>
      <w:r>
        <w:rPr>
          <w:rFonts w:cs="Times New Roman"/>
          <w:b/>
          <w:color w:val="FF0000"/>
          <w:sz w:val="28"/>
          <w:szCs w:val="28"/>
        </w:rPr>
        <w:t xml:space="preserve">8, 10, 13, 14, 15, </w:t>
      </w:r>
      <w:r w:rsidR="00DE7A6B">
        <w:rPr>
          <w:rFonts w:cs="Times New Roman"/>
          <w:b/>
          <w:color w:val="FF0000"/>
          <w:sz w:val="28"/>
          <w:szCs w:val="28"/>
        </w:rPr>
        <w:t>16, 17, 18, 19</w:t>
      </w:r>
    </w:p>
    <w:p w:rsidR="00ED3F92" w:rsidRDefault="00ED3F92" w:rsidP="00ED3F92">
      <w:pPr>
        <w:pStyle w:val="a9"/>
        <w:numPr>
          <w:ilvl w:val="0"/>
          <w:numId w:val="1"/>
        </w:numPr>
      </w:pPr>
      <w:r>
        <w:t xml:space="preserve">Низкий результат оценивался по </w:t>
      </w:r>
      <w:proofErr w:type="spellStart"/>
      <w:r>
        <w:t>обученности</w:t>
      </w:r>
      <w:proofErr w:type="spellEnd"/>
      <w:r>
        <w:t xml:space="preserve">, среднему баллу (ниже </w:t>
      </w:r>
      <w:proofErr w:type="spellStart"/>
      <w:r>
        <w:t>среднерайонного</w:t>
      </w:r>
      <w:proofErr w:type="spellEnd"/>
      <w:r>
        <w:t>)</w:t>
      </w:r>
    </w:p>
    <w:p w:rsidR="006F291F" w:rsidRDefault="006F291F" w:rsidP="006F291F">
      <w:proofErr w:type="gramStart"/>
      <w:r>
        <w:rPr>
          <w:rFonts w:cs="Times New Roman"/>
          <w:b/>
          <w:sz w:val="28"/>
          <w:szCs w:val="28"/>
          <w:u w:val="single"/>
        </w:rPr>
        <w:lastRenderedPageBreak/>
        <w:t>5  КЛАСС</w:t>
      </w:r>
      <w:proofErr w:type="gramEnd"/>
    </w:p>
    <w:tbl>
      <w:tblPr>
        <w:tblW w:w="0" w:type="auto"/>
        <w:tblInd w:w="113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709"/>
        <w:gridCol w:w="709"/>
        <w:gridCol w:w="709"/>
        <w:gridCol w:w="816"/>
        <w:gridCol w:w="994"/>
        <w:gridCol w:w="851"/>
        <w:gridCol w:w="992"/>
        <w:gridCol w:w="710"/>
        <w:gridCol w:w="710"/>
        <w:gridCol w:w="1022"/>
        <w:gridCol w:w="709"/>
        <w:gridCol w:w="850"/>
        <w:gridCol w:w="850"/>
        <w:gridCol w:w="851"/>
        <w:gridCol w:w="999"/>
      </w:tblGrid>
      <w:tr w:rsidR="001A62EE" w:rsidTr="001A62EE">
        <w:tc>
          <w:tcPr>
            <w:tcW w:w="70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A62EE" w:rsidRDefault="001A62EE" w:rsidP="006F291F">
            <w:pPr>
              <w:spacing w:after="0" w:line="240" w:lineRule="auto"/>
              <w:ind w:left="34" w:right="-114"/>
              <w:jc w:val="both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№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</w:t>
            </w: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ОУ</w:t>
            </w:r>
          </w:p>
        </w:tc>
        <w:tc>
          <w:tcPr>
            <w:tcW w:w="14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A62EE" w:rsidRPr="00240B6B" w:rsidRDefault="001A62EE" w:rsidP="006F291F">
            <w:pPr>
              <w:spacing w:after="0" w:line="240" w:lineRule="auto"/>
              <w:ind w:left="-108" w:right="-114"/>
              <w:jc w:val="center"/>
              <w:rPr>
                <w:color w:val="FF0000"/>
              </w:rPr>
            </w:pPr>
            <w:r w:rsidRPr="00240B6B">
              <w:rPr>
                <w:rFonts w:ascii="Arial Narrow" w:hAnsi="Arial Narrow" w:cs="Arial Narrow"/>
                <w:color w:val="FF0000"/>
                <w:sz w:val="20"/>
                <w:szCs w:val="20"/>
              </w:rPr>
              <w:t xml:space="preserve">МКР </w:t>
            </w:r>
            <w:proofErr w:type="spellStart"/>
            <w:r w:rsidRPr="00240B6B">
              <w:rPr>
                <w:rFonts w:ascii="Arial Narrow" w:hAnsi="Arial Narrow" w:cs="Arial Narrow"/>
                <w:color w:val="FF0000"/>
                <w:sz w:val="20"/>
                <w:szCs w:val="20"/>
              </w:rPr>
              <w:t>матем</w:t>
            </w:r>
            <w:proofErr w:type="spellEnd"/>
            <w:r w:rsidRPr="00240B6B">
              <w:rPr>
                <w:rFonts w:ascii="Arial Narrow" w:hAnsi="Arial Narrow" w:cs="Arial Narrow"/>
                <w:color w:val="FF0000"/>
                <w:sz w:val="20"/>
                <w:szCs w:val="20"/>
              </w:rPr>
              <w:t xml:space="preserve">. </w:t>
            </w:r>
          </w:p>
          <w:p w:rsidR="001A62EE" w:rsidRPr="00240B6B" w:rsidRDefault="001A62EE" w:rsidP="006F291F">
            <w:pPr>
              <w:spacing w:after="0" w:line="240" w:lineRule="auto"/>
              <w:ind w:left="-108" w:right="-114"/>
              <w:jc w:val="center"/>
              <w:rPr>
                <w:color w:val="FF0000"/>
              </w:rPr>
            </w:pPr>
            <w:r w:rsidRPr="00240B6B">
              <w:rPr>
                <w:rFonts w:ascii="Arial Narrow" w:hAnsi="Arial Narrow" w:cs="Arial Narrow"/>
                <w:color w:val="FF0000"/>
                <w:sz w:val="20"/>
                <w:szCs w:val="20"/>
              </w:rPr>
              <w:t xml:space="preserve">5 </w:t>
            </w:r>
            <w:proofErr w:type="spellStart"/>
            <w:r w:rsidRPr="00240B6B">
              <w:rPr>
                <w:rFonts w:ascii="Arial Narrow" w:hAnsi="Arial Narrow" w:cs="Arial Narrow"/>
                <w:color w:val="FF0000"/>
                <w:sz w:val="20"/>
                <w:szCs w:val="20"/>
              </w:rPr>
              <w:t>кл</w:t>
            </w:r>
            <w:proofErr w:type="spellEnd"/>
            <w:r w:rsidRPr="00240B6B">
              <w:rPr>
                <w:rFonts w:ascii="Arial Narrow" w:hAnsi="Arial Narrow" w:cs="Arial Narrow"/>
                <w:color w:val="FF0000"/>
                <w:sz w:val="20"/>
                <w:szCs w:val="20"/>
              </w:rPr>
              <w:t xml:space="preserve">., </w:t>
            </w:r>
          </w:p>
          <w:p w:rsidR="001A62EE" w:rsidRDefault="001A62EE" w:rsidP="006F291F">
            <w:pPr>
              <w:spacing w:after="0" w:line="240" w:lineRule="auto"/>
              <w:ind w:left="-108" w:right="-114"/>
              <w:jc w:val="center"/>
            </w:pPr>
            <w:r w:rsidRPr="00240B6B">
              <w:rPr>
                <w:rFonts w:ascii="Arial Narrow" w:hAnsi="Arial Narrow" w:cs="Arial Narrow"/>
                <w:color w:val="FF0000"/>
                <w:sz w:val="20"/>
                <w:szCs w:val="20"/>
              </w:rPr>
              <w:t>14.09.17</w:t>
            </w:r>
          </w:p>
        </w:tc>
        <w:tc>
          <w:tcPr>
            <w:tcW w:w="18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A62EE" w:rsidRPr="009B56A5" w:rsidRDefault="001A62EE" w:rsidP="006F291F">
            <w:pPr>
              <w:spacing w:after="0" w:line="240" w:lineRule="auto"/>
              <w:ind w:left="-108" w:right="-114"/>
              <w:jc w:val="center"/>
              <w:rPr>
                <w:color w:val="FF0000"/>
              </w:rPr>
            </w:pPr>
            <w:r w:rsidRPr="009B56A5">
              <w:rPr>
                <w:rFonts w:ascii="Arial Narrow" w:hAnsi="Arial Narrow" w:cs="Arial Narrow"/>
                <w:color w:val="FF0000"/>
                <w:sz w:val="20"/>
                <w:szCs w:val="20"/>
              </w:rPr>
              <w:t xml:space="preserve">МКР </w:t>
            </w:r>
            <w:proofErr w:type="spellStart"/>
            <w:r w:rsidRPr="009B56A5">
              <w:rPr>
                <w:rFonts w:ascii="Arial Narrow" w:hAnsi="Arial Narrow" w:cs="Arial Narrow"/>
                <w:color w:val="FF0000"/>
                <w:sz w:val="20"/>
                <w:szCs w:val="20"/>
              </w:rPr>
              <w:t>матем</w:t>
            </w:r>
            <w:proofErr w:type="spellEnd"/>
            <w:r w:rsidRPr="009B56A5">
              <w:rPr>
                <w:rFonts w:ascii="Arial Narrow" w:hAnsi="Arial Narrow" w:cs="Arial Narrow"/>
                <w:color w:val="FF0000"/>
                <w:sz w:val="20"/>
                <w:szCs w:val="20"/>
              </w:rPr>
              <w:t xml:space="preserve">. </w:t>
            </w:r>
          </w:p>
          <w:p w:rsidR="001A62EE" w:rsidRPr="009B56A5" w:rsidRDefault="001A62EE" w:rsidP="006F291F">
            <w:pPr>
              <w:spacing w:after="0" w:line="240" w:lineRule="auto"/>
              <w:ind w:left="-108" w:right="-114"/>
              <w:jc w:val="center"/>
              <w:rPr>
                <w:color w:val="FF0000"/>
              </w:rPr>
            </w:pPr>
            <w:r w:rsidRPr="009B56A5">
              <w:rPr>
                <w:rFonts w:ascii="Arial Narrow" w:hAnsi="Arial Narrow" w:cs="Arial Narrow"/>
                <w:color w:val="FF0000"/>
                <w:sz w:val="20"/>
                <w:szCs w:val="20"/>
              </w:rPr>
              <w:t xml:space="preserve">5 </w:t>
            </w:r>
            <w:proofErr w:type="spellStart"/>
            <w:r w:rsidRPr="009B56A5">
              <w:rPr>
                <w:rFonts w:ascii="Arial Narrow" w:hAnsi="Arial Narrow" w:cs="Arial Narrow"/>
                <w:color w:val="FF0000"/>
                <w:sz w:val="20"/>
                <w:szCs w:val="20"/>
              </w:rPr>
              <w:t>кл</w:t>
            </w:r>
            <w:proofErr w:type="spellEnd"/>
            <w:r w:rsidRPr="009B56A5">
              <w:rPr>
                <w:rFonts w:ascii="Arial Narrow" w:hAnsi="Arial Narrow" w:cs="Arial Narrow"/>
                <w:color w:val="FF0000"/>
                <w:sz w:val="20"/>
                <w:szCs w:val="20"/>
              </w:rPr>
              <w:t>.</w:t>
            </w:r>
          </w:p>
          <w:p w:rsidR="001A62EE" w:rsidRDefault="001A62EE" w:rsidP="006F291F">
            <w:pPr>
              <w:spacing w:after="0" w:line="240" w:lineRule="auto"/>
              <w:ind w:left="-108" w:right="-114"/>
              <w:jc w:val="center"/>
            </w:pPr>
            <w:r w:rsidRPr="009B56A5">
              <w:rPr>
                <w:rFonts w:ascii="Arial Narrow" w:hAnsi="Arial Narrow" w:cs="Arial Narrow"/>
                <w:color w:val="FF0000"/>
                <w:sz w:val="20"/>
                <w:szCs w:val="20"/>
              </w:rPr>
              <w:t>18.01.2018</w:t>
            </w:r>
          </w:p>
        </w:tc>
        <w:tc>
          <w:tcPr>
            <w:tcW w:w="184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A62EE" w:rsidRPr="009B56A5" w:rsidRDefault="001A62EE" w:rsidP="006F291F">
            <w:pPr>
              <w:spacing w:after="0" w:line="240" w:lineRule="auto"/>
              <w:ind w:left="-108" w:right="-114"/>
              <w:jc w:val="center"/>
              <w:rPr>
                <w:color w:val="FF0000"/>
              </w:rPr>
            </w:pPr>
            <w:ins w:id="0" w:author="1" w:date="2017-12-19T23:13:00Z">
              <w:r w:rsidRPr="009B56A5">
                <w:rPr>
                  <w:rFonts w:ascii="Arial Narrow" w:hAnsi="Arial Narrow" w:cs="Arial Narrow"/>
                  <w:color w:val="FF0000"/>
                  <w:sz w:val="20"/>
                  <w:szCs w:val="20"/>
                </w:rPr>
                <w:t xml:space="preserve">ВПР </w:t>
              </w:r>
            </w:ins>
          </w:p>
          <w:p w:rsidR="001A62EE" w:rsidRPr="009B56A5" w:rsidRDefault="001A62EE" w:rsidP="006F291F">
            <w:pPr>
              <w:spacing w:after="0" w:line="240" w:lineRule="auto"/>
              <w:ind w:left="-108" w:right="-114"/>
              <w:jc w:val="center"/>
              <w:rPr>
                <w:ins w:id="1" w:author="1" w:date="2017-12-19T23:13:00Z"/>
                <w:color w:val="FF0000"/>
              </w:rPr>
            </w:pPr>
            <w:ins w:id="2" w:author="1" w:date="2017-12-19T23:13:00Z">
              <w:r w:rsidRPr="009B56A5">
                <w:rPr>
                  <w:rFonts w:ascii="Arial Narrow" w:hAnsi="Arial Narrow" w:cs="Arial Narrow"/>
                  <w:color w:val="FF0000"/>
                  <w:sz w:val="20"/>
                  <w:szCs w:val="20"/>
                </w:rPr>
                <w:t xml:space="preserve">5 </w:t>
              </w:r>
              <w:proofErr w:type="spellStart"/>
              <w:r w:rsidRPr="009B56A5">
                <w:rPr>
                  <w:rFonts w:ascii="Arial Narrow" w:hAnsi="Arial Narrow" w:cs="Arial Narrow"/>
                  <w:color w:val="FF0000"/>
                  <w:sz w:val="20"/>
                  <w:szCs w:val="20"/>
                </w:rPr>
                <w:t>кл</w:t>
              </w:r>
              <w:proofErr w:type="spellEnd"/>
              <w:r w:rsidRPr="009B56A5">
                <w:rPr>
                  <w:rFonts w:ascii="Arial Narrow" w:hAnsi="Arial Narrow" w:cs="Arial Narrow"/>
                  <w:color w:val="FF0000"/>
                  <w:sz w:val="20"/>
                  <w:szCs w:val="20"/>
                </w:rPr>
                <w:t>.</w:t>
              </w:r>
            </w:ins>
            <w:r w:rsidRPr="009B56A5">
              <w:rPr>
                <w:rFonts w:ascii="Arial Narrow" w:hAnsi="Arial Narrow" w:cs="Arial Narrow"/>
                <w:color w:val="FF0000"/>
                <w:sz w:val="20"/>
                <w:szCs w:val="20"/>
              </w:rPr>
              <w:t xml:space="preserve"> русский</w:t>
            </w:r>
          </w:p>
          <w:p w:rsidR="001A62EE" w:rsidRDefault="001A62EE" w:rsidP="006F291F">
            <w:pPr>
              <w:spacing w:after="0" w:line="240" w:lineRule="auto"/>
              <w:ind w:left="-108" w:right="-114"/>
              <w:jc w:val="center"/>
            </w:pPr>
            <w:ins w:id="3" w:author="1" w:date="2017-12-19T23:13:00Z">
              <w:r w:rsidRPr="009B56A5">
                <w:rPr>
                  <w:rFonts w:ascii="Arial Narrow" w:hAnsi="Arial Narrow" w:cs="Arial Narrow"/>
                  <w:color w:val="FF0000"/>
                  <w:sz w:val="20"/>
                  <w:szCs w:val="20"/>
                </w:rPr>
                <w:t>26.10.2017</w:t>
              </w:r>
            </w:ins>
          </w:p>
        </w:tc>
        <w:tc>
          <w:tcPr>
            <w:tcW w:w="142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62EE" w:rsidRPr="00240B6B" w:rsidRDefault="001A62EE" w:rsidP="00240B6B">
            <w:pPr>
              <w:spacing w:after="0" w:line="240" w:lineRule="auto"/>
              <w:ind w:left="-108" w:right="-114"/>
              <w:contextualSpacing/>
              <w:jc w:val="center"/>
              <w:rPr>
                <w:color w:val="FF0000"/>
              </w:rPr>
            </w:pPr>
            <w:r w:rsidRPr="00240B6B">
              <w:rPr>
                <w:rFonts w:ascii="Arial Narrow" w:hAnsi="Arial Narrow" w:cs="Arial Narrow"/>
                <w:color w:val="FF0000"/>
                <w:sz w:val="20"/>
                <w:szCs w:val="20"/>
              </w:rPr>
              <w:t>МКР русский</w:t>
            </w:r>
          </w:p>
          <w:p w:rsidR="001A62EE" w:rsidRPr="00240B6B" w:rsidRDefault="001A62EE" w:rsidP="00240B6B">
            <w:pPr>
              <w:spacing w:after="0" w:line="240" w:lineRule="auto"/>
              <w:ind w:left="-108" w:right="-114"/>
              <w:contextualSpacing/>
              <w:jc w:val="center"/>
              <w:rPr>
                <w:color w:val="FF0000"/>
              </w:rPr>
            </w:pPr>
            <w:r w:rsidRPr="00240B6B">
              <w:rPr>
                <w:rFonts w:ascii="Arial Narrow" w:hAnsi="Arial Narrow" w:cs="Arial Narrow"/>
                <w:color w:val="FF0000"/>
                <w:sz w:val="20"/>
                <w:szCs w:val="20"/>
              </w:rPr>
              <w:t xml:space="preserve">5 </w:t>
            </w:r>
            <w:proofErr w:type="spellStart"/>
            <w:r w:rsidRPr="00240B6B">
              <w:rPr>
                <w:rFonts w:ascii="Arial Narrow" w:hAnsi="Arial Narrow" w:cs="Arial Narrow"/>
                <w:color w:val="FF0000"/>
                <w:sz w:val="20"/>
                <w:szCs w:val="20"/>
              </w:rPr>
              <w:t>кл</w:t>
            </w:r>
            <w:proofErr w:type="spellEnd"/>
            <w:r w:rsidRPr="00240B6B">
              <w:rPr>
                <w:rFonts w:ascii="Arial Narrow" w:hAnsi="Arial Narrow" w:cs="Arial Narrow"/>
                <w:color w:val="FF0000"/>
                <w:sz w:val="20"/>
                <w:szCs w:val="20"/>
              </w:rPr>
              <w:t>.</w:t>
            </w:r>
          </w:p>
          <w:p w:rsidR="001A62EE" w:rsidRDefault="001A62EE" w:rsidP="00240B6B">
            <w:pPr>
              <w:spacing w:after="0" w:line="240" w:lineRule="auto"/>
              <w:ind w:left="-108" w:right="-114"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240B6B">
              <w:rPr>
                <w:rFonts w:ascii="Arial Narrow" w:hAnsi="Arial Narrow" w:cs="Arial Narrow"/>
                <w:color w:val="FF0000"/>
                <w:sz w:val="20"/>
                <w:szCs w:val="20"/>
              </w:rPr>
              <w:t>14.02.18</w:t>
            </w:r>
          </w:p>
        </w:tc>
        <w:tc>
          <w:tcPr>
            <w:tcW w:w="10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:rsidR="001A62EE" w:rsidRPr="009B56A5" w:rsidRDefault="001A62EE" w:rsidP="006F291F">
            <w:pPr>
              <w:spacing w:after="0" w:line="240" w:lineRule="auto"/>
              <w:ind w:left="-108" w:right="-114"/>
              <w:jc w:val="center"/>
              <w:rPr>
                <w:color w:val="FF0000"/>
              </w:rPr>
            </w:pPr>
            <w:proofErr w:type="spellStart"/>
            <w:ins w:id="4" w:author="1" w:date="2017-12-19T23:08:00Z">
              <w:r w:rsidRPr="009B56A5">
                <w:rPr>
                  <w:rFonts w:ascii="Arial Narrow" w:hAnsi="Arial Narrow" w:cs="Arial Narrow"/>
                  <w:color w:val="FF0000"/>
                  <w:sz w:val="20"/>
                  <w:szCs w:val="20"/>
                </w:rPr>
                <w:t>Комп.раб</w:t>
              </w:r>
              <w:proofErr w:type="spellEnd"/>
              <w:r w:rsidRPr="009B56A5">
                <w:rPr>
                  <w:rFonts w:ascii="Arial Narrow" w:hAnsi="Arial Narrow" w:cs="Arial Narrow"/>
                  <w:color w:val="FF0000"/>
                  <w:sz w:val="20"/>
                  <w:szCs w:val="20"/>
                </w:rPr>
                <w:t xml:space="preserve">. </w:t>
              </w:r>
            </w:ins>
          </w:p>
          <w:p w:rsidR="001A62EE" w:rsidRPr="009B56A5" w:rsidRDefault="001A62EE" w:rsidP="006F291F">
            <w:pPr>
              <w:spacing w:after="0" w:line="240" w:lineRule="auto"/>
              <w:ind w:left="-108" w:right="-114"/>
              <w:jc w:val="center"/>
              <w:rPr>
                <w:ins w:id="5" w:author="1" w:date="2017-12-19T23:05:00Z"/>
                <w:color w:val="FF0000"/>
              </w:rPr>
            </w:pPr>
            <w:r w:rsidRPr="009B56A5">
              <w:rPr>
                <w:rFonts w:ascii="Arial Narrow" w:hAnsi="Arial Narrow" w:cs="Arial Narrow"/>
                <w:color w:val="FF0000"/>
                <w:sz w:val="20"/>
                <w:szCs w:val="20"/>
              </w:rPr>
              <w:t xml:space="preserve">5 </w:t>
            </w:r>
            <w:proofErr w:type="spellStart"/>
            <w:r w:rsidRPr="009B56A5">
              <w:rPr>
                <w:rFonts w:ascii="Arial Narrow" w:hAnsi="Arial Narrow" w:cs="Arial Narrow"/>
                <w:color w:val="FF0000"/>
                <w:sz w:val="20"/>
                <w:szCs w:val="20"/>
              </w:rPr>
              <w:t>кл</w:t>
            </w:r>
            <w:proofErr w:type="spellEnd"/>
            <w:r w:rsidRPr="009B56A5">
              <w:rPr>
                <w:rFonts w:ascii="Arial Narrow" w:hAnsi="Arial Narrow" w:cs="Arial Narrow"/>
                <w:color w:val="FF0000"/>
                <w:sz w:val="20"/>
                <w:szCs w:val="20"/>
              </w:rPr>
              <w:t xml:space="preserve">., </w:t>
            </w:r>
          </w:p>
          <w:p w:rsidR="001A62EE" w:rsidRDefault="001A62EE" w:rsidP="006F291F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hAnsi="Arial Narrow" w:cs="Arial Narrow"/>
                <w:color w:val="FF0000"/>
                <w:sz w:val="20"/>
                <w:szCs w:val="20"/>
              </w:rPr>
              <w:t>01.12.</w:t>
            </w:r>
            <w:r w:rsidRPr="009B56A5">
              <w:rPr>
                <w:rFonts w:ascii="Arial Narrow" w:hAnsi="Arial Narrow" w:cs="Arial Narrow"/>
                <w:color w:val="FF0000"/>
                <w:sz w:val="20"/>
                <w:szCs w:val="20"/>
              </w:rPr>
              <w:t>17</w:t>
            </w:r>
          </w:p>
        </w:tc>
        <w:tc>
          <w:tcPr>
            <w:tcW w:w="15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A62EE" w:rsidRPr="00240B6B" w:rsidRDefault="001A62EE" w:rsidP="006F291F">
            <w:pPr>
              <w:spacing w:after="0" w:line="240" w:lineRule="auto"/>
              <w:ind w:left="-108" w:right="-114"/>
              <w:jc w:val="center"/>
              <w:rPr>
                <w:color w:val="FF0000"/>
              </w:rPr>
            </w:pPr>
            <w:r w:rsidRPr="00240B6B">
              <w:rPr>
                <w:rFonts w:ascii="Arial Narrow" w:hAnsi="Arial Narrow" w:cs="Arial Narrow"/>
                <w:color w:val="FF0000"/>
                <w:sz w:val="20"/>
                <w:szCs w:val="20"/>
              </w:rPr>
              <w:t xml:space="preserve">МКР биология </w:t>
            </w:r>
          </w:p>
          <w:p w:rsidR="001A62EE" w:rsidRPr="00240B6B" w:rsidRDefault="001A62EE" w:rsidP="006F291F">
            <w:pPr>
              <w:spacing w:after="0" w:line="240" w:lineRule="auto"/>
              <w:ind w:left="-108" w:right="-114"/>
              <w:jc w:val="center"/>
              <w:rPr>
                <w:color w:val="FF0000"/>
              </w:rPr>
            </w:pPr>
            <w:r w:rsidRPr="00240B6B">
              <w:rPr>
                <w:rFonts w:ascii="Arial Narrow" w:hAnsi="Arial Narrow" w:cs="Arial Narrow"/>
                <w:color w:val="FF0000"/>
                <w:sz w:val="20"/>
                <w:szCs w:val="20"/>
              </w:rPr>
              <w:t xml:space="preserve">5 </w:t>
            </w:r>
            <w:proofErr w:type="spellStart"/>
            <w:r w:rsidRPr="00240B6B">
              <w:rPr>
                <w:rFonts w:ascii="Arial Narrow" w:hAnsi="Arial Narrow" w:cs="Arial Narrow"/>
                <w:color w:val="FF0000"/>
                <w:sz w:val="20"/>
                <w:szCs w:val="20"/>
              </w:rPr>
              <w:t>кл</w:t>
            </w:r>
            <w:proofErr w:type="spellEnd"/>
            <w:r w:rsidRPr="00240B6B">
              <w:rPr>
                <w:rFonts w:ascii="Arial Narrow" w:hAnsi="Arial Narrow" w:cs="Arial Narrow"/>
                <w:color w:val="FF0000"/>
                <w:sz w:val="20"/>
                <w:szCs w:val="20"/>
              </w:rPr>
              <w:t>.</w:t>
            </w:r>
          </w:p>
          <w:p w:rsidR="001A62EE" w:rsidRDefault="001A62EE" w:rsidP="006F291F">
            <w:pPr>
              <w:spacing w:after="0" w:line="240" w:lineRule="auto"/>
              <w:ind w:left="-108" w:right="-114"/>
              <w:jc w:val="center"/>
            </w:pPr>
            <w:r w:rsidRPr="00240B6B">
              <w:rPr>
                <w:rFonts w:ascii="Arial Narrow" w:hAnsi="Arial Narrow" w:cs="Arial Narrow"/>
                <w:color w:val="FF0000"/>
                <w:sz w:val="20"/>
                <w:szCs w:val="20"/>
              </w:rPr>
              <w:t>16.11.2017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A62EE" w:rsidRPr="00240B6B" w:rsidRDefault="001A62EE" w:rsidP="006F291F">
            <w:pPr>
              <w:spacing w:after="0" w:line="240" w:lineRule="auto"/>
              <w:ind w:left="-108" w:right="-114"/>
              <w:contextualSpacing/>
              <w:jc w:val="center"/>
              <w:rPr>
                <w:color w:val="FF0000"/>
              </w:rPr>
            </w:pPr>
            <w:r w:rsidRPr="00240B6B">
              <w:rPr>
                <w:rFonts w:ascii="Arial Narrow" w:hAnsi="Arial Narrow" w:cs="Arial Narrow"/>
                <w:color w:val="FF0000"/>
                <w:sz w:val="20"/>
                <w:szCs w:val="20"/>
              </w:rPr>
              <w:t>МКР биология</w:t>
            </w:r>
          </w:p>
          <w:p w:rsidR="001A62EE" w:rsidRPr="00240B6B" w:rsidRDefault="001A62EE" w:rsidP="006F291F">
            <w:pPr>
              <w:spacing w:after="0" w:line="240" w:lineRule="auto"/>
              <w:ind w:left="-108" w:right="-114"/>
              <w:contextualSpacing/>
              <w:jc w:val="center"/>
              <w:rPr>
                <w:color w:val="FF0000"/>
              </w:rPr>
            </w:pPr>
            <w:r w:rsidRPr="00240B6B">
              <w:rPr>
                <w:rFonts w:ascii="Arial Narrow" w:hAnsi="Arial Narrow" w:cs="Arial Narrow"/>
                <w:color w:val="FF0000"/>
                <w:sz w:val="20"/>
                <w:szCs w:val="20"/>
              </w:rPr>
              <w:t xml:space="preserve">5 </w:t>
            </w:r>
            <w:proofErr w:type="spellStart"/>
            <w:r w:rsidRPr="00240B6B">
              <w:rPr>
                <w:rFonts w:ascii="Arial Narrow" w:hAnsi="Arial Narrow" w:cs="Arial Narrow"/>
                <w:color w:val="FF0000"/>
                <w:sz w:val="20"/>
                <w:szCs w:val="20"/>
              </w:rPr>
              <w:t>кл</w:t>
            </w:r>
            <w:proofErr w:type="spellEnd"/>
            <w:r w:rsidRPr="00240B6B">
              <w:rPr>
                <w:rFonts w:ascii="Arial Narrow" w:hAnsi="Arial Narrow" w:cs="Arial Narrow"/>
                <w:color w:val="FF0000"/>
                <w:sz w:val="20"/>
                <w:szCs w:val="20"/>
              </w:rPr>
              <w:t>.</w:t>
            </w:r>
          </w:p>
          <w:p w:rsidR="001A62EE" w:rsidRDefault="001A62EE" w:rsidP="006F291F">
            <w:pPr>
              <w:spacing w:after="0" w:line="240" w:lineRule="auto"/>
              <w:ind w:left="-108" w:right="-114"/>
              <w:contextualSpacing/>
              <w:jc w:val="center"/>
            </w:pPr>
            <w:r w:rsidRPr="00240B6B">
              <w:rPr>
                <w:rFonts w:ascii="Arial Narrow" w:hAnsi="Arial Narrow" w:cs="Arial Narrow"/>
                <w:color w:val="FF0000"/>
                <w:sz w:val="20"/>
                <w:szCs w:val="20"/>
              </w:rPr>
              <w:t>08.02.18</w:t>
            </w:r>
          </w:p>
        </w:tc>
        <w:tc>
          <w:tcPr>
            <w:tcW w:w="99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1A62EE" w:rsidRDefault="001A62EE" w:rsidP="006F291F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Кол-во низких результатов</w:t>
            </w:r>
          </w:p>
          <w:p w:rsidR="001A62EE" w:rsidRDefault="001A62EE" w:rsidP="006F291F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(из 7)</w:t>
            </w:r>
          </w:p>
        </w:tc>
      </w:tr>
      <w:tr w:rsidR="001A62EE" w:rsidTr="001A62EE">
        <w:trPr>
          <w:trHeight w:val="501"/>
        </w:trPr>
        <w:tc>
          <w:tcPr>
            <w:tcW w:w="70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A62EE" w:rsidRDefault="001A62EE" w:rsidP="00240B6B">
            <w:pPr>
              <w:snapToGrid w:val="0"/>
              <w:spacing w:after="0" w:line="240" w:lineRule="auto"/>
              <w:ind w:left="-108" w:right="-114"/>
              <w:jc w:val="both"/>
              <w:rPr>
                <w:rFonts w:ascii="Arial Narrow" w:eastAsia="Times New Roman" w:hAnsi="Arial Narrow" w:cs="Arial Narrow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A62EE" w:rsidRDefault="001A62EE" w:rsidP="00240B6B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 xml:space="preserve">% </w:t>
            </w:r>
            <w:proofErr w:type="spellStart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обу-ченности</w:t>
            </w:r>
            <w:proofErr w:type="spellEnd"/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A62EE" w:rsidRDefault="001A62EE" w:rsidP="00240B6B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% качества</w:t>
            </w:r>
          </w:p>
        </w:tc>
        <w:tc>
          <w:tcPr>
            <w:tcW w:w="8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A62EE" w:rsidRDefault="001A62EE" w:rsidP="00240B6B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 xml:space="preserve">% </w:t>
            </w:r>
            <w:proofErr w:type="spellStart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обу-ченности</w:t>
            </w:r>
            <w:proofErr w:type="spellEnd"/>
          </w:p>
        </w:tc>
        <w:tc>
          <w:tcPr>
            <w:tcW w:w="9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A62EE" w:rsidRDefault="001A62EE" w:rsidP="00240B6B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% качества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A62EE" w:rsidRDefault="001A62EE" w:rsidP="00240B6B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 xml:space="preserve">% </w:t>
            </w:r>
            <w:proofErr w:type="spellStart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обу-ченности</w:t>
            </w:r>
            <w:proofErr w:type="spellEnd"/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A62EE" w:rsidRDefault="001A62EE" w:rsidP="00240B6B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% качества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62EE" w:rsidRDefault="001A62EE" w:rsidP="00240B6B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 xml:space="preserve">% </w:t>
            </w:r>
            <w:proofErr w:type="spellStart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обу-ченности</w:t>
            </w:r>
            <w:proofErr w:type="spellEnd"/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62EE" w:rsidRDefault="001A62EE" w:rsidP="00240B6B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% качества</w:t>
            </w:r>
          </w:p>
        </w:tc>
        <w:tc>
          <w:tcPr>
            <w:tcW w:w="10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:rsidR="001A62EE" w:rsidRDefault="001A62EE" w:rsidP="00240B6B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 xml:space="preserve">% </w:t>
            </w:r>
            <w:proofErr w:type="spellStart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обу-ченности</w:t>
            </w:r>
            <w:proofErr w:type="spellEnd"/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A62EE" w:rsidRDefault="001A62EE" w:rsidP="00240B6B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 xml:space="preserve">% </w:t>
            </w:r>
            <w:proofErr w:type="spellStart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обу</w:t>
            </w:r>
            <w:proofErr w:type="spellEnd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-</w:t>
            </w:r>
          </w:p>
          <w:p w:rsidR="001A62EE" w:rsidRDefault="001A62EE" w:rsidP="00240B6B">
            <w:pPr>
              <w:spacing w:after="0" w:line="240" w:lineRule="auto"/>
              <w:ind w:left="-108" w:right="-114"/>
              <w:jc w:val="center"/>
            </w:pPr>
            <w:proofErr w:type="spellStart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ченности</w:t>
            </w:r>
            <w:proofErr w:type="spellEnd"/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A62EE" w:rsidRDefault="001A62EE" w:rsidP="00240B6B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% качества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A62EE" w:rsidRDefault="001A62EE" w:rsidP="00240B6B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 xml:space="preserve">% </w:t>
            </w:r>
            <w:proofErr w:type="spellStart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обу</w:t>
            </w:r>
            <w:proofErr w:type="spellEnd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-</w:t>
            </w:r>
          </w:p>
          <w:p w:rsidR="001A62EE" w:rsidRDefault="001A62EE" w:rsidP="00240B6B">
            <w:pPr>
              <w:spacing w:after="0" w:line="240" w:lineRule="auto"/>
              <w:ind w:left="-108" w:right="-114"/>
              <w:jc w:val="center"/>
            </w:pPr>
            <w:proofErr w:type="spellStart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ченности</w:t>
            </w:r>
            <w:proofErr w:type="spellEnd"/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A62EE" w:rsidRDefault="001A62EE" w:rsidP="00240B6B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% качества</w:t>
            </w:r>
          </w:p>
        </w:tc>
        <w:tc>
          <w:tcPr>
            <w:tcW w:w="99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1A62EE" w:rsidRDefault="001A62EE" w:rsidP="00240B6B">
            <w:pPr>
              <w:snapToGrid w:val="0"/>
              <w:spacing w:after="0" w:line="240" w:lineRule="auto"/>
              <w:ind w:left="-108" w:right="-114"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1A62EE" w:rsidTr="001A62EE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A62EE" w:rsidRDefault="001A62EE" w:rsidP="00240B6B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A62EE" w:rsidRDefault="001A62EE" w:rsidP="00240B6B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91,1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A62EE" w:rsidRDefault="001A62EE" w:rsidP="00240B6B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68,8</w:t>
            </w:r>
          </w:p>
        </w:tc>
        <w:tc>
          <w:tcPr>
            <w:tcW w:w="8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A62EE" w:rsidRDefault="001A62EE" w:rsidP="00240B6B">
            <w:pPr>
              <w:spacing w:after="0" w:line="240" w:lineRule="auto"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98</w:t>
            </w:r>
          </w:p>
        </w:tc>
        <w:tc>
          <w:tcPr>
            <w:tcW w:w="9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A62EE" w:rsidRDefault="001A62EE" w:rsidP="00240B6B">
            <w:pPr>
              <w:spacing w:after="0" w:line="240" w:lineRule="auto"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8,2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A62EE" w:rsidRDefault="001A62EE" w:rsidP="00240B6B">
            <w:pPr>
              <w:spacing w:after="0" w:line="240" w:lineRule="auto"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A62EE" w:rsidRDefault="001A62EE" w:rsidP="00240B6B">
            <w:pPr>
              <w:spacing w:after="0" w:line="240" w:lineRule="auto"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72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62EE" w:rsidRDefault="001A62EE" w:rsidP="00240B6B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91,7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62EE" w:rsidRDefault="001A62EE" w:rsidP="00240B6B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64,6</w:t>
            </w:r>
          </w:p>
        </w:tc>
        <w:tc>
          <w:tcPr>
            <w:tcW w:w="10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:rsidR="001A62EE" w:rsidRDefault="001A62EE" w:rsidP="00240B6B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93,5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A62EE" w:rsidRDefault="001A62EE" w:rsidP="00240B6B">
            <w:pPr>
              <w:spacing w:after="0" w:line="240" w:lineRule="auto"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91,5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A62EE" w:rsidRDefault="001A62EE" w:rsidP="00240B6B">
            <w:pPr>
              <w:spacing w:after="0" w:line="240" w:lineRule="auto"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29,8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A62EE" w:rsidRDefault="001A62EE" w:rsidP="00240B6B">
            <w:pPr>
              <w:spacing w:after="0" w:line="240" w:lineRule="auto"/>
              <w:ind w:left="-81" w:right="-132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  <w:highlight w:val="yellow"/>
              </w:rPr>
              <w:t>87,2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A62EE" w:rsidRPr="001A62EE" w:rsidRDefault="001A62EE" w:rsidP="00240B6B">
            <w:pPr>
              <w:spacing w:after="0" w:line="240" w:lineRule="auto"/>
              <w:ind w:left="-81" w:right="-132"/>
              <w:contextualSpacing/>
              <w:jc w:val="center"/>
            </w:pPr>
            <w:r w:rsidRPr="001A62EE">
              <w:rPr>
                <w:rFonts w:ascii="Arial Narrow" w:hAnsi="Arial Narrow" w:cs="Arial Narrow"/>
                <w:sz w:val="20"/>
                <w:szCs w:val="20"/>
              </w:rPr>
              <w:t>14,9</w:t>
            </w:r>
          </w:p>
        </w:tc>
        <w:tc>
          <w:tcPr>
            <w:tcW w:w="9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A62EE" w:rsidRPr="001A62EE" w:rsidRDefault="001A62EE" w:rsidP="001A62EE">
            <w:pPr>
              <w:spacing w:after="0" w:line="240" w:lineRule="auto"/>
              <w:ind w:left="-81" w:right="-132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1</w:t>
            </w:r>
          </w:p>
        </w:tc>
      </w:tr>
      <w:tr w:rsidR="001A62EE" w:rsidTr="001A62EE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A62EE" w:rsidRDefault="001A62EE" w:rsidP="00240B6B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A62EE" w:rsidRDefault="001A62EE" w:rsidP="00240B6B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90,3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A62EE" w:rsidRDefault="001A62EE" w:rsidP="00240B6B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63,1</w:t>
            </w:r>
          </w:p>
        </w:tc>
        <w:tc>
          <w:tcPr>
            <w:tcW w:w="8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A62EE" w:rsidRDefault="001A62EE" w:rsidP="00240B6B">
            <w:pPr>
              <w:spacing w:after="0" w:line="240" w:lineRule="auto"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94,1</w:t>
            </w:r>
          </w:p>
        </w:tc>
        <w:tc>
          <w:tcPr>
            <w:tcW w:w="9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A62EE" w:rsidRDefault="001A62EE" w:rsidP="00240B6B">
            <w:pPr>
              <w:spacing w:after="0" w:line="240" w:lineRule="auto"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45,1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A62EE" w:rsidRDefault="001A62EE" w:rsidP="00240B6B">
            <w:pPr>
              <w:spacing w:after="0" w:line="240" w:lineRule="auto"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96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A62EE" w:rsidRDefault="001A62EE" w:rsidP="00240B6B">
            <w:pPr>
              <w:spacing w:after="0" w:line="240" w:lineRule="auto"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84,1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62EE" w:rsidRDefault="001A62EE" w:rsidP="00240B6B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87,6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62EE" w:rsidRDefault="001A62EE" w:rsidP="00240B6B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62,9</w:t>
            </w:r>
          </w:p>
        </w:tc>
        <w:tc>
          <w:tcPr>
            <w:tcW w:w="10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:rsidR="001A62EE" w:rsidRDefault="001A62EE" w:rsidP="00240B6B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93,1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A62EE" w:rsidRDefault="001A62EE" w:rsidP="00240B6B">
            <w:pPr>
              <w:spacing w:after="0" w:line="240" w:lineRule="auto"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98,0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A62EE" w:rsidRDefault="001A62EE" w:rsidP="00240B6B">
            <w:pPr>
              <w:spacing w:after="0" w:line="240" w:lineRule="auto"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87,0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A62EE" w:rsidRDefault="001A62EE" w:rsidP="00240B6B">
            <w:pPr>
              <w:spacing w:after="0" w:line="240" w:lineRule="auto"/>
              <w:ind w:left="-81" w:right="-132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93,9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A62EE" w:rsidRPr="001A62EE" w:rsidRDefault="001A62EE" w:rsidP="00240B6B">
            <w:pPr>
              <w:spacing w:after="0" w:line="240" w:lineRule="auto"/>
              <w:ind w:left="-81" w:right="-132"/>
              <w:contextualSpacing/>
              <w:jc w:val="center"/>
            </w:pPr>
            <w:r w:rsidRPr="001A62EE">
              <w:rPr>
                <w:rFonts w:ascii="Arial Narrow" w:hAnsi="Arial Narrow" w:cs="Arial Narrow"/>
                <w:sz w:val="20"/>
                <w:szCs w:val="20"/>
              </w:rPr>
              <w:t>55,1</w:t>
            </w:r>
          </w:p>
        </w:tc>
        <w:tc>
          <w:tcPr>
            <w:tcW w:w="9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A62EE" w:rsidRDefault="001A62EE" w:rsidP="001A62EE">
            <w:pPr>
              <w:spacing w:after="0" w:line="240" w:lineRule="auto"/>
              <w:ind w:left="-81" w:right="-132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1A62EE" w:rsidTr="001A62EE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A62EE" w:rsidRDefault="001A62EE" w:rsidP="00240B6B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A62EE" w:rsidRDefault="001A62EE" w:rsidP="00240B6B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84,5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A62EE" w:rsidRDefault="001A62EE" w:rsidP="00240B6B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64,8</w:t>
            </w:r>
          </w:p>
        </w:tc>
        <w:tc>
          <w:tcPr>
            <w:tcW w:w="8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A62EE" w:rsidRDefault="001A62EE" w:rsidP="00240B6B">
            <w:pPr>
              <w:spacing w:after="0" w:line="240" w:lineRule="auto"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91,4</w:t>
            </w:r>
          </w:p>
        </w:tc>
        <w:tc>
          <w:tcPr>
            <w:tcW w:w="9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A62EE" w:rsidRDefault="001A62EE" w:rsidP="00240B6B">
            <w:pPr>
              <w:spacing w:after="0" w:line="240" w:lineRule="auto"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57,1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A62EE" w:rsidRDefault="001A62EE" w:rsidP="00240B6B">
            <w:pPr>
              <w:spacing w:after="0" w:line="240" w:lineRule="auto"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98,5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A62EE" w:rsidRDefault="001A62EE" w:rsidP="00240B6B">
            <w:pPr>
              <w:spacing w:after="0" w:line="240" w:lineRule="auto"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80,5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62EE" w:rsidRDefault="001A62EE" w:rsidP="00240B6B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93,9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62EE" w:rsidRDefault="001A62EE" w:rsidP="00240B6B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72,7</w:t>
            </w:r>
          </w:p>
        </w:tc>
        <w:tc>
          <w:tcPr>
            <w:tcW w:w="10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A62EE" w:rsidRDefault="001A62EE" w:rsidP="00240B6B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93,5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A62EE" w:rsidRDefault="001A62EE" w:rsidP="00240B6B">
            <w:pPr>
              <w:spacing w:after="0" w:line="240" w:lineRule="auto"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98,6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A62EE" w:rsidRDefault="001A62EE" w:rsidP="00240B6B">
            <w:pPr>
              <w:spacing w:after="0" w:line="240" w:lineRule="auto"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56,5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A62EE" w:rsidRDefault="001A62EE" w:rsidP="00240B6B">
            <w:pPr>
              <w:spacing w:after="0" w:line="240" w:lineRule="auto"/>
              <w:ind w:left="-81" w:right="-132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A62EE" w:rsidRPr="001A62EE" w:rsidRDefault="001A62EE" w:rsidP="00240B6B">
            <w:pPr>
              <w:spacing w:after="0" w:line="240" w:lineRule="auto"/>
              <w:ind w:left="-81" w:right="-132"/>
              <w:contextualSpacing/>
              <w:jc w:val="center"/>
            </w:pPr>
            <w:r w:rsidRPr="001A62EE">
              <w:rPr>
                <w:rFonts w:ascii="Arial Narrow" w:hAnsi="Arial Narrow" w:cs="Arial Narrow"/>
                <w:sz w:val="20"/>
                <w:szCs w:val="20"/>
              </w:rPr>
              <w:t>53,7</w:t>
            </w:r>
          </w:p>
        </w:tc>
        <w:tc>
          <w:tcPr>
            <w:tcW w:w="9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A62EE" w:rsidRDefault="001A62EE" w:rsidP="001A62EE">
            <w:pPr>
              <w:spacing w:after="0" w:line="240" w:lineRule="auto"/>
              <w:ind w:left="-81" w:right="-132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1A62EE" w:rsidTr="001A62EE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A62EE" w:rsidRDefault="001A62EE" w:rsidP="00240B6B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A62EE" w:rsidRDefault="001A62EE" w:rsidP="00240B6B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82,9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A62EE" w:rsidRDefault="001A62EE" w:rsidP="00240B6B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24,4</w:t>
            </w:r>
          </w:p>
        </w:tc>
        <w:tc>
          <w:tcPr>
            <w:tcW w:w="8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A62EE" w:rsidRDefault="001A62EE" w:rsidP="00240B6B">
            <w:pPr>
              <w:spacing w:after="0" w:line="240" w:lineRule="auto"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88,9</w:t>
            </w:r>
          </w:p>
        </w:tc>
        <w:tc>
          <w:tcPr>
            <w:tcW w:w="9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A62EE" w:rsidRDefault="001A62EE" w:rsidP="00240B6B">
            <w:pPr>
              <w:spacing w:after="0" w:line="240" w:lineRule="auto"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46,7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A62EE" w:rsidRDefault="001A62EE" w:rsidP="00240B6B">
            <w:pPr>
              <w:spacing w:after="0" w:line="240" w:lineRule="auto"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97,7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A62EE" w:rsidRDefault="001A62EE" w:rsidP="00240B6B">
            <w:pPr>
              <w:spacing w:after="0" w:line="240" w:lineRule="auto"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72,1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1A62EE" w:rsidRDefault="001A62EE" w:rsidP="00240B6B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71,1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62EE" w:rsidRDefault="001A62EE" w:rsidP="00240B6B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28,9</w:t>
            </w:r>
          </w:p>
        </w:tc>
        <w:tc>
          <w:tcPr>
            <w:tcW w:w="10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A62EE" w:rsidRDefault="001A62EE" w:rsidP="00240B6B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97,4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A62EE" w:rsidRDefault="001A62EE" w:rsidP="00240B6B">
            <w:pPr>
              <w:spacing w:after="0" w:line="240" w:lineRule="auto"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A62EE" w:rsidRDefault="001A62EE" w:rsidP="00240B6B">
            <w:pPr>
              <w:spacing w:after="0" w:line="240" w:lineRule="auto"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57,8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A62EE" w:rsidRDefault="001A62EE" w:rsidP="00240B6B">
            <w:pPr>
              <w:spacing w:after="0" w:line="240" w:lineRule="auto"/>
              <w:ind w:left="-81" w:right="-132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97,7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A62EE" w:rsidRPr="001A62EE" w:rsidRDefault="001A62EE" w:rsidP="00240B6B">
            <w:pPr>
              <w:spacing w:after="0" w:line="240" w:lineRule="auto"/>
              <w:ind w:left="-81" w:right="-132"/>
              <w:contextualSpacing/>
              <w:jc w:val="center"/>
            </w:pPr>
            <w:r w:rsidRPr="001A62EE">
              <w:rPr>
                <w:rFonts w:ascii="Arial Narrow" w:hAnsi="Arial Narrow" w:cs="Arial Narrow"/>
                <w:sz w:val="20"/>
                <w:szCs w:val="20"/>
              </w:rPr>
              <w:t>50,0</w:t>
            </w:r>
          </w:p>
        </w:tc>
        <w:tc>
          <w:tcPr>
            <w:tcW w:w="9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A62EE" w:rsidRPr="001A62EE" w:rsidRDefault="001A62EE" w:rsidP="001A62EE">
            <w:pPr>
              <w:spacing w:after="0" w:line="240" w:lineRule="auto"/>
              <w:ind w:left="-81" w:right="-132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1A62EE">
              <w:rPr>
                <w:rFonts w:ascii="Arial Narrow" w:hAnsi="Arial Narrow" w:cs="Arial Narrow"/>
                <w:sz w:val="20"/>
                <w:szCs w:val="20"/>
              </w:rPr>
              <w:t>1</w:t>
            </w:r>
          </w:p>
        </w:tc>
      </w:tr>
      <w:tr w:rsidR="001A62EE" w:rsidTr="001A62EE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A62EE" w:rsidRDefault="001A62EE" w:rsidP="00240B6B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A62EE" w:rsidRDefault="001A62EE" w:rsidP="00240B6B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63,2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A62EE" w:rsidRDefault="001A62EE" w:rsidP="00240B6B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36,8</w:t>
            </w:r>
          </w:p>
        </w:tc>
        <w:tc>
          <w:tcPr>
            <w:tcW w:w="8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A62EE" w:rsidRDefault="001A62EE" w:rsidP="00240B6B">
            <w:pPr>
              <w:spacing w:after="0" w:line="240" w:lineRule="auto"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78,9</w:t>
            </w:r>
          </w:p>
        </w:tc>
        <w:tc>
          <w:tcPr>
            <w:tcW w:w="9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A62EE" w:rsidRDefault="001A62EE" w:rsidP="00240B6B">
            <w:pPr>
              <w:spacing w:after="0" w:line="240" w:lineRule="auto"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36,8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A62EE" w:rsidRDefault="001A62EE" w:rsidP="00240B6B">
            <w:pPr>
              <w:spacing w:after="0" w:line="240" w:lineRule="auto"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73,7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A62EE" w:rsidRDefault="001A62EE" w:rsidP="00240B6B">
            <w:pPr>
              <w:spacing w:after="0" w:line="240" w:lineRule="auto"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52,7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1A62EE" w:rsidRDefault="001A62EE" w:rsidP="00240B6B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70,6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A62EE" w:rsidRDefault="001A62EE" w:rsidP="00240B6B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41,2</w:t>
            </w:r>
          </w:p>
        </w:tc>
        <w:tc>
          <w:tcPr>
            <w:tcW w:w="10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A62EE" w:rsidRDefault="001A62EE" w:rsidP="00240B6B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94,1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A62EE" w:rsidRDefault="001A62EE" w:rsidP="00240B6B">
            <w:pPr>
              <w:spacing w:after="0" w:line="240" w:lineRule="auto"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89,5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A62EE" w:rsidRPr="001A62EE" w:rsidRDefault="001A62EE" w:rsidP="00240B6B">
            <w:pPr>
              <w:spacing w:after="0" w:line="240" w:lineRule="auto"/>
              <w:jc w:val="center"/>
            </w:pPr>
            <w:r w:rsidRPr="001A62EE">
              <w:rPr>
                <w:rFonts w:ascii="Arial Narrow" w:eastAsia="Times New Roman" w:hAnsi="Arial Narrow" w:cs="Arial Narrow"/>
                <w:sz w:val="20"/>
                <w:szCs w:val="20"/>
              </w:rPr>
              <w:t>31,6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A62EE" w:rsidRDefault="001A62EE" w:rsidP="00240B6B">
            <w:pPr>
              <w:spacing w:after="0" w:line="240" w:lineRule="auto"/>
              <w:ind w:left="-81" w:right="-132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  <w:highlight w:val="yellow"/>
              </w:rPr>
              <w:t>70,6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A62EE" w:rsidRPr="001A62EE" w:rsidRDefault="001A62EE" w:rsidP="00240B6B">
            <w:pPr>
              <w:spacing w:after="0" w:line="240" w:lineRule="auto"/>
              <w:ind w:left="-81" w:right="-132"/>
              <w:contextualSpacing/>
              <w:jc w:val="center"/>
            </w:pPr>
            <w:r w:rsidRPr="001A62EE">
              <w:rPr>
                <w:rFonts w:ascii="Arial Narrow" w:hAnsi="Arial Narrow" w:cs="Arial Narrow"/>
                <w:sz w:val="20"/>
                <w:szCs w:val="20"/>
              </w:rPr>
              <w:t>23,5</w:t>
            </w:r>
          </w:p>
        </w:tc>
        <w:tc>
          <w:tcPr>
            <w:tcW w:w="9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A62EE" w:rsidRPr="001A62EE" w:rsidRDefault="001A62EE" w:rsidP="001A62EE">
            <w:pPr>
              <w:spacing w:after="0" w:line="240" w:lineRule="auto"/>
              <w:ind w:left="-81" w:right="-132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  <w:highlight w:val="cyan"/>
              </w:rPr>
            </w:pPr>
            <w:r w:rsidRPr="001A62EE">
              <w:rPr>
                <w:rFonts w:ascii="Arial Narrow" w:hAnsi="Arial Narrow" w:cs="Arial Narrow"/>
                <w:sz w:val="20"/>
                <w:szCs w:val="20"/>
                <w:highlight w:val="cyan"/>
              </w:rPr>
              <w:t>6</w:t>
            </w:r>
          </w:p>
        </w:tc>
      </w:tr>
      <w:tr w:rsidR="001A62EE" w:rsidTr="001A62EE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A62EE" w:rsidRDefault="001A62EE" w:rsidP="00240B6B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A62EE" w:rsidRDefault="001A62EE" w:rsidP="00240B6B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70,6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A62EE" w:rsidRDefault="001A62EE" w:rsidP="00240B6B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31,4</w:t>
            </w:r>
          </w:p>
        </w:tc>
        <w:tc>
          <w:tcPr>
            <w:tcW w:w="8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A62EE" w:rsidRDefault="001A62EE" w:rsidP="00240B6B">
            <w:pPr>
              <w:spacing w:after="0" w:line="240" w:lineRule="auto"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85,2</w:t>
            </w:r>
          </w:p>
        </w:tc>
        <w:tc>
          <w:tcPr>
            <w:tcW w:w="9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A62EE" w:rsidRDefault="001A62EE" w:rsidP="00240B6B">
            <w:pPr>
              <w:spacing w:after="0" w:line="240" w:lineRule="auto"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16,7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A62EE" w:rsidRDefault="001A62EE" w:rsidP="00240B6B">
            <w:pPr>
              <w:spacing w:after="0" w:line="240" w:lineRule="auto"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A62EE" w:rsidRDefault="001A62EE" w:rsidP="00240B6B">
            <w:pPr>
              <w:spacing w:after="0" w:line="240" w:lineRule="auto"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69,8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1A62EE" w:rsidRDefault="001A62EE" w:rsidP="00240B6B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80,8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A62EE" w:rsidRDefault="001A62EE" w:rsidP="00240B6B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46,2</w:t>
            </w:r>
          </w:p>
        </w:tc>
        <w:tc>
          <w:tcPr>
            <w:tcW w:w="10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A62EE" w:rsidRDefault="001A62EE" w:rsidP="00240B6B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80,8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A62EE" w:rsidRDefault="001A62EE" w:rsidP="00240B6B">
            <w:pPr>
              <w:spacing w:after="0" w:line="240" w:lineRule="auto"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90,6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A62EE" w:rsidRPr="001A62EE" w:rsidRDefault="001A62EE" w:rsidP="00240B6B">
            <w:pPr>
              <w:spacing w:after="0" w:line="240" w:lineRule="auto"/>
              <w:jc w:val="center"/>
            </w:pPr>
            <w:r w:rsidRPr="001A62EE">
              <w:rPr>
                <w:rFonts w:ascii="Arial Narrow" w:eastAsia="Times New Roman" w:hAnsi="Arial Narrow" w:cs="Arial Narrow"/>
                <w:sz w:val="20"/>
                <w:szCs w:val="20"/>
              </w:rPr>
              <w:t>58,5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A62EE" w:rsidRDefault="001A62EE" w:rsidP="00240B6B">
            <w:pPr>
              <w:spacing w:after="0" w:line="240" w:lineRule="auto"/>
              <w:ind w:left="-81" w:right="-132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  <w:highlight w:val="yellow"/>
              </w:rPr>
              <w:t>84,9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A62EE" w:rsidRPr="001A62EE" w:rsidRDefault="001A62EE" w:rsidP="00240B6B">
            <w:pPr>
              <w:spacing w:after="0" w:line="240" w:lineRule="auto"/>
              <w:ind w:left="-81" w:right="-132"/>
              <w:contextualSpacing/>
              <w:jc w:val="center"/>
            </w:pPr>
            <w:r w:rsidRPr="001A62EE">
              <w:rPr>
                <w:rFonts w:ascii="Arial Narrow" w:hAnsi="Arial Narrow" w:cs="Arial Narrow"/>
                <w:sz w:val="20"/>
                <w:szCs w:val="20"/>
              </w:rPr>
              <w:t>47,2</w:t>
            </w:r>
          </w:p>
        </w:tc>
        <w:tc>
          <w:tcPr>
            <w:tcW w:w="9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A62EE" w:rsidRPr="001A62EE" w:rsidRDefault="001A62EE" w:rsidP="001A62EE">
            <w:pPr>
              <w:spacing w:after="0" w:line="240" w:lineRule="auto"/>
              <w:ind w:left="-81" w:right="-132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  <w:highlight w:val="cyan"/>
              </w:rPr>
            </w:pPr>
            <w:r w:rsidRPr="001A62EE">
              <w:rPr>
                <w:rFonts w:ascii="Arial Narrow" w:hAnsi="Arial Narrow" w:cs="Arial Narrow"/>
                <w:sz w:val="20"/>
                <w:szCs w:val="20"/>
                <w:highlight w:val="cyan"/>
              </w:rPr>
              <w:t>5</w:t>
            </w:r>
          </w:p>
        </w:tc>
      </w:tr>
      <w:tr w:rsidR="001A62EE" w:rsidTr="001A62EE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A62EE" w:rsidRDefault="001A62EE" w:rsidP="00240B6B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A62EE" w:rsidRDefault="001A62EE" w:rsidP="00240B6B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85,7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A62EE" w:rsidRDefault="001A62EE" w:rsidP="00240B6B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42,9</w:t>
            </w:r>
          </w:p>
        </w:tc>
        <w:tc>
          <w:tcPr>
            <w:tcW w:w="8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A62EE" w:rsidRDefault="001A62EE" w:rsidP="00240B6B">
            <w:pPr>
              <w:spacing w:after="0" w:line="240" w:lineRule="auto"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57,1</w:t>
            </w:r>
          </w:p>
        </w:tc>
        <w:tc>
          <w:tcPr>
            <w:tcW w:w="9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A62EE" w:rsidRDefault="001A62EE" w:rsidP="00240B6B">
            <w:pPr>
              <w:spacing w:after="0" w:line="240" w:lineRule="auto"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A62EE" w:rsidRDefault="001A62EE" w:rsidP="00240B6B">
            <w:pPr>
              <w:spacing w:after="0" w:line="240" w:lineRule="auto"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83,3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A62EE" w:rsidRDefault="001A62EE" w:rsidP="00240B6B">
            <w:pPr>
              <w:spacing w:after="0" w:line="240" w:lineRule="auto"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50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1A62EE" w:rsidRDefault="001A62EE" w:rsidP="00240B6B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25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A62EE" w:rsidRDefault="001A62EE" w:rsidP="00240B6B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0</w:t>
            </w:r>
          </w:p>
        </w:tc>
        <w:tc>
          <w:tcPr>
            <w:tcW w:w="10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A62EE" w:rsidRDefault="001A62EE" w:rsidP="00240B6B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57,1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A62EE" w:rsidRDefault="001A62EE" w:rsidP="00240B6B">
            <w:pPr>
              <w:spacing w:after="0" w:line="240" w:lineRule="auto"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57,1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A62EE" w:rsidRPr="001A62EE" w:rsidRDefault="001A62EE" w:rsidP="00240B6B">
            <w:pPr>
              <w:spacing w:after="0" w:line="240" w:lineRule="auto"/>
              <w:jc w:val="center"/>
            </w:pPr>
            <w:r w:rsidRPr="001A62EE">
              <w:rPr>
                <w:rFonts w:ascii="Arial Narrow" w:eastAsia="Times New Roman" w:hAnsi="Arial Narrow" w:cs="Arial Narrow"/>
                <w:sz w:val="20"/>
                <w:szCs w:val="20"/>
              </w:rPr>
              <w:t>14,3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A62EE" w:rsidRDefault="001A62EE" w:rsidP="00240B6B">
            <w:pPr>
              <w:spacing w:after="0" w:line="240" w:lineRule="auto"/>
              <w:ind w:left="-81" w:right="-132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  <w:highlight w:val="yellow"/>
              </w:rPr>
              <w:t>71,4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A62EE" w:rsidRPr="001A62EE" w:rsidRDefault="001A62EE" w:rsidP="00240B6B">
            <w:pPr>
              <w:spacing w:after="0" w:line="240" w:lineRule="auto"/>
              <w:ind w:left="-81" w:right="-132"/>
              <w:contextualSpacing/>
              <w:jc w:val="center"/>
            </w:pPr>
            <w:r w:rsidRPr="001A62EE">
              <w:rPr>
                <w:rFonts w:ascii="Arial Narrow" w:hAnsi="Arial Narrow" w:cs="Arial Narrow"/>
                <w:sz w:val="20"/>
                <w:szCs w:val="20"/>
              </w:rPr>
              <w:t>14,3</w:t>
            </w:r>
          </w:p>
        </w:tc>
        <w:tc>
          <w:tcPr>
            <w:tcW w:w="9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A62EE" w:rsidRPr="001A62EE" w:rsidRDefault="001A62EE" w:rsidP="001A62EE">
            <w:pPr>
              <w:spacing w:after="0" w:line="240" w:lineRule="auto"/>
              <w:ind w:left="-81" w:right="-132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  <w:highlight w:val="cyan"/>
              </w:rPr>
            </w:pPr>
            <w:r w:rsidRPr="001A62EE">
              <w:rPr>
                <w:rFonts w:ascii="Arial Narrow" w:hAnsi="Arial Narrow" w:cs="Arial Narrow"/>
                <w:sz w:val="20"/>
                <w:szCs w:val="20"/>
                <w:highlight w:val="cyan"/>
              </w:rPr>
              <w:t>6</w:t>
            </w:r>
          </w:p>
        </w:tc>
      </w:tr>
      <w:tr w:rsidR="001A62EE" w:rsidTr="001A62EE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A62EE" w:rsidRDefault="001A62EE" w:rsidP="00240B6B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A62EE" w:rsidRDefault="001A62EE" w:rsidP="00240B6B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63,0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A62EE" w:rsidRDefault="001A62EE" w:rsidP="00240B6B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29,6</w:t>
            </w:r>
          </w:p>
        </w:tc>
        <w:tc>
          <w:tcPr>
            <w:tcW w:w="8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A62EE" w:rsidRDefault="001A62EE" w:rsidP="00240B6B">
            <w:pPr>
              <w:spacing w:after="0" w:line="240" w:lineRule="auto"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9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A62EE" w:rsidRDefault="001A62EE" w:rsidP="00240B6B">
            <w:pPr>
              <w:spacing w:after="0" w:line="240" w:lineRule="auto"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A62EE" w:rsidRDefault="001A62EE" w:rsidP="00240B6B">
            <w:pPr>
              <w:spacing w:after="0" w:line="240" w:lineRule="auto"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96,6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A62EE" w:rsidRDefault="001A62EE" w:rsidP="00240B6B">
            <w:pPr>
              <w:spacing w:after="0" w:line="240" w:lineRule="auto"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55,2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1A62EE" w:rsidRDefault="001A62EE" w:rsidP="00240B6B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76,9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A62EE" w:rsidRDefault="001A62EE" w:rsidP="00240B6B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46,2</w:t>
            </w:r>
          </w:p>
        </w:tc>
        <w:tc>
          <w:tcPr>
            <w:tcW w:w="10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A62EE" w:rsidRDefault="001A62EE" w:rsidP="00240B6B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92,6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A62EE" w:rsidRDefault="001A62EE" w:rsidP="00240B6B">
            <w:pPr>
              <w:spacing w:after="0" w:line="240" w:lineRule="auto"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A62EE" w:rsidRPr="001A62EE" w:rsidRDefault="001A62EE" w:rsidP="00240B6B">
            <w:pPr>
              <w:spacing w:after="0" w:line="240" w:lineRule="auto"/>
              <w:jc w:val="center"/>
            </w:pPr>
            <w:r w:rsidRPr="001A62EE">
              <w:rPr>
                <w:rFonts w:ascii="Arial Narrow" w:eastAsia="Times New Roman" w:hAnsi="Arial Narrow" w:cs="Arial Narrow"/>
                <w:sz w:val="20"/>
                <w:szCs w:val="20"/>
              </w:rPr>
              <w:t>77,8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A62EE" w:rsidRDefault="001A62EE" w:rsidP="00240B6B">
            <w:pPr>
              <w:spacing w:after="0" w:line="240" w:lineRule="auto"/>
              <w:ind w:left="-81" w:right="-132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A62EE" w:rsidRPr="001A62EE" w:rsidRDefault="001A62EE" w:rsidP="00240B6B">
            <w:pPr>
              <w:spacing w:after="0" w:line="240" w:lineRule="auto"/>
              <w:ind w:left="-81" w:right="-132"/>
              <w:contextualSpacing/>
              <w:jc w:val="center"/>
            </w:pPr>
            <w:r w:rsidRPr="001A62EE">
              <w:rPr>
                <w:rFonts w:ascii="Arial Narrow" w:hAnsi="Arial Narrow" w:cs="Arial Narrow"/>
                <w:sz w:val="20"/>
                <w:szCs w:val="20"/>
              </w:rPr>
              <w:t>66,7</w:t>
            </w:r>
          </w:p>
        </w:tc>
        <w:tc>
          <w:tcPr>
            <w:tcW w:w="9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A62EE" w:rsidRPr="001A62EE" w:rsidRDefault="001A62EE" w:rsidP="001A62EE">
            <w:pPr>
              <w:spacing w:after="0" w:line="240" w:lineRule="auto"/>
              <w:ind w:left="-81" w:right="-132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1A62EE">
              <w:rPr>
                <w:rFonts w:ascii="Arial Narrow" w:hAnsi="Arial Narrow" w:cs="Arial Narrow"/>
                <w:sz w:val="20"/>
                <w:szCs w:val="20"/>
              </w:rPr>
              <w:t>2</w:t>
            </w:r>
          </w:p>
        </w:tc>
      </w:tr>
      <w:tr w:rsidR="001A62EE" w:rsidTr="001A62EE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A62EE" w:rsidRDefault="001A62EE" w:rsidP="00240B6B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A62EE" w:rsidRDefault="001A62EE" w:rsidP="00240B6B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70,6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A62EE" w:rsidRDefault="001A62EE" w:rsidP="00240B6B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35,3</w:t>
            </w:r>
          </w:p>
        </w:tc>
        <w:tc>
          <w:tcPr>
            <w:tcW w:w="8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A62EE" w:rsidRDefault="001A62EE" w:rsidP="00240B6B">
            <w:pPr>
              <w:spacing w:after="0" w:line="240" w:lineRule="auto"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80</w:t>
            </w:r>
          </w:p>
        </w:tc>
        <w:tc>
          <w:tcPr>
            <w:tcW w:w="9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A62EE" w:rsidRDefault="001A62EE" w:rsidP="00240B6B">
            <w:pPr>
              <w:spacing w:after="0" w:line="240" w:lineRule="auto"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26,7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A62EE" w:rsidRDefault="001A62EE" w:rsidP="00240B6B">
            <w:pPr>
              <w:spacing w:after="0" w:line="240" w:lineRule="auto"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82,4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A62EE" w:rsidRDefault="001A62EE" w:rsidP="00240B6B">
            <w:pPr>
              <w:spacing w:after="0" w:line="240" w:lineRule="auto"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29,4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A62EE" w:rsidRDefault="001A62EE" w:rsidP="00240B6B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88,2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A62EE" w:rsidRDefault="001A62EE" w:rsidP="00240B6B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29,4</w:t>
            </w:r>
          </w:p>
        </w:tc>
        <w:tc>
          <w:tcPr>
            <w:tcW w:w="10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A62EE" w:rsidRDefault="001A62EE" w:rsidP="00240B6B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81,2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A62EE" w:rsidRDefault="001A62EE" w:rsidP="00240B6B">
            <w:pPr>
              <w:spacing w:after="0" w:line="240" w:lineRule="auto"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A62EE" w:rsidRPr="001A62EE" w:rsidRDefault="001A62EE" w:rsidP="00240B6B">
            <w:pPr>
              <w:spacing w:after="0" w:line="240" w:lineRule="auto"/>
              <w:jc w:val="center"/>
            </w:pPr>
            <w:r w:rsidRPr="001A62EE">
              <w:rPr>
                <w:rFonts w:ascii="Arial Narrow" w:eastAsia="Times New Roman" w:hAnsi="Arial Narrow" w:cs="Arial Narrow"/>
                <w:sz w:val="20"/>
                <w:szCs w:val="20"/>
              </w:rPr>
              <w:t>35,3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A62EE" w:rsidRDefault="001A62EE" w:rsidP="00240B6B">
            <w:pPr>
              <w:spacing w:after="0" w:line="240" w:lineRule="auto"/>
              <w:ind w:left="-81" w:right="-132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A62EE" w:rsidRPr="001A62EE" w:rsidRDefault="001A62EE" w:rsidP="00240B6B">
            <w:pPr>
              <w:spacing w:after="0" w:line="240" w:lineRule="auto"/>
              <w:ind w:left="-81" w:right="-132"/>
              <w:contextualSpacing/>
              <w:jc w:val="center"/>
            </w:pPr>
            <w:r w:rsidRPr="001A62EE">
              <w:rPr>
                <w:rFonts w:ascii="Arial Narrow" w:hAnsi="Arial Narrow" w:cs="Arial Narrow"/>
                <w:sz w:val="20"/>
                <w:szCs w:val="20"/>
              </w:rPr>
              <w:t>5,6</w:t>
            </w:r>
          </w:p>
        </w:tc>
        <w:tc>
          <w:tcPr>
            <w:tcW w:w="9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A62EE" w:rsidRPr="001A62EE" w:rsidRDefault="001A62EE" w:rsidP="001A62EE">
            <w:pPr>
              <w:spacing w:after="0" w:line="240" w:lineRule="auto"/>
              <w:ind w:left="-81" w:right="-132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1A62EE">
              <w:rPr>
                <w:rFonts w:ascii="Arial Narrow" w:hAnsi="Arial Narrow" w:cs="Arial Narrow"/>
                <w:sz w:val="20"/>
                <w:szCs w:val="20"/>
              </w:rPr>
              <w:t>4</w:t>
            </w:r>
          </w:p>
        </w:tc>
      </w:tr>
      <w:tr w:rsidR="001A62EE" w:rsidTr="001A62EE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A62EE" w:rsidRDefault="001A62EE" w:rsidP="00240B6B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A62EE" w:rsidRDefault="001A62EE" w:rsidP="00240B6B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60,5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A62EE" w:rsidRDefault="001A62EE" w:rsidP="00240B6B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27,9</w:t>
            </w:r>
          </w:p>
        </w:tc>
        <w:tc>
          <w:tcPr>
            <w:tcW w:w="8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A62EE" w:rsidRDefault="001A62EE" w:rsidP="00240B6B">
            <w:pPr>
              <w:spacing w:after="0" w:line="240" w:lineRule="auto"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68,3</w:t>
            </w:r>
          </w:p>
        </w:tc>
        <w:tc>
          <w:tcPr>
            <w:tcW w:w="9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A62EE" w:rsidRDefault="001A62EE" w:rsidP="00240B6B">
            <w:pPr>
              <w:spacing w:after="0" w:line="240" w:lineRule="auto"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4,9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A62EE" w:rsidRDefault="001A62EE" w:rsidP="00240B6B">
            <w:pPr>
              <w:spacing w:after="0" w:line="240" w:lineRule="auto"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90,7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A62EE" w:rsidRDefault="001A62EE" w:rsidP="00240B6B">
            <w:pPr>
              <w:spacing w:after="0" w:line="240" w:lineRule="auto"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58,1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A62EE" w:rsidRDefault="001A62EE" w:rsidP="00240B6B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86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A62EE" w:rsidRDefault="001A62EE" w:rsidP="00240B6B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34,9</w:t>
            </w:r>
          </w:p>
        </w:tc>
        <w:tc>
          <w:tcPr>
            <w:tcW w:w="10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A62EE" w:rsidRDefault="001A62EE" w:rsidP="00240B6B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65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A62EE" w:rsidRDefault="001A62EE" w:rsidP="00240B6B">
            <w:pPr>
              <w:spacing w:after="0" w:line="240" w:lineRule="auto"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95,3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A62EE" w:rsidRDefault="001A62EE" w:rsidP="00240B6B">
            <w:pPr>
              <w:spacing w:after="0" w:line="240" w:lineRule="auto"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48,8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A62EE" w:rsidRDefault="001A62EE" w:rsidP="00240B6B">
            <w:pPr>
              <w:spacing w:after="0" w:line="240" w:lineRule="auto"/>
              <w:ind w:left="-81" w:right="-132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94,6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A62EE" w:rsidRPr="001A62EE" w:rsidRDefault="001A62EE" w:rsidP="00240B6B">
            <w:pPr>
              <w:spacing w:after="0" w:line="240" w:lineRule="auto"/>
              <w:ind w:left="-81" w:right="-132"/>
              <w:contextualSpacing/>
              <w:jc w:val="center"/>
            </w:pPr>
            <w:r w:rsidRPr="001A62EE">
              <w:rPr>
                <w:rFonts w:ascii="Arial Narrow" w:hAnsi="Arial Narrow" w:cs="Arial Narrow"/>
                <w:sz w:val="20"/>
                <w:szCs w:val="20"/>
              </w:rPr>
              <w:t>40,5</w:t>
            </w:r>
          </w:p>
        </w:tc>
        <w:tc>
          <w:tcPr>
            <w:tcW w:w="9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A62EE" w:rsidRPr="001A62EE" w:rsidRDefault="001A62EE" w:rsidP="001A62EE">
            <w:pPr>
              <w:spacing w:after="0" w:line="240" w:lineRule="auto"/>
              <w:ind w:left="-81" w:right="-132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1A62EE">
              <w:rPr>
                <w:rFonts w:ascii="Arial Narrow" w:hAnsi="Arial Narrow" w:cs="Arial Narrow"/>
                <w:sz w:val="20"/>
                <w:szCs w:val="20"/>
              </w:rPr>
              <w:t>4</w:t>
            </w:r>
          </w:p>
        </w:tc>
      </w:tr>
      <w:tr w:rsidR="001A62EE" w:rsidTr="001A62EE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A62EE" w:rsidRDefault="001A62EE" w:rsidP="00240B6B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A62EE" w:rsidRDefault="001A62EE" w:rsidP="00240B6B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66,7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A62EE" w:rsidRDefault="001A62EE" w:rsidP="00240B6B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47,6</w:t>
            </w:r>
          </w:p>
        </w:tc>
        <w:tc>
          <w:tcPr>
            <w:tcW w:w="8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A62EE" w:rsidRDefault="001A62EE" w:rsidP="00240B6B">
            <w:pPr>
              <w:spacing w:after="0" w:line="240" w:lineRule="auto"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83,7</w:t>
            </w:r>
          </w:p>
        </w:tc>
        <w:tc>
          <w:tcPr>
            <w:tcW w:w="9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A62EE" w:rsidRDefault="001A62EE" w:rsidP="00240B6B">
            <w:pPr>
              <w:spacing w:after="0" w:line="240" w:lineRule="auto"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32,6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A62EE" w:rsidRDefault="001A62EE" w:rsidP="00240B6B">
            <w:pPr>
              <w:spacing w:after="0" w:line="240" w:lineRule="auto"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A62EE" w:rsidRDefault="001A62EE" w:rsidP="00240B6B">
            <w:pPr>
              <w:spacing w:after="0" w:line="240" w:lineRule="auto"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62,5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1A62EE" w:rsidRDefault="001A62EE" w:rsidP="00240B6B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81,4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A62EE" w:rsidRDefault="001A62EE" w:rsidP="00240B6B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51,2</w:t>
            </w:r>
          </w:p>
        </w:tc>
        <w:tc>
          <w:tcPr>
            <w:tcW w:w="10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A62EE" w:rsidRDefault="001A62EE" w:rsidP="00240B6B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67,4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A62EE" w:rsidRDefault="001A62EE" w:rsidP="00240B6B">
            <w:pPr>
              <w:spacing w:after="0" w:line="240" w:lineRule="auto"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91,3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A62EE" w:rsidRDefault="001A62EE" w:rsidP="00240B6B">
            <w:pPr>
              <w:spacing w:after="0" w:line="240" w:lineRule="auto"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52,2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A62EE" w:rsidRDefault="001A62EE" w:rsidP="00240B6B">
            <w:pPr>
              <w:spacing w:after="0" w:line="240" w:lineRule="auto"/>
              <w:ind w:left="-81" w:right="-132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97,4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A62EE" w:rsidRPr="001A62EE" w:rsidRDefault="001A62EE" w:rsidP="00240B6B">
            <w:pPr>
              <w:spacing w:after="0" w:line="240" w:lineRule="auto"/>
              <w:ind w:left="-81" w:right="-132"/>
              <w:contextualSpacing/>
              <w:jc w:val="center"/>
            </w:pPr>
            <w:r w:rsidRPr="001A62EE">
              <w:rPr>
                <w:rFonts w:ascii="Arial Narrow" w:hAnsi="Arial Narrow" w:cs="Arial Narrow"/>
                <w:sz w:val="20"/>
                <w:szCs w:val="20"/>
              </w:rPr>
              <w:t>34,2</w:t>
            </w:r>
          </w:p>
        </w:tc>
        <w:tc>
          <w:tcPr>
            <w:tcW w:w="9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A62EE" w:rsidRPr="001A62EE" w:rsidRDefault="001A62EE" w:rsidP="001A62EE">
            <w:pPr>
              <w:spacing w:after="0" w:line="240" w:lineRule="auto"/>
              <w:ind w:left="-81" w:right="-132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1A62EE">
              <w:rPr>
                <w:rFonts w:ascii="Arial Narrow" w:hAnsi="Arial Narrow" w:cs="Arial Narrow"/>
                <w:sz w:val="20"/>
                <w:szCs w:val="20"/>
              </w:rPr>
              <w:t>3</w:t>
            </w:r>
          </w:p>
        </w:tc>
      </w:tr>
      <w:tr w:rsidR="001A62EE" w:rsidTr="001A62EE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A62EE" w:rsidRDefault="001A62EE" w:rsidP="00240B6B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A62EE" w:rsidRDefault="001A62EE" w:rsidP="00240B6B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81,5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A62EE" w:rsidRDefault="001A62EE" w:rsidP="00240B6B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48,1</w:t>
            </w:r>
          </w:p>
        </w:tc>
        <w:tc>
          <w:tcPr>
            <w:tcW w:w="8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A62EE" w:rsidRDefault="001A62EE" w:rsidP="00240B6B">
            <w:pPr>
              <w:spacing w:after="0" w:line="240" w:lineRule="auto"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73,9</w:t>
            </w:r>
          </w:p>
        </w:tc>
        <w:tc>
          <w:tcPr>
            <w:tcW w:w="9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A62EE" w:rsidRDefault="001A62EE" w:rsidP="00240B6B">
            <w:pPr>
              <w:spacing w:after="0" w:line="240" w:lineRule="auto"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39,1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A62EE" w:rsidRDefault="001A62EE" w:rsidP="00240B6B">
            <w:pPr>
              <w:spacing w:after="0" w:line="240" w:lineRule="auto"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96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A62EE" w:rsidRDefault="001A62EE" w:rsidP="00240B6B">
            <w:pPr>
              <w:spacing w:after="0" w:line="240" w:lineRule="auto"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77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1A62EE" w:rsidRDefault="001A62EE" w:rsidP="00240B6B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73,1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A62EE" w:rsidRDefault="001A62EE" w:rsidP="00240B6B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42,3</w:t>
            </w:r>
          </w:p>
        </w:tc>
        <w:tc>
          <w:tcPr>
            <w:tcW w:w="10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A62EE" w:rsidRDefault="001A62EE" w:rsidP="00240B6B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84,6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A62EE" w:rsidRDefault="001A62EE" w:rsidP="00240B6B">
            <w:pPr>
              <w:spacing w:after="0" w:line="240" w:lineRule="auto"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40,7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A62EE" w:rsidRDefault="001A62EE" w:rsidP="00240B6B">
            <w:pPr>
              <w:spacing w:after="0" w:line="240" w:lineRule="auto"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11,1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A62EE" w:rsidRDefault="001A62EE" w:rsidP="00240B6B">
            <w:pPr>
              <w:spacing w:after="0" w:line="240" w:lineRule="auto"/>
              <w:ind w:left="-81" w:right="-132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  <w:highlight w:val="yellow"/>
              </w:rPr>
              <w:t>73,9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A62EE" w:rsidRPr="001A62EE" w:rsidRDefault="001A62EE" w:rsidP="00240B6B">
            <w:pPr>
              <w:spacing w:after="0" w:line="240" w:lineRule="auto"/>
              <w:ind w:left="-81" w:right="-132"/>
              <w:contextualSpacing/>
              <w:jc w:val="center"/>
            </w:pPr>
            <w:r w:rsidRPr="001A62EE">
              <w:rPr>
                <w:rFonts w:ascii="Arial Narrow" w:hAnsi="Arial Narrow" w:cs="Arial Narrow"/>
                <w:sz w:val="20"/>
                <w:szCs w:val="20"/>
              </w:rPr>
              <w:t>8,7</w:t>
            </w:r>
          </w:p>
        </w:tc>
        <w:tc>
          <w:tcPr>
            <w:tcW w:w="9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A62EE" w:rsidRPr="001A62EE" w:rsidRDefault="001A62EE" w:rsidP="001A62EE">
            <w:pPr>
              <w:spacing w:after="0" w:line="240" w:lineRule="auto"/>
              <w:ind w:left="-81" w:right="-132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  <w:highlight w:val="cyan"/>
              </w:rPr>
            </w:pPr>
            <w:r w:rsidRPr="001A62EE">
              <w:rPr>
                <w:rFonts w:ascii="Arial Narrow" w:hAnsi="Arial Narrow" w:cs="Arial Narrow"/>
                <w:sz w:val="20"/>
                <w:szCs w:val="20"/>
                <w:highlight w:val="cyan"/>
              </w:rPr>
              <w:t>5</w:t>
            </w:r>
          </w:p>
        </w:tc>
      </w:tr>
      <w:tr w:rsidR="001A62EE" w:rsidTr="001A62EE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A62EE" w:rsidRDefault="001A62EE" w:rsidP="00240B6B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A62EE" w:rsidRDefault="001A62EE" w:rsidP="00240B6B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58,3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A62EE" w:rsidRDefault="001A62EE" w:rsidP="00240B6B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33,3</w:t>
            </w:r>
          </w:p>
        </w:tc>
        <w:tc>
          <w:tcPr>
            <w:tcW w:w="8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A62EE" w:rsidRDefault="001A62EE" w:rsidP="00240B6B">
            <w:pPr>
              <w:spacing w:after="0" w:line="240" w:lineRule="auto"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81,8</w:t>
            </w:r>
          </w:p>
        </w:tc>
        <w:tc>
          <w:tcPr>
            <w:tcW w:w="9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A62EE" w:rsidRDefault="001A62EE" w:rsidP="00240B6B">
            <w:pPr>
              <w:spacing w:after="0" w:line="240" w:lineRule="auto"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18,2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A62EE" w:rsidRDefault="001A62EE" w:rsidP="00240B6B">
            <w:pPr>
              <w:spacing w:after="0" w:line="240" w:lineRule="auto"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91,7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A62EE" w:rsidRDefault="001A62EE" w:rsidP="00240B6B">
            <w:pPr>
              <w:spacing w:after="0" w:line="240" w:lineRule="auto"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41,7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1A62EE" w:rsidRDefault="001A62EE" w:rsidP="00240B6B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71,4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A62EE" w:rsidRDefault="001A62EE" w:rsidP="00240B6B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42,9</w:t>
            </w:r>
          </w:p>
        </w:tc>
        <w:tc>
          <w:tcPr>
            <w:tcW w:w="10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A62EE" w:rsidRDefault="001A62EE" w:rsidP="00240B6B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A62EE" w:rsidRDefault="001A62EE" w:rsidP="00240B6B">
            <w:pPr>
              <w:spacing w:after="0" w:line="240" w:lineRule="auto"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77,8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A62EE" w:rsidRDefault="001A62EE" w:rsidP="00240B6B">
            <w:pPr>
              <w:spacing w:after="0" w:line="240" w:lineRule="auto"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22,2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A62EE" w:rsidRDefault="001A62EE" w:rsidP="00240B6B">
            <w:pPr>
              <w:spacing w:after="0" w:line="240" w:lineRule="auto"/>
              <w:ind w:left="-81" w:right="-132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  <w:highlight w:val="yellow"/>
              </w:rPr>
              <w:t>87,5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A62EE" w:rsidRPr="001A62EE" w:rsidRDefault="001A62EE" w:rsidP="00240B6B">
            <w:pPr>
              <w:spacing w:after="0" w:line="240" w:lineRule="auto"/>
              <w:ind w:left="-81" w:right="-132"/>
              <w:contextualSpacing/>
              <w:jc w:val="center"/>
            </w:pPr>
            <w:r w:rsidRPr="001A62EE">
              <w:rPr>
                <w:rFonts w:ascii="Arial Narrow" w:hAnsi="Arial Narrow" w:cs="Arial Narrow"/>
                <w:sz w:val="20"/>
                <w:szCs w:val="20"/>
              </w:rPr>
              <w:t>25,0</w:t>
            </w:r>
          </w:p>
        </w:tc>
        <w:tc>
          <w:tcPr>
            <w:tcW w:w="9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A62EE" w:rsidRPr="001A62EE" w:rsidRDefault="001A62EE" w:rsidP="001A62EE">
            <w:pPr>
              <w:spacing w:after="0" w:line="240" w:lineRule="auto"/>
              <w:ind w:left="-81" w:right="-132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  <w:highlight w:val="cyan"/>
              </w:rPr>
            </w:pPr>
            <w:r w:rsidRPr="001A62EE">
              <w:rPr>
                <w:rFonts w:ascii="Arial Narrow" w:hAnsi="Arial Narrow" w:cs="Arial Narrow"/>
                <w:sz w:val="20"/>
                <w:szCs w:val="20"/>
                <w:highlight w:val="cyan"/>
              </w:rPr>
              <w:t>6</w:t>
            </w:r>
          </w:p>
        </w:tc>
      </w:tr>
      <w:tr w:rsidR="001A62EE" w:rsidTr="001A62EE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A62EE" w:rsidRDefault="001A62EE" w:rsidP="00240B6B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A62EE" w:rsidRDefault="001A62EE" w:rsidP="00240B6B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78,9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A62EE" w:rsidRDefault="001A62EE" w:rsidP="00240B6B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21,1</w:t>
            </w:r>
          </w:p>
        </w:tc>
        <w:tc>
          <w:tcPr>
            <w:tcW w:w="8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A62EE" w:rsidRDefault="001A62EE" w:rsidP="00240B6B">
            <w:pPr>
              <w:spacing w:after="0" w:line="240" w:lineRule="auto"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15</w:t>
            </w:r>
          </w:p>
        </w:tc>
        <w:tc>
          <w:tcPr>
            <w:tcW w:w="9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A62EE" w:rsidRDefault="001A62EE" w:rsidP="00240B6B">
            <w:pPr>
              <w:spacing w:after="0" w:line="240" w:lineRule="auto"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A62EE" w:rsidRDefault="001A62EE" w:rsidP="00240B6B">
            <w:pPr>
              <w:spacing w:after="0" w:line="240" w:lineRule="auto"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88,9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A62EE" w:rsidRDefault="001A62EE" w:rsidP="00240B6B">
            <w:pPr>
              <w:spacing w:after="0" w:line="240" w:lineRule="auto"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67,8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1A62EE" w:rsidRDefault="001A62EE" w:rsidP="00240B6B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80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A62EE" w:rsidRDefault="001A62EE" w:rsidP="00240B6B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60</w:t>
            </w:r>
          </w:p>
        </w:tc>
        <w:tc>
          <w:tcPr>
            <w:tcW w:w="10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A62EE" w:rsidRDefault="001A62EE" w:rsidP="00240B6B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84,2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A62EE" w:rsidRDefault="001A62EE" w:rsidP="00240B6B">
            <w:pPr>
              <w:spacing w:after="0" w:line="240" w:lineRule="auto"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94,7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A62EE" w:rsidRDefault="001A62EE" w:rsidP="00240B6B">
            <w:pPr>
              <w:spacing w:after="0" w:line="240" w:lineRule="auto"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47,4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A62EE" w:rsidRDefault="001A62EE" w:rsidP="00240B6B">
            <w:pPr>
              <w:spacing w:after="0" w:line="240" w:lineRule="auto"/>
              <w:ind w:left="-81" w:right="-132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  <w:highlight w:val="yellow"/>
              </w:rPr>
              <w:t>66,7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A62EE" w:rsidRPr="001A62EE" w:rsidRDefault="001A62EE" w:rsidP="00240B6B">
            <w:pPr>
              <w:spacing w:after="0" w:line="240" w:lineRule="auto"/>
              <w:ind w:left="-81" w:right="-132"/>
              <w:contextualSpacing/>
              <w:jc w:val="center"/>
            </w:pPr>
            <w:r w:rsidRPr="001A62EE">
              <w:rPr>
                <w:rFonts w:ascii="Arial Narrow" w:hAnsi="Arial Narrow" w:cs="Arial Narrow"/>
                <w:sz w:val="20"/>
                <w:szCs w:val="20"/>
              </w:rPr>
              <w:t>5,6</w:t>
            </w:r>
          </w:p>
        </w:tc>
        <w:tc>
          <w:tcPr>
            <w:tcW w:w="9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A62EE" w:rsidRPr="001A62EE" w:rsidRDefault="001A62EE" w:rsidP="001A62EE">
            <w:pPr>
              <w:spacing w:after="0" w:line="240" w:lineRule="auto"/>
              <w:ind w:left="-81" w:right="-132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  <w:highlight w:val="cyan"/>
              </w:rPr>
            </w:pPr>
            <w:r w:rsidRPr="001A62EE">
              <w:rPr>
                <w:rFonts w:ascii="Arial Narrow" w:hAnsi="Arial Narrow" w:cs="Arial Narrow"/>
                <w:sz w:val="20"/>
                <w:szCs w:val="20"/>
                <w:highlight w:val="cyan"/>
              </w:rPr>
              <w:t>5</w:t>
            </w:r>
          </w:p>
        </w:tc>
      </w:tr>
      <w:tr w:rsidR="001A62EE" w:rsidTr="001A62EE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A62EE" w:rsidRDefault="001A62EE" w:rsidP="00240B6B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A62EE" w:rsidRDefault="001A62EE" w:rsidP="00240B6B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57,1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A62EE" w:rsidRDefault="001A62EE" w:rsidP="00240B6B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A62EE" w:rsidRDefault="001A62EE" w:rsidP="00240B6B">
            <w:pPr>
              <w:spacing w:after="0" w:line="240" w:lineRule="auto"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75</w:t>
            </w:r>
          </w:p>
        </w:tc>
        <w:tc>
          <w:tcPr>
            <w:tcW w:w="9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A62EE" w:rsidRDefault="001A62EE" w:rsidP="00240B6B">
            <w:pPr>
              <w:spacing w:after="0" w:line="240" w:lineRule="auto"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A62EE" w:rsidRDefault="001A62EE" w:rsidP="00240B6B">
            <w:pPr>
              <w:spacing w:after="0" w:line="240" w:lineRule="auto"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A62EE" w:rsidRDefault="001A62EE" w:rsidP="00240B6B">
            <w:pPr>
              <w:spacing w:after="0" w:line="240" w:lineRule="auto"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57,2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A62EE" w:rsidRDefault="001A62EE" w:rsidP="00240B6B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85,7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A62EE" w:rsidRDefault="001A62EE" w:rsidP="00240B6B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42,9</w:t>
            </w:r>
          </w:p>
        </w:tc>
        <w:tc>
          <w:tcPr>
            <w:tcW w:w="10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A62EE" w:rsidRDefault="001A62EE" w:rsidP="00240B6B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A62EE" w:rsidRDefault="001A62EE" w:rsidP="00240B6B">
            <w:pPr>
              <w:spacing w:after="0" w:line="240" w:lineRule="auto"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85,</w:t>
            </w:r>
            <w:r>
              <w:rPr>
                <w:rFonts w:ascii="Arial Narrow" w:eastAsia="Times New Roman" w:hAnsi="Arial Narrow" w:cs="Arial Narrow"/>
                <w:sz w:val="20"/>
                <w:szCs w:val="20"/>
                <w:shd w:val="clear" w:color="auto" w:fill="FFFF00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A62EE" w:rsidRDefault="001A62EE" w:rsidP="00240B6B">
            <w:pPr>
              <w:spacing w:after="0" w:line="240" w:lineRule="auto"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14,3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A62EE" w:rsidRDefault="001A62EE" w:rsidP="00240B6B">
            <w:pPr>
              <w:spacing w:after="0" w:line="240" w:lineRule="auto"/>
              <w:ind w:left="-81" w:right="-132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A62EE" w:rsidRPr="001A62EE" w:rsidRDefault="001A62EE" w:rsidP="00240B6B">
            <w:pPr>
              <w:spacing w:after="0" w:line="240" w:lineRule="auto"/>
              <w:ind w:left="-81" w:right="-132"/>
              <w:contextualSpacing/>
              <w:jc w:val="center"/>
            </w:pPr>
            <w:r w:rsidRPr="001A62EE">
              <w:rPr>
                <w:rFonts w:ascii="Arial Narrow" w:hAnsi="Arial Narrow" w:cs="Arial Narrow"/>
                <w:sz w:val="20"/>
                <w:szCs w:val="20"/>
              </w:rPr>
              <w:t>14,3</w:t>
            </w:r>
          </w:p>
        </w:tc>
        <w:tc>
          <w:tcPr>
            <w:tcW w:w="9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A62EE" w:rsidRPr="001A62EE" w:rsidRDefault="001A62EE" w:rsidP="001A62EE">
            <w:pPr>
              <w:spacing w:after="0" w:line="240" w:lineRule="auto"/>
              <w:ind w:left="-81" w:right="-132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1A62EE">
              <w:rPr>
                <w:rFonts w:ascii="Arial Narrow" w:hAnsi="Arial Narrow" w:cs="Arial Narrow"/>
                <w:sz w:val="20"/>
                <w:szCs w:val="20"/>
              </w:rPr>
              <w:t>3</w:t>
            </w:r>
          </w:p>
        </w:tc>
      </w:tr>
      <w:tr w:rsidR="001A62EE" w:rsidTr="001A62EE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A62EE" w:rsidRDefault="001A62EE" w:rsidP="00240B6B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16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A62EE" w:rsidRDefault="001A62EE" w:rsidP="00240B6B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A62EE" w:rsidRDefault="001A62EE" w:rsidP="00240B6B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-</w:t>
            </w:r>
          </w:p>
        </w:tc>
        <w:tc>
          <w:tcPr>
            <w:tcW w:w="8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A62EE" w:rsidRDefault="001A62EE" w:rsidP="00240B6B">
            <w:pPr>
              <w:spacing w:after="0" w:line="240" w:lineRule="auto"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-</w:t>
            </w:r>
          </w:p>
        </w:tc>
        <w:tc>
          <w:tcPr>
            <w:tcW w:w="9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A62EE" w:rsidRDefault="001A62EE" w:rsidP="00240B6B">
            <w:pPr>
              <w:spacing w:after="0" w:line="240" w:lineRule="auto"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A62EE" w:rsidRDefault="001A62EE" w:rsidP="00240B6B">
            <w:pPr>
              <w:spacing w:after="0" w:line="240" w:lineRule="auto"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A62EE" w:rsidRDefault="001A62EE" w:rsidP="00240B6B">
            <w:pPr>
              <w:spacing w:after="0" w:line="240" w:lineRule="auto"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A62EE" w:rsidRDefault="001A62EE" w:rsidP="00240B6B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A62EE" w:rsidRDefault="001A62EE" w:rsidP="00240B6B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-</w:t>
            </w:r>
          </w:p>
        </w:tc>
        <w:tc>
          <w:tcPr>
            <w:tcW w:w="10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A62EE" w:rsidRDefault="001A62EE" w:rsidP="00240B6B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A62EE" w:rsidRDefault="001A62EE" w:rsidP="00240B6B">
            <w:pPr>
              <w:spacing w:after="0" w:line="240" w:lineRule="auto"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A62EE" w:rsidRDefault="001A62EE" w:rsidP="00240B6B">
            <w:pPr>
              <w:spacing w:after="0" w:line="240" w:lineRule="auto"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A62EE" w:rsidRDefault="001A62EE" w:rsidP="00240B6B">
            <w:pPr>
              <w:spacing w:after="0" w:line="240" w:lineRule="auto"/>
              <w:ind w:left="-81" w:right="-132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A62EE" w:rsidRPr="001A62EE" w:rsidRDefault="001A62EE" w:rsidP="00240B6B">
            <w:pPr>
              <w:spacing w:after="0" w:line="240" w:lineRule="auto"/>
              <w:ind w:left="-81" w:right="-132"/>
              <w:contextualSpacing/>
              <w:jc w:val="center"/>
            </w:pPr>
            <w:r w:rsidRPr="001A62EE">
              <w:rPr>
                <w:rFonts w:ascii="Arial Narrow" w:hAnsi="Arial Narrow" w:cs="Arial Narrow"/>
                <w:sz w:val="20"/>
                <w:szCs w:val="20"/>
              </w:rPr>
              <w:t>-</w:t>
            </w:r>
          </w:p>
        </w:tc>
        <w:tc>
          <w:tcPr>
            <w:tcW w:w="9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A62EE" w:rsidRDefault="001A62EE" w:rsidP="001A62EE">
            <w:pPr>
              <w:spacing w:after="0" w:line="240" w:lineRule="auto"/>
              <w:ind w:left="-81" w:right="-132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1A62EE" w:rsidTr="001A62EE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A62EE" w:rsidRDefault="001A62EE" w:rsidP="00240B6B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A62EE" w:rsidRDefault="001A62EE" w:rsidP="00240B6B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66,7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A62EE" w:rsidRDefault="001A62EE" w:rsidP="00240B6B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33,3</w:t>
            </w:r>
          </w:p>
        </w:tc>
        <w:tc>
          <w:tcPr>
            <w:tcW w:w="8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A62EE" w:rsidRDefault="001A62EE" w:rsidP="00240B6B">
            <w:pPr>
              <w:spacing w:after="0" w:line="240" w:lineRule="auto"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40</w:t>
            </w:r>
          </w:p>
        </w:tc>
        <w:tc>
          <w:tcPr>
            <w:tcW w:w="9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A62EE" w:rsidRDefault="001A62EE" w:rsidP="00240B6B">
            <w:pPr>
              <w:spacing w:after="0" w:line="240" w:lineRule="auto"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A62EE" w:rsidRDefault="001A62EE" w:rsidP="00240B6B">
            <w:pPr>
              <w:spacing w:after="0" w:line="240" w:lineRule="auto"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84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A62EE" w:rsidRDefault="001A62EE" w:rsidP="00240B6B">
            <w:pPr>
              <w:spacing w:after="0" w:line="240" w:lineRule="auto"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50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1A62EE" w:rsidRDefault="001A62EE" w:rsidP="00240B6B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80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A62EE" w:rsidRDefault="001A62EE" w:rsidP="00240B6B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60</w:t>
            </w:r>
          </w:p>
        </w:tc>
        <w:tc>
          <w:tcPr>
            <w:tcW w:w="10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A62EE" w:rsidRDefault="001A62EE" w:rsidP="00240B6B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80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A62EE" w:rsidRDefault="001A62EE" w:rsidP="00240B6B">
            <w:pPr>
              <w:spacing w:after="0" w:line="240" w:lineRule="auto"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A62EE" w:rsidRDefault="001A62EE" w:rsidP="00240B6B">
            <w:pPr>
              <w:spacing w:after="0" w:line="240" w:lineRule="auto"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80,0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A62EE" w:rsidRDefault="001A62EE" w:rsidP="00240B6B">
            <w:pPr>
              <w:spacing w:after="0" w:line="240" w:lineRule="auto"/>
              <w:ind w:left="-81" w:right="-132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A62EE" w:rsidRPr="001A62EE" w:rsidRDefault="001A62EE" w:rsidP="00240B6B">
            <w:pPr>
              <w:spacing w:after="0" w:line="240" w:lineRule="auto"/>
              <w:ind w:left="-81" w:right="-132"/>
              <w:contextualSpacing/>
              <w:jc w:val="center"/>
            </w:pPr>
            <w:r w:rsidRPr="001A62EE">
              <w:rPr>
                <w:rFonts w:ascii="Arial Narrow" w:hAnsi="Arial Narrow" w:cs="Arial Narrow"/>
                <w:sz w:val="20"/>
                <w:szCs w:val="20"/>
              </w:rPr>
              <w:t>33,3</w:t>
            </w:r>
          </w:p>
        </w:tc>
        <w:tc>
          <w:tcPr>
            <w:tcW w:w="9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A62EE" w:rsidRPr="001A62EE" w:rsidRDefault="001A62EE" w:rsidP="001A62EE">
            <w:pPr>
              <w:spacing w:after="0" w:line="240" w:lineRule="auto"/>
              <w:ind w:left="-81" w:right="-132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1A62EE">
              <w:rPr>
                <w:rFonts w:ascii="Arial Narrow" w:hAnsi="Arial Narrow" w:cs="Arial Narrow"/>
                <w:sz w:val="20"/>
                <w:szCs w:val="20"/>
                <w:highlight w:val="cyan"/>
              </w:rPr>
              <w:t>5</w:t>
            </w:r>
          </w:p>
        </w:tc>
      </w:tr>
      <w:tr w:rsidR="001A62EE" w:rsidTr="001A62EE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A62EE" w:rsidRDefault="001A62EE" w:rsidP="00240B6B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18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A62EE" w:rsidRDefault="001A62EE" w:rsidP="00240B6B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50,0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A62EE" w:rsidRDefault="001A62EE" w:rsidP="00240B6B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30,0</w:t>
            </w:r>
          </w:p>
        </w:tc>
        <w:tc>
          <w:tcPr>
            <w:tcW w:w="8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A62EE" w:rsidRDefault="001A62EE" w:rsidP="00240B6B">
            <w:pPr>
              <w:spacing w:after="0" w:line="240" w:lineRule="auto"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90,9</w:t>
            </w:r>
          </w:p>
        </w:tc>
        <w:tc>
          <w:tcPr>
            <w:tcW w:w="9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A62EE" w:rsidRDefault="001A62EE" w:rsidP="00240B6B">
            <w:pPr>
              <w:spacing w:after="0" w:line="240" w:lineRule="auto"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18,2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A62EE" w:rsidRDefault="001A62EE" w:rsidP="00240B6B">
            <w:pPr>
              <w:spacing w:after="0" w:line="240" w:lineRule="auto"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91,7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A62EE" w:rsidRDefault="001A62EE" w:rsidP="00240B6B">
            <w:pPr>
              <w:spacing w:after="0" w:line="240" w:lineRule="auto"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41,7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A62EE" w:rsidRDefault="001A62EE" w:rsidP="00240B6B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90,9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A62EE" w:rsidRDefault="001A62EE" w:rsidP="00240B6B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27,3</w:t>
            </w:r>
          </w:p>
        </w:tc>
        <w:tc>
          <w:tcPr>
            <w:tcW w:w="10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A62EE" w:rsidRDefault="001A62EE" w:rsidP="00240B6B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A62EE" w:rsidRDefault="001A62EE" w:rsidP="00240B6B">
            <w:pPr>
              <w:spacing w:after="0" w:line="240" w:lineRule="auto"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76,9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A62EE" w:rsidRDefault="001A62EE" w:rsidP="00240B6B">
            <w:pPr>
              <w:spacing w:after="0" w:line="240" w:lineRule="auto"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15,4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A62EE" w:rsidRDefault="001A62EE" w:rsidP="00240B6B">
            <w:pPr>
              <w:spacing w:after="0" w:line="240" w:lineRule="auto"/>
              <w:ind w:left="-81" w:right="-132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  <w:highlight w:val="yellow"/>
              </w:rPr>
              <w:t>90,9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A62EE" w:rsidRPr="001A62EE" w:rsidRDefault="001A62EE" w:rsidP="00240B6B">
            <w:pPr>
              <w:spacing w:after="0" w:line="240" w:lineRule="auto"/>
              <w:ind w:left="-81" w:right="-132"/>
              <w:contextualSpacing/>
              <w:jc w:val="center"/>
            </w:pPr>
            <w:r w:rsidRPr="001A62EE">
              <w:rPr>
                <w:rFonts w:ascii="Arial Narrow" w:hAnsi="Arial Narrow" w:cs="Arial Narrow"/>
                <w:sz w:val="20"/>
                <w:szCs w:val="20"/>
              </w:rPr>
              <w:t>18,2</w:t>
            </w:r>
          </w:p>
        </w:tc>
        <w:tc>
          <w:tcPr>
            <w:tcW w:w="9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A62EE" w:rsidRPr="001A62EE" w:rsidRDefault="001A62EE" w:rsidP="001A62EE">
            <w:pPr>
              <w:spacing w:after="0" w:line="240" w:lineRule="auto"/>
              <w:ind w:left="-81" w:right="-132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1A62EE">
              <w:rPr>
                <w:rFonts w:ascii="Arial Narrow" w:hAnsi="Arial Narrow" w:cs="Arial Narrow"/>
                <w:sz w:val="20"/>
                <w:szCs w:val="20"/>
              </w:rPr>
              <w:t>4</w:t>
            </w:r>
          </w:p>
        </w:tc>
      </w:tr>
      <w:tr w:rsidR="001A62EE" w:rsidTr="001A62EE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A62EE" w:rsidRDefault="001A62EE" w:rsidP="00240B6B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19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A62EE" w:rsidRDefault="001A62EE" w:rsidP="00240B6B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75,0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A62EE" w:rsidRDefault="001A62EE" w:rsidP="00240B6B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25,0</w:t>
            </w:r>
          </w:p>
        </w:tc>
        <w:tc>
          <w:tcPr>
            <w:tcW w:w="8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A62EE" w:rsidRDefault="001A62EE" w:rsidP="00240B6B">
            <w:pPr>
              <w:spacing w:after="0" w:line="240" w:lineRule="auto"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71,4</w:t>
            </w:r>
          </w:p>
        </w:tc>
        <w:tc>
          <w:tcPr>
            <w:tcW w:w="9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A62EE" w:rsidRDefault="001A62EE" w:rsidP="00240B6B">
            <w:pPr>
              <w:spacing w:after="0" w:line="240" w:lineRule="auto"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28,6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A62EE" w:rsidRDefault="001A62EE" w:rsidP="00240B6B">
            <w:pPr>
              <w:spacing w:after="0" w:line="240" w:lineRule="auto"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77,8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A62EE" w:rsidRDefault="001A62EE" w:rsidP="00240B6B">
            <w:pPr>
              <w:spacing w:after="0" w:line="240" w:lineRule="auto"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11,1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1A62EE" w:rsidRDefault="001A62EE" w:rsidP="00240B6B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75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A62EE" w:rsidRDefault="001A62EE" w:rsidP="00240B6B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25</w:t>
            </w:r>
          </w:p>
        </w:tc>
        <w:tc>
          <w:tcPr>
            <w:tcW w:w="10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A62EE" w:rsidRDefault="001A62EE" w:rsidP="00240B6B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85,7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A62EE" w:rsidRDefault="001A62EE" w:rsidP="00240B6B">
            <w:pPr>
              <w:spacing w:after="0" w:line="240" w:lineRule="auto"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70,0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A62EE" w:rsidRDefault="001A62EE" w:rsidP="00240B6B">
            <w:pPr>
              <w:spacing w:after="0" w:line="240" w:lineRule="auto"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30,0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A62EE" w:rsidRDefault="001A62EE" w:rsidP="00240B6B">
            <w:pPr>
              <w:spacing w:after="0" w:line="240" w:lineRule="auto"/>
              <w:ind w:left="-81" w:right="-132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  <w:highlight w:val="yellow"/>
              </w:rPr>
              <w:t>75,0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A62EE" w:rsidRPr="001A62EE" w:rsidRDefault="001A62EE" w:rsidP="00240B6B">
            <w:pPr>
              <w:spacing w:after="0" w:line="240" w:lineRule="auto"/>
              <w:ind w:left="-81" w:right="-132"/>
              <w:contextualSpacing/>
              <w:jc w:val="center"/>
            </w:pPr>
            <w:r w:rsidRPr="001A62EE">
              <w:rPr>
                <w:rFonts w:ascii="Arial Narrow" w:hAnsi="Arial Narrow" w:cs="Arial Narrow"/>
                <w:sz w:val="20"/>
                <w:szCs w:val="20"/>
              </w:rPr>
              <w:t>25,0</w:t>
            </w:r>
          </w:p>
        </w:tc>
        <w:tc>
          <w:tcPr>
            <w:tcW w:w="9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A62EE" w:rsidRPr="001A62EE" w:rsidRDefault="001A62EE" w:rsidP="001A62EE">
            <w:pPr>
              <w:spacing w:after="0" w:line="240" w:lineRule="auto"/>
              <w:ind w:left="-81" w:right="-132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1A62EE">
              <w:rPr>
                <w:rFonts w:ascii="Arial Narrow" w:hAnsi="Arial Narrow" w:cs="Arial Narrow"/>
                <w:sz w:val="20"/>
                <w:szCs w:val="20"/>
                <w:highlight w:val="cyan"/>
              </w:rPr>
              <w:t>7</w:t>
            </w:r>
          </w:p>
        </w:tc>
      </w:tr>
      <w:tr w:rsidR="001A62EE" w:rsidTr="001A62EE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A62EE" w:rsidRDefault="001A62EE" w:rsidP="00240B6B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21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A62EE" w:rsidRDefault="001A62EE" w:rsidP="00240B6B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71,4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A62EE" w:rsidRDefault="001A62EE" w:rsidP="00240B6B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42,9</w:t>
            </w:r>
          </w:p>
        </w:tc>
        <w:tc>
          <w:tcPr>
            <w:tcW w:w="8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A62EE" w:rsidRDefault="001A62EE" w:rsidP="00240B6B">
            <w:pPr>
              <w:spacing w:after="0" w:line="240" w:lineRule="auto"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85,7</w:t>
            </w:r>
          </w:p>
        </w:tc>
        <w:tc>
          <w:tcPr>
            <w:tcW w:w="9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A62EE" w:rsidRDefault="001A62EE" w:rsidP="00240B6B">
            <w:pPr>
              <w:spacing w:after="0" w:line="240" w:lineRule="auto"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42,9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A62EE" w:rsidRDefault="001A62EE" w:rsidP="00240B6B">
            <w:pPr>
              <w:spacing w:after="0" w:line="240" w:lineRule="auto"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A62EE" w:rsidRDefault="001A62EE" w:rsidP="00240B6B">
            <w:pPr>
              <w:spacing w:after="0" w:line="240" w:lineRule="auto"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86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1A62EE" w:rsidRDefault="001A62EE" w:rsidP="00240B6B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57,1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62EE" w:rsidRDefault="001A62EE" w:rsidP="00240B6B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28,6</w:t>
            </w:r>
          </w:p>
        </w:tc>
        <w:tc>
          <w:tcPr>
            <w:tcW w:w="10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A62EE" w:rsidRDefault="001A62EE" w:rsidP="00240B6B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A62EE" w:rsidRDefault="001A62EE" w:rsidP="00240B6B">
            <w:pPr>
              <w:spacing w:after="0" w:line="240" w:lineRule="auto"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85,7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A62EE" w:rsidRDefault="001A62EE" w:rsidP="00240B6B">
            <w:pPr>
              <w:spacing w:after="0" w:line="240" w:lineRule="auto"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57,1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A62EE" w:rsidRDefault="001A62EE" w:rsidP="00240B6B">
            <w:pPr>
              <w:spacing w:after="0" w:line="240" w:lineRule="auto"/>
              <w:ind w:left="-81" w:right="-132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A62EE" w:rsidRPr="001A62EE" w:rsidRDefault="001A62EE" w:rsidP="00240B6B">
            <w:pPr>
              <w:spacing w:after="0" w:line="240" w:lineRule="auto"/>
              <w:ind w:left="-81" w:right="-132"/>
              <w:contextualSpacing/>
              <w:jc w:val="center"/>
            </w:pPr>
            <w:r w:rsidRPr="001A62EE">
              <w:rPr>
                <w:rFonts w:ascii="Arial Narrow" w:hAnsi="Arial Narrow" w:cs="Arial Narrow"/>
                <w:sz w:val="20"/>
                <w:szCs w:val="20"/>
              </w:rPr>
              <w:t>75,0</w:t>
            </w:r>
          </w:p>
        </w:tc>
        <w:tc>
          <w:tcPr>
            <w:tcW w:w="9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A62EE" w:rsidRPr="001A62EE" w:rsidRDefault="001A62EE" w:rsidP="001A62EE">
            <w:pPr>
              <w:spacing w:after="0" w:line="240" w:lineRule="auto"/>
              <w:ind w:left="-81" w:right="-132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1A62EE">
              <w:rPr>
                <w:rFonts w:ascii="Arial Narrow" w:hAnsi="Arial Narrow" w:cs="Arial Narrow"/>
                <w:sz w:val="20"/>
                <w:szCs w:val="20"/>
              </w:rPr>
              <w:t>3</w:t>
            </w:r>
          </w:p>
        </w:tc>
      </w:tr>
      <w:tr w:rsidR="001A62EE" w:rsidTr="001A62EE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EEAF6" w:themeFill="accent1" w:themeFillTint="33"/>
          </w:tcPr>
          <w:p w:rsidR="001A62EE" w:rsidRDefault="001A62EE" w:rsidP="00240B6B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b/>
                <w:sz w:val="20"/>
                <w:szCs w:val="20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EEAF6" w:themeFill="accent1" w:themeFillTint="33"/>
          </w:tcPr>
          <w:p w:rsidR="001A62EE" w:rsidRDefault="001A62EE" w:rsidP="00240B6B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b/>
                <w:sz w:val="20"/>
                <w:szCs w:val="20"/>
              </w:rPr>
              <w:t>76,5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EEAF6" w:themeFill="accent1" w:themeFillTint="33"/>
          </w:tcPr>
          <w:p w:rsidR="001A62EE" w:rsidRDefault="001A62EE" w:rsidP="00240B6B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b/>
                <w:sz w:val="20"/>
                <w:szCs w:val="20"/>
              </w:rPr>
              <w:t>45,5</w:t>
            </w:r>
          </w:p>
        </w:tc>
        <w:tc>
          <w:tcPr>
            <w:tcW w:w="8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EEAF6" w:themeFill="accent1" w:themeFillTint="33"/>
          </w:tcPr>
          <w:p w:rsidR="001A62EE" w:rsidRDefault="001A62EE" w:rsidP="00240B6B">
            <w:pPr>
              <w:spacing w:after="0" w:line="240" w:lineRule="auto"/>
              <w:jc w:val="center"/>
            </w:pPr>
            <w:r>
              <w:rPr>
                <w:rFonts w:ascii="Arial Narrow" w:hAnsi="Arial Narrow" w:cs="Arial Narrow"/>
                <w:b/>
                <w:sz w:val="20"/>
                <w:szCs w:val="20"/>
              </w:rPr>
              <w:t>83,1</w:t>
            </w:r>
          </w:p>
        </w:tc>
        <w:tc>
          <w:tcPr>
            <w:tcW w:w="9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EEAF6" w:themeFill="accent1" w:themeFillTint="33"/>
          </w:tcPr>
          <w:p w:rsidR="001A62EE" w:rsidRDefault="001A62EE" w:rsidP="00240B6B">
            <w:pPr>
              <w:spacing w:after="0" w:line="240" w:lineRule="auto"/>
              <w:jc w:val="center"/>
            </w:pPr>
            <w:r>
              <w:rPr>
                <w:rFonts w:ascii="Arial Narrow" w:hAnsi="Arial Narrow" w:cs="Arial Narrow"/>
                <w:b/>
                <w:sz w:val="20"/>
                <w:szCs w:val="20"/>
              </w:rPr>
              <w:t>30,6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EEAF6" w:themeFill="accent1" w:themeFillTint="33"/>
          </w:tcPr>
          <w:p w:rsidR="001A62EE" w:rsidRDefault="001A62EE" w:rsidP="00240B6B">
            <w:pPr>
              <w:spacing w:after="0" w:line="240" w:lineRule="auto"/>
              <w:jc w:val="center"/>
            </w:pPr>
            <w:r>
              <w:rPr>
                <w:rFonts w:ascii="Arial Narrow" w:hAnsi="Arial Narrow" w:cs="Arial Narrow"/>
                <w:b/>
                <w:sz w:val="20"/>
                <w:szCs w:val="20"/>
              </w:rPr>
              <w:t>95,1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EEAF6" w:themeFill="accent1" w:themeFillTint="33"/>
          </w:tcPr>
          <w:p w:rsidR="001A62EE" w:rsidRDefault="001A62EE" w:rsidP="00240B6B">
            <w:pPr>
              <w:spacing w:after="0" w:line="240" w:lineRule="auto"/>
              <w:jc w:val="center"/>
            </w:pPr>
            <w:r>
              <w:rPr>
                <w:rFonts w:ascii="Arial Narrow" w:hAnsi="Arial Narrow" w:cs="Arial Narrow"/>
                <w:b/>
                <w:sz w:val="20"/>
                <w:szCs w:val="20"/>
              </w:rPr>
              <w:t>68,6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EEAF6" w:themeFill="accent1" w:themeFillTint="33"/>
          </w:tcPr>
          <w:p w:rsidR="001A62EE" w:rsidRDefault="001A62EE" w:rsidP="00240B6B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b/>
                <w:sz w:val="20"/>
                <w:szCs w:val="20"/>
              </w:rPr>
              <w:t>82,7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EEAF6" w:themeFill="accent1" w:themeFillTint="33"/>
          </w:tcPr>
          <w:p w:rsidR="001A62EE" w:rsidRDefault="001A62EE" w:rsidP="00240B6B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b/>
                <w:sz w:val="20"/>
                <w:szCs w:val="20"/>
              </w:rPr>
              <w:t>50,5</w:t>
            </w:r>
          </w:p>
        </w:tc>
        <w:tc>
          <w:tcPr>
            <w:tcW w:w="10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EEAF6" w:themeFill="accent1" w:themeFillTint="33"/>
          </w:tcPr>
          <w:p w:rsidR="001A62EE" w:rsidRDefault="001A62EE" w:rsidP="00240B6B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b/>
                <w:sz w:val="20"/>
                <w:szCs w:val="20"/>
              </w:rPr>
              <w:t>86,8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EEAF6" w:themeFill="accent1" w:themeFillTint="33"/>
          </w:tcPr>
          <w:p w:rsidR="001A62EE" w:rsidRDefault="001A62EE" w:rsidP="00240B6B">
            <w:pPr>
              <w:spacing w:after="0" w:line="240" w:lineRule="auto"/>
              <w:jc w:val="center"/>
            </w:pPr>
            <w:r>
              <w:rPr>
                <w:rFonts w:ascii="Arial Narrow" w:eastAsia="Times New Roman" w:hAnsi="Arial Narrow" w:cs="Arial Narrow"/>
                <w:b/>
                <w:sz w:val="20"/>
                <w:szCs w:val="20"/>
              </w:rPr>
              <w:t>91,2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EEAF6" w:themeFill="accent1" w:themeFillTint="33"/>
          </w:tcPr>
          <w:p w:rsidR="001A62EE" w:rsidRDefault="001A62EE" w:rsidP="00240B6B">
            <w:pPr>
              <w:spacing w:after="0" w:line="240" w:lineRule="auto"/>
              <w:jc w:val="center"/>
            </w:pPr>
            <w:r>
              <w:rPr>
                <w:rFonts w:ascii="Arial Narrow" w:eastAsia="Times New Roman" w:hAnsi="Arial Narrow" w:cs="Arial Narrow"/>
                <w:b/>
                <w:sz w:val="20"/>
                <w:szCs w:val="20"/>
              </w:rPr>
              <w:t>53,3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EEAF6" w:themeFill="accent1" w:themeFillTint="33"/>
          </w:tcPr>
          <w:p w:rsidR="001A62EE" w:rsidRDefault="001A62EE" w:rsidP="00240B6B">
            <w:pPr>
              <w:spacing w:after="0" w:line="240" w:lineRule="auto"/>
              <w:ind w:left="-81" w:right="-132"/>
              <w:contextualSpacing/>
              <w:jc w:val="center"/>
            </w:pPr>
            <w:r>
              <w:rPr>
                <w:rFonts w:ascii="Arial Narrow" w:hAnsi="Arial Narrow" w:cs="Arial Narrow"/>
                <w:b/>
                <w:sz w:val="20"/>
                <w:szCs w:val="20"/>
              </w:rPr>
              <w:t>91,4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EEAF6" w:themeFill="accent1" w:themeFillTint="33"/>
          </w:tcPr>
          <w:p w:rsidR="001A62EE" w:rsidRDefault="001A62EE" w:rsidP="00240B6B">
            <w:pPr>
              <w:spacing w:after="0" w:line="240" w:lineRule="auto"/>
              <w:ind w:left="-81" w:right="-132"/>
              <w:contextualSpacing/>
              <w:jc w:val="center"/>
            </w:pPr>
            <w:r>
              <w:rPr>
                <w:rFonts w:ascii="Arial Narrow" w:hAnsi="Arial Narrow" w:cs="Arial Narrow"/>
                <w:b/>
                <w:sz w:val="20"/>
                <w:szCs w:val="20"/>
              </w:rPr>
              <w:t>39,1</w:t>
            </w:r>
          </w:p>
        </w:tc>
        <w:tc>
          <w:tcPr>
            <w:tcW w:w="9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EEAF6" w:themeFill="accent1" w:themeFillTint="33"/>
          </w:tcPr>
          <w:p w:rsidR="001A62EE" w:rsidRDefault="001A62EE" w:rsidP="00240B6B">
            <w:pPr>
              <w:snapToGrid w:val="0"/>
              <w:spacing w:after="0" w:line="240" w:lineRule="auto"/>
              <w:ind w:left="-108" w:right="-114"/>
              <w:jc w:val="center"/>
              <w:rPr>
                <w:rFonts w:ascii="Arial Narrow" w:hAnsi="Arial Narrow" w:cs="Arial Narrow"/>
                <w:b/>
                <w:sz w:val="20"/>
                <w:szCs w:val="20"/>
              </w:rPr>
            </w:pPr>
          </w:p>
        </w:tc>
      </w:tr>
    </w:tbl>
    <w:p w:rsidR="006F291F" w:rsidRDefault="006F291F" w:rsidP="006F291F">
      <w:pPr>
        <w:spacing w:after="0"/>
        <w:rPr>
          <w:rFonts w:cs="Times New Roman"/>
          <w:b/>
          <w:color w:val="FF0000"/>
          <w:sz w:val="28"/>
          <w:szCs w:val="28"/>
        </w:rPr>
      </w:pPr>
    </w:p>
    <w:p w:rsidR="006F291F" w:rsidRDefault="006F291F" w:rsidP="006F291F">
      <w:pPr>
        <w:spacing w:after="0"/>
      </w:pPr>
      <w:r>
        <w:rPr>
          <w:rFonts w:cs="Times New Roman"/>
          <w:b/>
          <w:color w:val="FF0000"/>
          <w:sz w:val="28"/>
          <w:szCs w:val="28"/>
        </w:rPr>
        <w:t>ПРОБЛЕМЫ в 5 классе в школах № 5, 6, 7</w:t>
      </w:r>
      <w:r w:rsidR="001A62EE">
        <w:rPr>
          <w:rFonts w:cs="Times New Roman"/>
          <w:b/>
          <w:color w:val="FF0000"/>
          <w:sz w:val="28"/>
          <w:szCs w:val="28"/>
        </w:rPr>
        <w:t xml:space="preserve">, </w:t>
      </w:r>
      <w:r>
        <w:rPr>
          <w:rFonts w:cs="Times New Roman"/>
          <w:b/>
          <w:color w:val="FF0000"/>
          <w:sz w:val="28"/>
          <w:szCs w:val="28"/>
        </w:rPr>
        <w:t>12, 13, 14, 17, 19</w:t>
      </w:r>
    </w:p>
    <w:p w:rsidR="001A62EE" w:rsidRDefault="001A62EE" w:rsidP="001A62EE">
      <w:pPr>
        <w:pStyle w:val="a9"/>
        <w:numPr>
          <w:ilvl w:val="0"/>
          <w:numId w:val="1"/>
        </w:numPr>
      </w:pPr>
      <w:r>
        <w:t xml:space="preserve">Низкий результат оценивался по </w:t>
      </w:r>
      <w:proofErr w:type="spellStart"/>
      <w:r>
        <w:t>обученности</w:t>
      </w:r>
      <w:proofErr w:type="spellEnd"/>
      <w:r>
        <w:t xml:space="preserve">, среднему баллу (ниже </w:t>
      </w:r>
      <w:proofErr w:type="spellStart"/>
      <w:r>
        <w:t>среднерайонного</w:t>
      </w:r>
      <w:proofErr w:type="spellEnd"/>
      <w:r>
        <w:t>)</w:t>
      </w:r>
    </w:p>
    <w:p w:rsidR="006F291F" w:rsidRDefault="006F291F" w:rsidP="006F291F">
      <w:pPr>
        <w:spacing w:after="0"/>
      </w:pPr>
    </w:p>
    <w:p w:rsidR="006F291F" w:rsidRDefault="006F291F" w:rsidP="006F291F">
      <w:pPr>
        <w:rPr>
          <w:rFonts w:cs="Times New Roman"/>
          <w:b/>
          <w:sz w:val="28"/>
          <w:szCs w:val="28"/>
          <w:u w:val="single"/>
        </w:rPr>
      </w:pPr>
    </w:p>
    <w:p w:rsidR="002375BD" w:rsidRDefault="002375BD" w:rsidP="006F291F">
      <w:pPr>
        <w:rPr>
          <w:rFonts w:cs="Times New Roman"/>
          <w:b/>
          <w:sz w:val="28"/>
          <w:szCs w:val="28"/>
          <w:u w:val="single"/>
        </w:rPr>
      </w:pPr>
    </w:p>
    <w:p w:rsidR="006F291F" w:rsidRDefault="006F291F" w:rsidP="006F291F">
      <w:proofErr w:type="gramStart"/>
      <w:r>
        <w:rPr>
          <w:rFonts w:cs="Times New Roman"/>
          <w:b/>
          <w:sz w:val="28"/>
          <w:szCs w:val="28"/>
          <w:u w:val="single"/>
        </w:rPr>
        <w:lastRenderedPageBreak/>
        <w:t>6  КЛАСС</w:t>
      </w:r>
      <w:proofErr w:type="gramEnd"/>
    </w:p>
    <w:p w:rsidR="006F291F" w:rsidRDefault="006F291F" w:rsidP="006F291F">
      <w:pPr>
        <w:spacing w:after="0"/>
      </w:pPr>
    </w:p>
    <w:tbl>
      <w:tblPr>
        <w:tblW w:w="14068" w:type="dxa"/>
        <w:jc w:val="center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709"/>
        <w:gridCol w:w="509"/>
        <w:gridCol w:w="426"/>
        <w:gridCol w:w="425"/>
        <w:gridCol w:w="567"/>
        <w:gridCol w:w="425"/>
        <w:gridCol w:w="567"/>
        <w:gridCol w:w="425"/>
        <w:gridCol w:w="567"/>
        <w:gridCol w:w="426"/>
        <w:gridCol w:w="567"/>
        <w:gridCol w:w="425"/>
        <w:gridCol w:w="425"/>
        <w:gridCol w:w="567"/>
        <w:gridCol w:w="425"/>
        <w:gridCol w:w="426"/>
        <w:gridCol w:w="567"/>
        <w:gridCol w:w="425"/>
        <w:gridCol w:w="567"/>
        <w:gridCol w:w="519"/>
        <w:gridCol w:w="575"/>
        <w:gridCol w:w="557"/>
        <w:gridCol w:w="567"/>
        <w:gridCol w:w="567"/>
        <w:gridCol w:w="567"/>
        <w:gridCol w:w="1276"/>
      </w:tblGrid>
      <w:tr w:rsidR="00DF042F" w:rsidTr="00B04E41">
        <w:trPr>
          <w:trHeight w:val="643"/>
          <w:jc w:val="center"/>
        </w:trPr>
        <w:tc>
          <w:tcPr>
            <w:tcW w:w="70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F042F" w:rsidRDefault="00DF042F" w:rsidP="006F291F">
            <w:pPr>
              <w:spacing w:after="0" w:line="240" w:lineRule="auto"/>
              <w:ind w:left="34" w:right="-114"/>
              <w:jc w:val="both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№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</w:t>
            </w: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ОУ</w:t>
            </w:r>
          </w:p>
        </w:tc>
        <w:tc>
          <w:tcPr>
            <w:tcW w:w="9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F042F" w:rsidRPr="00C00C49" w:rsidRDefault="00DF042F" w:rsidP="006F291F">
            <w:pPr>
              <w:spacing w:after="0" w:line="240" w:lineRule="auto"/>
              <w:ind w:left="-108" w:right="-114"/>
              <w:jc w:val="center"/>
              <w:rPr>
                <w:color w:val="FF0000"/>
              </w:rPr>
            </w:pPr>
            <w:r w:rsidRPr="00C00C49">
              <w:rPr>
                <w:rFonts w:ascii="Arial Narrow" w:hAnsi="Arial Narrow" w:cs="Arial Narrow"/>
                <w:color w:val="FF0000"/>
                <w:sz w:val="20"/>
                <w:szCs w:val="20"/>
              </w:rPr>
              <w:t xml:space="preserve">МКР </w:t>
            </w:r>
            <w:proofErr w:type="spellStart"/>
            <w:r w:rsidRPr="00C00C49">
              <w:rPr>
                <w:rFonts w:ascii="Arial Narrow" w:hAnsi="Arial Narrow" w:cs="Arial Narrow"/>
                <w:color w:val="FF0000"/>
                <w:sz w:val="20"/>
                <w:szCs w:val="20"/>
              </w:rPr>
              <w:t>матем</w:t>
            </w:r>
            <w:proofErr w:type="spellEnd"/>
            <w:r w:rsidRPr="00C00C49">
              <w:rPr>
                <w:rFonts w:ascii="Arial Narrow" w:hAnsi="Arial Narrow" w:cs="Arial Narrow"/>
                <w:color w:val="FF0000"/>
                <w:sz w:val="20"/>
                <w:szCs w:val="20"/>
              </w:rPr>
              <w:t xml:space="preserve">. </w:t>
            </w:r>
          </w:p>
          <w:p w:rsidR="00DF042F" w:rsidRPr="00C00C49" w:rsidRDefault="00DF042F" w:rsidP="006F291F">
            <w:pPr>
              <w:spacing w:after="0" w:line="240" w:lineRule="auto"/>
              <w:ind w:left="-108" w:right="-114"/>
              <w:jc w:val="center"/>
              <w:rPr>
                <w:color w:val="FF0000"/>
              </w:rPr>
            </w:pPr>
            <w:r w:rsidRPr="00C00C49">
              <w:rPr>
                <w:rFonts w:ascii="Arial Narrow" w:hAnsi="Arial Narrow" w:cs="Arial Narrow"/>
                <w:color w:val="FF0000"/>
                <w:sz w:val="20"/>
                <w:szCs w:val="20"/>
              </w:rPr>
              <w:t xml:space="preserve">6 </w:t>
            </w:r>
            <w:proofErr w:type="spellStart"/>
            <w:r w:rsidRPr="00C00C49">
              <w:rPr>
                <w:rFonts w:ascii="Arial Narrow" w:hAnsi="Arial Narrow" w:cs="Arial Narrow"/>
                <w:color w:val="FF0000"/>
                <w:sz w:val="20"/>
                <w:szCs w:val="20"/>
              </w:rPr>
              <w:t>кл</w:t>
            </w:r>
            <w:proofErr w:type="spellEnd"/>
            <w:r w:rsidRPr="00C00C49">
              <w:rPr>
                <w:rFonts w:ascii="Arial Narrow" w:hAnsi="Arial Narrow" w:cs="Arial Narrow"/>
                <w:color w:val="FF0000"/>
                <w:sz w:val="20"/>
                <w:szCs w:val="20"/>
              </w:rPr>
              <w:t xml:space="preserve">., </w:t>
            </w:r>
          </w:p>
          <w:p w:rsidR="00DF042F" w:rsidRDefault="00DF042F" w:rsidP="006F291F">
            <w:pPr>
              <w:spacing w:after="0" w:line="240" w:lineRule="auto"/>
              <w:ind w:left="-108" w:right="-114"/>
              <w:jc w:val="center"/>
            </w:pPr>
            <w:r w:rsidRPr="00C00C49">
              <w:rPr>
                <w:rFonts w:ascii="Arial Narrow" w:hAnsi="Arial Narrow" w:cs="Arial Narrow"/>
                <w:color w:val="FF0000"/>
                <w:sz w:val="20"/>
                <w:szCs w:val="20"/>
              </w:rPr>
              <w:t>14.09.17</w:t>
            </w:r>
          </w:p>
        </w:tc>
        <w:tc>
          <w:tcPr>
            <w:tcW w:w="99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F042F" w:rsidRPr="002375BD" w:rsidRDefault="00DF042F" w:rsidP="006F291F">
            <w:pPr>
              <w:spacing w:after="0" w:line="240" w:lineRule="auto"/>
              <w:ind w:left="-108" w:right="-114"/>
              <w:jc w:val="center"/>
              <w:rPr>
                <w:color w:val="FF0000"/>
              </w:rPr>
            </w:pPr>
            <w:r w:rsidRPr="002375BD">
              <w:rPr>
                <w:rFonts w:ascii="Arial Narrow" w:hAnsi="Arial Narrow" w:cs="Arial Narrow"/>
                <w:color w:val="FF0000"/>
                <w:sz w:val="20"/>
                <w:szCs w:val="20"/>
              </w:rPr>
              <w:t xml:space="preserve">КДР </w:t>
            </w:r>
            <w:proofErr w:type="spellStart"/>
            <w:r w:rsidRPr="002375BD">
              <w:rPr>
                <w:rFonts w:ascii="Arial Narrow" w:hAnsi="Arial Narrow" w:cs="Arial Narrow"/>
                <w:color w:val="FF0000"/>
                <w:sz w:val="20"/>
                <w:szCs w:val="20"/>
              </w:rPr>
              <w:t>матем</w:t>
            </w:r>
            <w:proofErr w:type="spellEnd"/>
            <w:r w:rsidRPr="002375BD">
              <w:rPr>
                <w:rFonts w:ascii="Arial Narrow" w:hAnsi="Arial Narrow" w:cs="Arial Narrow"/>
                <w:color w:val="FF0000"/>
                <w:sz w:val="20"/>
                <w:szCs w:val="20"/>
              </w:rPr>
              <w:t xml:space="preserve">. </w:t>
            </w:r>
          </w:p>
          <w:p w:rsidR="00DF042F" w:rsidRPr="002375BD" w:rsidRDefault="00DF042F" w:rsidP="006F291F">
            <w:pPr>
              <w:spacing w:after="0" w:line="240" w:lineRule="auto"/>
              <w:ind w:left="-108" w:right="-114"/>
              <w:jc w:val="center"/>
              <w:rPr>
                <w:color w:val="FF0000"/>
              </w:rPr>
            </w:pPr>
            <w:r w:rsidRPr="002375BD">
              <w:rPr>
                <w:rFonts w:ascii="Arial Narrow" w:hAnsi="Arial Narrow" w:cs="Arial Narrow"/>
                <w:color w:val="FF0000"/>
                <w:sz w:val="20"/>
                <w:szCs w:val="20"/>
              </w:rPr>
              <w:t xml:space="preserve">6 </w:t>
            </w:r>
            <w:proofErr w:type="spellStart"/>
            <w:r w:rsidRPr="002375BD">
              <w:rPr>
                <w:rFonts w:ascii="Arial Narrow" w:hAnsi="Arial Narrow" w:cs="Arial Narrow"/>
                <w:color w:val="FF0000"/>
                <w:sz w:val="20"/>
                <w:szCs w:val="20"/>
              </w:rPr>
              <w:t>кл</w:t>
            </w:r>
            <w:proofErr w:type="spellEnd"/>
            <w:r w:rsidRPr="002375BD">
              <w:rPr>
                <w:rFonts w:ascii="Arial Narrow" w:hAnsi="Arial Narrow" w:cs="Arial Narrow"/>
                <w:color w:val="FF0000"/>
                <w:sz w:val="20"/>
                <w:szCs w:val="20"/>
              </w:rPr>
              <w:t xml:space="preserve">. </w:t>
            </w:r>
          </w:p>
          <w:p w:rsidR="00DF042F" w:rsidRDefault="00DF042F" w:rsidP="006F291F">
            <w:pPr>
              <w:spacing w:after="0" w:line="240" w:lineRule="auto"/>
              <w:ind w:left="-108" w:right="-114"/>
              <w:jc w:val="center"/>
            </w:pPr>
            <w:r w:rsidRPr="002375BD">
              <w:rPr>
                <w:rFonts w:ascii="Arial Narrow" w:hAnsi="Arial Narrow" w:cs="Arial Narrow"/>
                <w:color w:val="FF0000"/>
                <w:sz w:val="20"/>
                <w:szCs w:val="20"/>
              </w:rPr>
              <w:t>19.10.17</w:t>
            </w:r>
          </w:p>
        </w:tc>
        <w:tc>
          <w:tcPr>
            <w:tcW w:w="99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F042F" w:rsidRPr="00C00C49" w:rsidRDefault="00DF042F" w:rsidP="006F291F">
            <w:pPr>
              <w:spacing w:after="0" w:line="240" w:lineRule="auto"/>
              <w:ind w:left="-108" w:right="-114"/>
              <w:jc w:val="center"/>
              <w:rPr>
                <w:color w:val="FF0000"/>
              </w:rPr>
            </w:pPr>
            <w:r w:rsidRPr="00C00C49">
              <w:rPr>
                <w:rFonts w:ascii="Arial Narrow" w:hAnsi="Arial Narrow" w:cs="Arial Narrow"/>
                <w:color w:val="FF0000"/>
                <w:sz w:val="20"/>
                <w:szCs w:val="20"/>
              </w:rPr>
              <w:t xml:space="preserve">МКР </w:t>
            </w:r>
            <w:proofErr w:type="spellStart"/>
            <w:r w:rsidRPr="00C00C49">
              <w:rPr>
                <w:rFonts w:ascii="Arial Narrow" w:hAnsi="Arial Narrow" w:cs="Arial Narrow"/>
                <w:color w:val="FF0000"/>
                <w:sz w:val="20"/>
                <w:szCs w:val="20"/>
              </w:rPr>
              <w:t>матем</w:t>
            </w:r>
            <w:proofErr w:type="spellEnd"/>
            <w:r w:rsidRPr="00C00C49">
              <w:rPr>
                <w:rFonts w:ascii="Arial Narrow" w:hAnsi="Arial Narrow" w:cs="Arial Narrow"/>
                <w:color w:val="FF0000"/>
                <w:sz w:val="20"/>
                <w:szCs w:val="20"/>
              </w:rPr>
              <w:t>.</w:t>
            </w:r>
          </w:p>
          <w:p w:rsidR="00DF042F" w:rsidRPr="00C00C49" w:rsidRDefault="00DF042F" w:rsidP="006F291F">
            <w:pPr>
              <w:spacing w:after="0" w:line="240" w:lineRule="auto"/>
              <w:ind w:left="-108" w:right="-114"/>
              <w:jc w:val="center"/>
              <w:rPr>
                <w:color w:val="FF0000"/>
              </w:rPr>
            </w:pPr>
            <w:r w:rsidRPr="00C00C49">
              <w:rPr>
                <w:rFonts w:ascii="Arial Narrow" w:hAnsi="Arial Narrow" w:cs="Arial Narrow"/>
                <w:color w:val="FF0000"/>
                <w:sz w:val="20"/>
                <w:szCs w:val="20"/>
              </w:rPr>
              <w:t xml:space="preserve">6 </w:t>
            </w:r>
            <w:proofErr w:type="spellStart"/>
            <w:r w:rsidRPr="00C00C49">
              <w:rPr>
                <w:rFonts w:ascii="Arial Narrow" w:hAnsi="Arial Narrow" w:cs="Arial Narrow"/>
                <w:color w:val="FF0000"/>
                <w:sz w:val="20"/>
                <w:szCs w:val="20"/>
              </w:rPr>
              <w:t>кл</w:t>
            </w:r>
            <w:proofErr w:type="spellEnd"/>
            <w:r w:rsidRPr="00C00C49">
              <w:rPr>
                <w:rFonts w:ascii="Arial Narrow" w:hAnsi="Arial Narrow" w:cs="Arial Narrow"/>
                <w:color w:val="FF0000"/>
                <w:sz w:val="20"/>
                <w:szCs w:val="20"/>
              </w:rPr>
              <w:t>.</w:t>
            </w:r>
          </w:p>
          <w:p w:rsidR="00DF042F" w:rsidRDefault="00DF042F" w:rsidP="006F291F">
            <w:pPr>
              <w:spacing w:after="0" w:line="240" w:lineRule="auto"/>
              <w:ind w:left="-108" w:right="-114"/>
              <w:jc w:val="center"/>
            </w:pPr>
            <w:r w:rsidRPr="00C00C49">
              <w:rPr>
                <w:rFonts w:ascii="Arial Narrow" w:eastAsia="Arial Narrow" w:hAnsi="Arial Narrow" w:cs="Arial Narrow"/>
                <w:color w:val="FF0000"/>
                <w:sz w:val="20"/>
                <w:szCs w:val="20"/>
              </w:rPr>
              <w:t xml:space="preserve"> </w:t>
            </w:r>
            <w:r w:rsidRPr="00C00C49">
              <w:rPr>
                <w:rFonts w:ascii="Arial Narrow" w:hAnsi="Arial Narrow" w:cs="Arial Narrow"/>
                <w:color w:val="FF0000"/>
                <w:sz w:val="20"/>
                <w:szCs w:val="20"/>
              </w:rPr>
              <w:t>18.01.2018</w:t>
            </w:r>
          </w:p>
        </w:tc>
        <w:tc>
          <w:tcPr>
            <w:tcW w:w="99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F042F" w:rsidRPr="00C00C49" w:rsidRDefault="00DF042F" w:rsidP="006F291F">
            <w:pPr>
              <w:spacing w:after="0" w:line="240" w:lineRule="auto"/>
              <w:ind w:left="-108" w:right="-114"/>
              <w:jc w:val="center"/>
              <w:rPr>
                <w:color w:val="FF0000"/>
              </w:rPr>
            </w:pPr>
            <w:r w:rsidRPr="00C00C49">
              <w:rPr>
                <w:rFonts w:ascii="Arial Narrow" w:hAnsi="Arial Narrow" w:cs="Arial Narrow"/>
                <w:color w:val="FF0000"/>
                <w:sz w:val="20"/>
                <w:szCs w:val="20"/>
              </w:rPr>
              <w:t xml:space="preserve">МКР русский </w:t>
            </w:r>
          </w:p>
          <w:p w:rsidR="00DF042F" w:rsidRPr="00C00C49" w:rsidRDefault="00DF042F" w:rsidP="006F291F">
            <w:pPr>
              <w:spacing w:after="0" w:line="240" w:lineRule="auto"/>
              <w:ind w:left="-108" w:right="-114"/>
              <w:jc w:val="center"/>
              <w:rPr>
                <w:color w:val="FF0000"/>
              </w:rPr>
            </w:pPr>
            <w:r w:rsidRPr="00C00C49">
              <w:rPr>
                <w:rFonts w:ascii="Arial Narrow" w:hAnsi="Arial Narrow" w:cs="Arial Narrow"/>
                <w:color w:val="FF0000"/>
                <w:sz w:val="20"/>
                <w:szCs w:val="20"/>
              </w:rPr>
              <w:t xml:space="preserve">6 </w:t>
            </w:r>
            <w:proofErr w:type="spellStart"/>
            <w:r w:rsidRPr="00C00C49">
              <w:rPr>
                <w:rFonts w:ascii="Arial Narrow" w:hAnsi="Arial Narrow" w:cs="Arial Narrow"/>
                <w:color w:val="FF0000"/>
                <w:sz w:val="20"/>
                <w:szCs w:val="20"/>
              </w:rPr>
              <w:t>кл</w:t>
            </w:r>
            <w:proofErr w:type="spellEnd"/>
            <w:r w:rsidRPr="00C00C49">
              <w:rPr>
                <w:rFonts w:ascii="Arial Narrow" w:hAnsi="Arial Narrow" w:cs="Arial Narrow"/>
                <w:color w:val="FF0000"/>
                <w:sz w:val="20"/>
                <w:szCs w:val="20"/>
              </w:rPr>
              <w:t xml:space="preserve">., </w:t>
            </w:r>
          </w:p>
          <w:p w:rsidR="00DF042F" w:rsidRDefault="00DF042F" w:rsidP="006F291F">
            <w:pPr>
              <w:spacing w:after="0" w:line="240" w:lineRule="auto"/>
              <w:ind w:left="-108" w:right="-114"/>
              <w:jc w:val="center"/>
            </w:pPr>
            <w:r w:rsidRPr="00C00C49">
              <w:rPr>
                <w:rFonts w:ascii="Arial Narrow" w:hAnsi="Arial Narrow" w:cs="Arial Narrow"/>
                <w:color w:val="FF0000"/>
                <w:sz w:val="20"/>
                <w:szCs w:val="20"/>
              </w:rPr>
              <w:t>17.10.17</w:t>
            </w:r>
          </w:p>
        </w:tc>
        <w:tc>
          <w:tcPr>
            <w:tcW w:w="9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F042F" w:rsidRPr="002375BD" w:rsidRDefault="00DF042F" w:rsidP="006F291F">
            <w:pPr>
              <w:spacing w:after="0" w:line="240" w:lineRule="auto"/>
              <w:ind w:left="-108" w:right="-114"/>
              <w:jc w:val="center"/>
              <w:rPr>
                <w:color w:val="FF0000"/>
              </w:rPr>
            </w:pPr>
            <w:r w:rsidRPr="002375BD">
              <w:rPr>
                <w:rFonts w:ascii="Arial Narrow" w:hAnsi="Arial Narrow" w:cs="Arial Narrow"/>
                <w:color w:val="FF0000"/>
                <w:sz w:val="20"/>
                <w:szCs w:val="20"/>
              </w:rPr>
              <w:t xml:space="preserve">КДР русский </w:t>
            </w:r>
          </w:p>
          <w:p w:rsidR="00DF042F" w:rsidRPr="002375BD" w:rsidRDefault="00DF042F" w:rsidP="006F291F">
            <w:pPr>
              <w:spacing w:after="0" w:line="240" w:lineRule="auto"/>
              <w:ind w:left="-108" w:right="-114"/>
              <w:jc w:val="center"/>
              <w:rPr>
                <w:color w:val="FF0000"/>
              </w:rPr>
            </w:pPr>
            <w:r w:rsidRPr="002375BD">
              <w:rPr>
                <w:rFonts w:ascii="Arial Narrow" w:hAnsi="Arial Narrow" w:cs="Arial Narrow"/>
                <w:color w:val="FF0000"/>
                <w:sz w:val="20"/>
                <w:szCs w:val="20"/>
              </w:rPr>
              <w:t xml:space="preserve">6 </w:t>
            </w:r>
            <w:proofErr w:type="spellStart"/>
            <w:r w:rsidRPr="002375BD">
              <w:rPr>
                <w:rFonts w:ascii="Arial Narrow" w:hAnsi="Arial Narrow" w:cs="Arial Narrow"/>
                <w:color w:val="FF0000"/>
                <w:sz w:val="20"/>
                <w:szCs w:val="20"/>
              </w:rPr>
              <w:t>кл</w:t>
            </w:r>
            <w:proofErr w:type="spellEnd"/>
            <w:r w:rsidRPr="002375BD">
              <w:rPr>
                <w:rFonts w:ascii="Arial Narrow" w:hAnsi="Arial Narrow" w:cs="Arial Narrow"/>
                <w:color w:val="FF0000"/>
                <w:sz w:val="20"/>
                <w:szCs w:val="20"/>
              </w:rPr>
              <w:t>.</w:t>
            </w:r>
          </w:p>
          <w:p w:rsidR="00DF042F" w:rsidRDefault="00DF042F" w:rsidP="006F291F">
            <w:pPr>
              <w:spacing w:after="0" w:line="240" w:lineRule="auto"/>
              <w:ind w:left="-108" w:right="-114"/>
              <w:jc w:val="center"/>
            </w:pPr>
            <w:r w:rsidRPr="002375BD">
              <w:rPr>
                <w:rFonts w:ascii="Arial Narrow" w:hAnsi="Arial Narrow" w:cs="Arial Narrow"/>
                <w:color w:val="FF0000"/>
                <w:sz w:val="20"/>
                <w:szCs w:val="20"/>
              </w:rPr>
              <w:t>14.12.2017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F042F" w:rsidRPr="002375BD" w:rsidRDefault="00DF042F" w:rsidP="006F291F">
            <w:pPr>
              <w:spacing w:after="0" w:line="240" w:lineRule="auto"/>
              <w:ind w:left="-108" w:right="-114"/>
              <w:jc w:val="center"/>
              <w:rPr>
                <w:color w:val="FF0000"/>
              </w:rPr>
            </w:pPr>
            <w:proofErr w:type="spellStart"/>
            <w:r w:rsidRPr="002375BD">
              <w:rPr>
                <w:rFonts w:ascii="Arial Narrow" w:hAnsi="Arial Narrow" w:cs="Arial Narrow"/>
                <w:color w:val="FF0000"/>
                <w:sz w:val="20"/>
                <w:szCs w:val="20"/>
              </w:rPr>
              <w:t>Комп.раб</w:t>
            </w:r>
            <w:proofErr w:type="spellEnd"/>
            <w:r w:rsidRPr="002375BD">
              <w:rPr>
                <w:rFonts w:ascii="Arial Narrow" w:hAnsi="Arial Narrow" w:cs="Arial Narrow"/>
                <w:color w:val="FF0000"/>
                <w:sz w:val="20"/>
                <w:szCs w:val="20"/>
              </w:rPr>
              <w:t xml:space="preserve">. </w:t>
            </w:r>
          </w:p>
          <w:p w:rsidR="00DF042F" w:rsidRPr="002375BD" w:rsidRDefault="00DF042F" w:rsidP="006F291F">
            <w:pPr>
              <w:spacing w:after="0" w:line="240" w:lineRule="auto"/>
              <w:ind w:left="-108" w:right="-114"/>
              <w:jc w:val="center"/>
              <w:rPr>
                <w:ins w:id="6" w:author="1" w:date="2017-12-19T23:05:00Z"/>
                <w:color w:val="FF0000"/>
              </w:rPr>
            </w:pPr>
            <w:r w:rsidRPr="002375BD">
              <w:rPr>
                <w:rFonts w:ascii="Arial Narrow" w:hAnsi="Arial Narrow" w:cs="Arial Narrow"/>
                <w:color w:val="FF0000"/>
                <w:sz w:val="20"/>
                <w:szCs w:val="20"/>
              </w:rPr>
              <w:t xml:space="preserve">6 </w:t>
            </w:r>
            <w:proofErr w:type="spellStart"/>
            <w:r w:rsidRPr="002375BD">
              <w:rPr>
                <w:rFonts w:ascii="Arial Narrow" w:hAnsi="Arial Narrow" w:cs="Arial Narrow"/>
                <w:color w:val="FF0000"/>
                <w:sz w:val="20"/>
                <w:szCs w:val="20"/>
              </w:rPr>
              <w:t>кл</w:t>
            </w:r>
            <w:proofErr w:type="spellEnd"/>
            <w:r w:rsidRPr="002375BD">
              <w:rPr>
                <w:rFonts w:ascii="Arial Narrow" w:hAnsi="Arial Narrow" w:cs="Arial Narrow"/>
                <w:color w:val="FF0000"/>
                <w:sz w:val="20"/>
                <w:szCs w:val="20"/>
              </w:rPr>
              <w:t xml:space="preserve">., </w:t>
            </w:r>
          </w:p>
          <w:p w:rsidR="00DF042F" w:rsidRPr="00107D53" w:rsidRDefault="00DF042F" w:rsidP="006F291F">
            <w:pPr>
              <w:spacing w:after="0" w:line="240" w:lineRule="auto"/>
              <w:ind w:left="-108" w:right="-114"/>
              <w:jc w:val="center"/>
            </w:pPr>
            <w:r w:rsidRPr="002375BD">
              <w:rPr>
                <w:rFonts w:ascii="Arial Narrow" w:hAnsi="Arial Narrow" w:cs="Arial Narrow"/>
                <w:color w:val="FF0000"/>
                <w:sz w:val="20"/>
                <w:szCs w:val="20"/>
              </w:rPr>
              <w:t>01.12.17</w:t>
            </w:r>
          </w:p>
        </w:tc>
        <w:tc>
          <w:tcPr>
            <w:tcW w:w="99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F042F" w:rsidRPr="00C00C49" w:rsidRDefault="00DF042F" w:rsidP="006F291F">
            <w:pPr>
              <w:spacing w:after="0" w:line="240" w:lineRule="auto"/>
              <w:ind w:left="-108" w:right="-114"/>
              <w:jc w:val="center"/>
              <w:rPr>
                <w:color w:val="FF0000"/>
              </w:rPr>
            </w:pPr>
            <w:r w:rsidRPr="00C00C49">
              <w:rPr>
                <w:rFonts w:ascii="Arial Narrow" w:hAnsi="Arial Narrow" w:cs="Arial Narrow"/>
                <w:color w:val="FF0000"/>
                <w:sz w:val="20"/>
                <w:szCs w:val="20"/>
              </w:rPr>
              <w:t xml:space="preserve">МКР </w:t>
            </w:r>
            <w:proofErr w:type="spellStart"/>
            <w:r w:rsidRPr="00C00C49">
              <w:rPr>
                <w:rFonts w:ascii="Arial Narrow" w:hAnsi="Arial Narrow" w:cs="Arial Narrow"/>
                <w:color w:val="FF0000"/>
                <w:sz w:val="20"/>
                <w:szCs w:val="20"/>
              </w:rPr>
              <w:t>англ.яз</w:t>
            </w:r>
            <w:proofErr w:type="spellEnd"/>
            <w:r w:rsidRPr="00C00C49">
              <w:rPr>
                <w:rFonts w:ascii="Arial Narrow" w:hAnsi="Arial Narrow" w:cs="Arial Narrow"/>
                <w:color w:val="FF0000"/>
                <w:sz w:val="20"/>
                <w:szCs w:val="20"/>
              </w:rPr>
              <w:t>.</w:t>
            </w:r>
          </w:p>
          <w:p w:rsidR="00DF042F" w:rsidRPr="00C00C49" w:rsidRDefault="00DF042F" w:rsidP="006F291F">
            <w:pPr>
              <w:spacing w:after="0" w:line="240" w:lineRule="auto"/>
              <w:ind w:left="-108" w:right="-114"/>
              <w:jc w:val="center"/>
              <w:rPr>
                <w:color w:val="FF0000"/>
              </w:rPr>
            </w:pPr>
            <w:r w:rsidRPr="00C00C49">
              <w:rPr>
                <w:rFonts w:ascii="Arial Narrow" w:hAnsi="Arial Narrow" w:cs="Arial Narrow"/>
                <w:color w:val="FF0000"/>
                <w:sz w:val="20"/>
                <w:szCs w:val="20"/>
              </w:rPr>
              <w:t xml:space="preserve">6 </w:t>
            </w:r>
            <w:proofErr w:type="spellStart"/>
            <w:r w:rsidRPr="00C00C49">
              <w:rPr>
                <w:rFonts w:ascii="Arial Narrow" w:hAnsi="Arial Narrow" w:cs="Arial Narrow"/>
                <w:color w:val="FF0000"/>
                <w:sz w:val="20"/>
                <w:szCs w:val="20"/>
              </w:rPr>
              <w:t>кл</w:t>
            </w:r>
            <w:proofErr w:type="spellEnd"/>
            <w:r w:rsidRPr="00C00C49">
              <w:rPr>
                <w:rFonts w:ascii="Arial Narrow" w:hAnsi="Arial Narrow" w:cs="Arial Narrow"/>
                <w:color w:val="FF0000"/>
                <w:sz w:val="20"/>
                <w:szCs w:val="20"/>
              </w:rPr>
              <w:t>.</w:t>
            </w:r>
          </w:p>
          <w:p w:rsidR="00DF042F" w:rsidRDefault="00DF042F" w:rsidP="006F291F">
            <w:pPr>
              <w:spacing w:after="0" w:line="240" w:lineRule="auto"/>
              <w:ind w:left="-108" w:right="-114"/>
              <w:jc w:val="center"/>
            </w:pPr>
            <w:r w:rsidRPr="00C00C49">
              <w:rPr>
                <w:rFonts w:ascii="Arial Narrow" w:hAnsi="Arial Narrow" w:cs="Arial Narrow"/>
                <w:color w:val="FF0000"/>
                <w:sz w:val="20"/>
                <w:szCs w:val="20"/>
              </w:rPr>
              <w:t>28.11.2017</w:t>
            </w:r>
          </w:p>
        </w:tc>
        <w:tc>
          <w:tcPr>
            <w:tcW w:w="9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F042F" w:rsidRPr="00C00C49" w:rsidRDefault="00DF042F" w:rsidP="00107D53">
            <w:pPr>
              <w:spacing w:after="0" w:line="240" w:lineRule="auto"/>
              <w:ind w:left="-108" w:right="-114"/>
              <w:jc w:val="center"/>
              <w:rPr>
                <w:color w:val="FF0000"/>
              </w:rPr>
            </w:pPr>
            <w:r w:rsidRPr="00C00C49">
              <w:rPr>
                <w:rFonts w:ascii="Arial Narrow" w:hAnsi="Arial Narrow" w:cs="Arial Narrow"/>
                <w:color w:val="FF0000"/>
                <w:sz w:val="20"/>
                <w:szCs w:val="20"/>
              </w:rPr>
              <w:t xml:space="preserve">МКР </w:t>
            </w:r>
            <w:proofErr w:type="spellStart"/>
            <w:r w:rsidRPr="00C00C49">
              <w:rPr>
                <w:rFonts w:ascii="Arial Narrow" w:hAnsi="Arial Narrow" w:cs="Arial Narrow"/>
                <w:color w:val="FF0000"/>
                <w:sz w:val="20"/>
                <w:szCs w:val="20"/>
              </w:rPr>
              <w:t>англ.яз</w:t>
            </w:r>
            <w:proofErr w:type="spellEnd"/>
            <w:r w:rsidRPr="00C00C49">
              <w:rPr>
                <w:rFonts w:ascii="Arial Narrow" w:hAnsi="Arial Narrow" w:cs="Arial Narrow"/>
                <w:color w:val="FF0000"/>
                <w:sz w:val="20"/>
                <w:szCs w:val="20"/>
              </w:rPr>
              <w:t>.</w:t>
            </w:r>
          </w:p>
          <w:p w:rsidR="00DF042F" w:rsidRPr="00C00C49" w:rsidRDefault="00DF042F" w:rsidP="00107D53">
            <w:pPr>
              <w:spacing w:after="0" w:line="240" w:lineRule="auto"/>
              <w:ind w:left="-108" w:right="-114"/>
              <w:jc w:val="center"/>
              <w:rPr>
                <w:color w:val="FF0000"/>
              </w:rPr>
            </w:pPr>
            <w:r w:rsidRPr="00C00C49">
              <w:rPr>
                <w:rFonts w:ascii="Arial Narrow" w:hAnsi="Arial Narrow" w:cs="Arial Narrow"/>
                <w:color w:val="FF0000"/>
                <w:sz w:val="20"/>
                <w:szCs w:val="20"/>
              </w:rPr>
              <w:t xml:space="preserve">6 </w:t>
            </w:r>
            <w:proofErr w:type="spellStart"/>
            <w:r w:rsidRPr="00C00C49">
              <w:rPr>
                <w:rFonts w:ascii="Arial Narrow" w:hAnsi="Arial Narrow" w:cs="Arial Narrow"/>
                <w:color w:val="FF0000"/>
                <w:sz w:val="20"/>
                <w:szCs w:val="20"/>
              </w:rPr>
              <w:t>кл</w:t>
            </w:r>
            <w:proofErr w:type="spellEnd"/>
            <w:r w:rsidRPr="00C00C49">
              <w:rPr>
                <w:rFonts w:ascii="Arial Narrow" w:hAnsi="Arial Narrow" w:cs="Arial Narrow"/>
                <w:color w:val="FF0000"/>
                <w:sz w:val="20"/>
                <w:szCs w:val="20"/>
              </w:rPr>
              <w:t>.</w:t>
            </w:r>
          </w:p>
          <w:p w:rsidR="00DF042F" w:rsidRPr="00C00C49" w:rsidRDefault="00DF042F" w:rsidP="00107D53">
            <w:pPr>
              <w:spacing w:after="0" w:line="240" w:lineRule="auto"/>
              <w:ind w:left="-108" w:right="-114"/>
              <w:jc w:val="center"/>
              <w:rPr>
                <w:rFonts w:ascii="Arial Narrow" w:hAnsi="Arial Narrow" w:cs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Arial Narrow"/>
                <w:color w:val="FF0000"/>
                <w:sz w:val="20"/>
                <w:szCs w:val="20"/>
              </w:rPr>
              <w:t>27.02</w:t>
            </w:r>
            <w:r w:rsidRPr="00C00C49">
              <w:rPr>
                <w:rFonts w:ascii="Arial Narrow" w:hAnsi="Arial Narrow" w:cs="Arial Narrow"/>
                <w:color w:val="FF0000"/>
                <w:sz w:val="20"/>
                <w:szCs w:val="20"/>
              </w:rPr>
              <w:t>.2017</w:t>
            </w:r>
          </w:p>
        </w:tc>
        <w:tc>
          <w:tcPr>
            <w:tcW w:w="99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F042F" w:rsidRPr="00C00C49" w:rsidRDefault="00DF042F" w:rsidP="006F291F">
            <w:pPr>
              <w:spacing w:after="0" w:line="240" w:lineRule="auto"/>
              <w:ind w:left="-108" w:right="-114"/>
              <w:jc w:val="center"/>
              <w:rPr>
                <w:color w:val="FF0000"/>
              </w:rPr>
            </w:pPr>
            <w:r w:rsidRPr="00C00C49">
              <w:rPr>
                <w:rFonts w:ascii="Arial Narrow" w:hAnsi="Arial Narrow" w:cs="Arial Narrow"/>
                <w:color w:val="FF0000"/>
                <w:sz w:val="20"/>
                <w:szCs w:val="20"/>
              </w:rPr>
              <w:t>МКР нем. яз.</w:t>
            </w:r>
          </w:p>
          <w:p w:rsidR="00DF042F" w:rsidRPr="00C00C49" w:rsidRDefault="00DF042F" w:rsidP="006F291F">
            <w:pPr>
              <w:spacing w:after="0" w:line="240" w:lineRule="auto"/>
              <w:ind w:left="-108" w:right="-114"/>
              <w:jc w:val="center"/>
              <w:rPr>
                <w:color w:val="FF0000"/>
              </w:rPr>
            </w:pPr>
            <w:r w:rsidRPr="00C00C49">
              <w:rPr>
                <w:rFonts w:ascii="Arial Narrow" w:hAnsi="Arial Narrow" w:cs="Arial Narrow"/>
                <w:color w:val="FF0000"/>
                <w:sz w:val="20"/>
                <w:szCs w:val="20"/>
              </w:rPr>
              <w:t xml:space="preserve">6 </w:t>
            </w:r>
            <w:proofErr w:type="spellStart"/>
            <w:r w:rsidRPr="00C00C49">
              <w:rPr>
                <w:rFonts w:ascii="Arial Narrow" w:hAnsi="Arial Narrow" w:cs="Arial Narrow"/>
                <w:color w:val="FF0000"/>
                <w:sz w:val="20"/>
                <w:szCs w:val="20"/>
              </w:rPr>
              <w:t>кл</w:t>
            </w:r>
            <w:proofErr w:type="spellEnd"/>
            <w:r w:rsidRPr="00C00C49">
              <w:rPr>
                <w:rFonts w:ascii="Arial Narrow" w:hAnsi="Arial Narrow" w:cs="Arial Narrow"/>
                <w:color w:val="FF0000"/>
                <w:sz w:val="20"/>
                <w:szCs w:val="20"/>
              </w:rPr>
              <w:t>.</w:t>
            </w:r>
          </w:p>
          <w:p w:rsidR="00DF042F" w:rsidRDefault="00DF042F" w:rsidP="006F291F">
            <w:pPr>
              <w:spacing w:after="0" w:line="240" w:lineRule="auto"/>
              <w:ind w:left="-108" w:right="-114"/>
              <w:jc w:val="center"/>
            </w:pPr>
            <w:r w:rsidRPr="00C00C49">
              <w:rPr>
                <w:rFonts w:ascii="Arial Narrow" w:hAnsi="Arial Narrow" w:cs="Arial Narrow"/>
                <w:color w:val="FF0000"/>
                <w:sz w:val="20"/>
                <w:szCs w:val="20"/>
              </w:rPr>
              <w:t>28.11.2017</w:t>
            </w:r>
          </w:p>
        </w:tc>
        <w:tc>
          <w:tcPr>
            <w:tcW w:w="10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F042F" w:rsidRPr="00C00C49" w:rsidRDefault="00DF042F" w:rsidP="00107D53">
            <w:pPr>
              <w:spacing w:after="0" w:line="240" w:lineRule="auto"/>
              <w:ind w:left="-108" w:right="-114"/>
              <w:jc w:val="center"/>
              <w:rPr>
                <w:color w:val="FF0000"/>
              </w:rPr>
            </w:pPr>
            <w:r w:rsidRPr="00C00C49">
              <w:rPr>
                <w:rFonts w:ascii="Arial Narrow" w:hAnsi="Arial Narrow" w:cs="Arial Narrow"/>
                <w:color w:val="FF0000"/>
                <w:sz w:val="20"/>
                <w:szCs w:val="20"/>
              </w:rPr>
              <w:t>МКР нем. яз.</w:t>
            </w:r>
          </w:p>
          <w:p w:rsidR="00DF042F" w:rsidRPr="00C00C49" w:rsidRDefault="00DF042F" w:rsidP="00107D53">
            <w:pPr>
              <w:spacing w:after="0" w:line="240" w:lineRule="auto"/>
              <w:ind w:left="-108" w:right="-114"/>
              <w:jc w:val="center"/>
              <w:rPr>
                <w:color w:val="FF0000"/>
              </w:rPr>
            </w:pPr>
            <w:r w:rsidRPr="00C00C49">
              <w:rPr>
                <w:rFonts w:ascii="Arial Narrow" w:hAnsi="Arial Narrow" w:cs="Arial Narrow"/>
                <w:color w:val="FF0000"/>
                <w:sz w:val="20"/>
                <w:szCs w:val="20"/>
              </w:rPr>
              <w:t xml:space="preserve">6 </w:t>
            </w:r>
            <w:proofErr w:type="spellStart"/>
            <w:r w:rsidRPr="00C00C49">
              <w:rPr>
                <w:rFonts w:ascii="Arial Narrow" w:hAnsi="Arial Narrow" w:cs="Arial Narrow"/>
                <w:color w:val="FF0000"/>
                <w:sz w:val="20"/>
                <w:szCs w:val="20"/>
              </w:rPr>
              <w:t>кл</w:t>
            </w:r>
            <w:proofErr w:type="spellEnd"/>
            <w:r w:rsidRPr="00C00C49">
              <w:rPr>
                <w:rFonts w:ascii="Arial Narrow" w:hAnsi="Arial Narrow" w:cs="Arial Narrow"/>
                <w:color w:val="FF0000"/>
                <w:sz w:val="20"/>
                <w:szCs w:val="20"/>
              </w:rPr>
              <w:t>.</w:t>
            </w:r>
          </w:p>
          <w:p w:rsidR="00DF042F" w:rsidRPr="007964D8" w:rsidRDefault="00DF042F" w:rsidP="00107D53">
            <w:pPr>
              <w:spacing w:after="0" w:line="240" w:lineRule="auto"/>
              <w:ind w:left="-108" w:right="-114"/>
              <w:jc w:val="center"/>
              <w:rPr>
                <w:rFonts w:ascii="Arial Narrow" w:hAnsi="Arial Narrow" w:cs="Arial Narrow"/>
                <w:color w:val="FF0000"/>
                <w:sz w:val="20"/>
                <w:szCs w:val="20"/>
              </w:rPr>
            </w:pPr>
            <w:r w:rsidRPr="00C00C49">
              <w:rPr>
                <w:rFonts w:ascii="Arial Narrow" w:hAnsi="Arial Narrow" w:cs="Arial Narrow"/>
                <w:color w:val="FF0000"/>
                <w:sz w:val="20"/>
                <w:szCs w:val="20"/>
              </w:rPr>
              <w:t>28.11.2017</w:t>
            </w:r>
          </w:p>
        </w:tc>
        <w:tc>
          <w:tcPr>
            <w:tcW w:w="11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F042F" w:rsidRPr="007964D8" w:rsidRDefault="00DF042F" w:rsidP="006F291F">
            <w:pPr>
              <w:spacing w:after="0" w:line="240" w:lineRule="auto"/>
              <w:ind w:left="-108" w:right="-114"/>
              <w:jc w:val="center"/>
              <w:rPr>
                <w:color w:val="FF0000"/>
              </w:rPr>
            </w:pPr>
            <w:r w:rsidRPr="007964D8">
              <w:rPr>
                <w:rFonts w:ascii="Arial Narrow" w:hAnsi="Arial Narrow" w:cs="Arial Narrow"/>
                <w:color w:val="FF0000"/>
                <w:sz w:val="20"/>
                <w:szCs w:val="20"/>
              </w:rPr>
              <w:t xml:space="preserve">МКР </w:t>
            </w:r>
            <w:r>
              <w:rPr>
                <w:rFonts w:ascii="Arial Narrow" w:hAnsi="Arial Narrow" w:cs="Arial Narrow"/>
                <w:color w:val="FF0000"/>
                <w:sz w:val="20"/>
                <w:szCs w:val="20"/>
              </w:rPr>
              <w:t>б</w:t>
            </w:r>
            <w:r w:rsidRPr="007964D8">
              <w:rPr>
                <w:rFonts w:ascii="Arial Narrow" w:hAnsi="Arial Narrow" w:cs="Arial Narrow"/>
                <w:color w:val="FF0000"/>
                <w:sz w:val="20"/>
                <w:szCs w:val="20"/>
              </w:rPr>
              <w:t xml:space="preserve">иология </w:t>
            </w:r>
          </w:p>
          <w:p w:rsidR="00DF042F" w:rsidRPr="007964D8" w:rsidRDefault="00DF042F" w:rsidP="006F291F">
            <w:pPr>
              <w:spacing w:after="0" w:line="240" w:lineRule="auto"/>
              <w:ind w:left="-108" w:right="-114"/>
              <w:jc w:val="center"/>
              <w:rPr>
                <w:color w:val="FF0000"/>
              </w:rPr>
            </w:pPr>
            <w:r w:rsidRPr="007964D8">
              <w:rPr>
                <w:rFonts w:ascii="Arial Narrow" w:hAnsi="Arial Narrow" w:cs="Arial Narrow"/>
                <w:color w:val="FF0000"/>
                <w:sz w:val="20"/>
                <w:szCs w:val="20"/>
              </w:rPr>
              <w:t xml:space="preserve">6 </w:t>
            </w:r>
            <w:proofErr w:type="spellStart"/>
            <w:r w:rsidRPr="007964D8">
              <w:rPr>
                <w:rFonts w:ascii="Arial Narrow" w:hAnsi="Arial Narrow" w:cs="Arial Narrow"/>
                <w:color w:val="FF0000"/>
                <w:sz w:val="20"/>
                <w:szCs w:val="20"/>
              </w:rPr>
              <w:t>кл</w:t>
            </w:r>
            <w:proofErr w:type="spellEnd"/>
            <w:r w:rsidRPr="007964D8">
              <w:rPr>
                <w:rFonts w:ascii="Arial Narrow" w:hAnsi="Arial Narrow" w:cs="Arial Narrow"/>
                <w:color w:val="FF0000"/>
                <w:sz w:val="20"/>
                <w:szCs w:val="20"/>
              </w:rPr>
              <w:t>.</w:t>
            </w:r>
          </w:p>
          <w:p w:rsidR="00DF042F" w:rsidRDefault="00DF042F" w:rsidP="006F291F">
            <w:pPr>
              <w:spacing w:after="0" w:line="240" w:lineRule="auto"/>
              <w:ind w:left="-108" w:right="-114"/>
              <w:jc w:val="center"/>
            </w:pPr>
            <w:r w:rsidRPr="007964D8">
              <w:rPr>
                <w:rFonts w:ascii="Arial Narrow" w:hAnsi="Arial Narrow" w:cs="Arial Narrow"/>
                <w:color w:val="FF0000"/>
                <w:sz w:val="20"/>
                <w:szCs w:val="20"/>
              </w:rPr>
              <w:t>16.11.2017</w:t>
            </w: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F042F" w:rsidRPr="007964D8" w:rsidRDefault="00DF042F" w:rsidP="006F291F">
            <w:pPr>
              <w:spacing w:after="0" w:line="240" w:lineRule="auto"/>
              <w:ind w:left="-108" w:right="-114"/>
              <w:contextualSpacing/>
              <w:jc w:val="center"/>
              <w:rPr>
                <w:color w:val="FF0000"/>
              </w:rPr>
            </w:pPr>
            <w:r w:rsidRPr="007964D8">
              <w:rPr>
                <w:rFonts w:ascii="Arial Narrow" w:hAnsi="Arial Narrow" w:cs="Arial Narrow"/>
                <w:color w:val="FF0000"/>
                <w:sz w:val="20"/>
                <w:szCs w:val="20"/>
              </w:rPr>
              <w:t>МКР биология</w:t>
            </w:r>
          </w:p>
          <w:p w:rsidR="00DF042F" w:rsidRPr="007964D8" w:rsidRDefault="00DF042F" w:rsidP="006F291F">
            <w:pPr>
              <w:spacing w:after="0" w:line="240" w:lineRule="auto"/>
              <w:ind w:left="-108" w:right="-114"/>
              <w:contextualSpacing/>
              <w:jc w:val="center"/>
              <w:rPr>
                <w:color w:val="FF0000"/>
              </w:rPr>
            </w:pPr>
            <w:r w:rsidRPr="007964D8">
              <w:rPr>
                <w:rFonts w:ascii="Arial Narrow" w:hAnsi="Arial Narrow" w:cs="Arial Narrow"/>
                <w:color w:val="FF0000"/>
                <w:sz w:val="20"/>
                <w:szCs w:val="20"/>
              </w:rPr>
              <w:t xml:space="preserve">6 </w:t>
            </w:r>
            <w:proofErr w:type="spellStart"/>
            <w:r w:rsidRPr="007964D8">
              <w:rPr>
                <w:rFonts w:ascii="Arial Narrow" w:hAnsi="Arial Narrow" w:cs="Arial Narrow"/>
                <w:color w:val="FF0000"/>
                <w:sz w:val="20"/>
                <w:szCs w:val="20"/>
              </w:rPr>
              <w:t>кл</w:t>
            </w:r>
            <w:proofErr w:type="spellEnd"/>
            <w:r w:rsidRPr="007964D8">
              <w:rPr>
                <w:rFonts w:ascii="Arial Narrow" w:hAnsi="Arial Narrow" w:cs="Arial Narrow"/>
                <w:color w:val="FF0000"/>
                <w:sz w:val="20"/>
                <w:szCs w:val="20"/>
              </w:rPr>
              <w:t>.</w:t>
            </w:r>
          </w:p>
          <w:p w:rsidR="00DF042F" w:rsidRDefault="00DF042F" w:rsidP="006F291F">
            <w:pPr>
              <w:spacing w:after="0" w:line="240" w:lineRule="auto"/>
              <w:ind w:left="-108" w:right="-114"/>
              <w:jc w:val="center"/>
            </w:pPr>
            <w:r w:rsidRPr="007964D8">
              <w:rPr>
                <w:rFonts w:ascii="Arial Narrow" w:hAnsi="Arial Narrow" w:cs="Arial Narrow"/>
                <w:color w:val="FF0000"/>
                <w:sz w:val="20"/>
                <w:szCs w:val="20"/>
              </w:rPr>
              <w:t>08.02.18</w:t>
            </w:r>
          </w:p>
        </w:tc>
        <w:tc>
          <w:tcPr>
            <w:tcW w:w="1276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A"/>
            </w:tcBorders>
            <w:shd w:val="clear" w:color="auto" w:fill="auto"/>
          </w:tcPr>
          <w:p w:rsidR="00DF042F" w:rsidRDefault="00DF042F" w:rsidP="006F291F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Кол-во низких результатов</w:t>
            </w:r>
          </w:p>
          <w:p w:rsidR="00DF042F" w:rsidRDefault="00DF042F" w:rsidP="006F291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(из 12)</w:t>
            </w:r>
          </w:p>
        </w:tc>
      </w:tr>
      <w:tr w:rsidR="00DF042F" w:rsidRPr="007964D8" w:rsidTr="00B04E41">
        <w:trPr>
          <w:trHeight w:val="383"/>
          <w:jc w:val="center"/>
        </w:trPr>
        <w:tc>
          <w:tcPr>
            <w:tcW w:w="70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F042F" w:rsidRDefault="00DF042F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F042F" w:rsidRDefault="00DF042F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 xml:space="preserve">% </w:t>
            </w:r>
          </w:p>
          <w:p w:rsidR="00DF042F" w:rsidRPr="007964D8" w:rsidRDefault="00DF042F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proofErr w:type="spellStart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обуч</w:t>
            </w:r>
            <w:proofErr w:type="spellEnd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.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F042F" w:rsidRDefault="00DF042F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 xml:space="preserve">% </w:t>
            </w:r>
          </w:p>
          <w:p w:rsidR="00DF042F" w:rsidRPr="007964D8" w:rsidRDefault="00DF042F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proofErr w:type="spellStart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кач</w:t>
            </w:r>
            <w:proofErr w:type="spellEnd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F042F" w:rsidRDefault="00DF042F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 xml:space="preserve">% </w:t>
            </w:r>
          </w:p>
          <w:p w:rsidR="00DF042F" w:rsidRPr="007964D8" w:rsidRDefault="00DF042F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proofErr w:type="spellStart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обуч</w:t>
            </w:r>
            <w:proofErr w:type="spellEnd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F042F" w:rsidRDefault="00DF042F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 xml:space="preserve">% </w:t>
            </w:r>
          </w:p>
          <w:p w:rsidR="00DF042F" w:rsidRPr="007964D8" w:rsidRDefault="00DF042F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proofErr w:type="spellStart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кач</w:t>
            </w:r>
            <w:proofErr w:type="spellEnd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F042F" w:rsidRDefault="00DF042F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 xml:space="preserve">% </w:t>
            </w:r>
          </w:p>
          <w:p w:rsidR="00DF042F" w:rsidRPr="007964D8" w:rsidRDefault="00DF042F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proofErr w:type="spellStart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обуч</w:t>
            </w:r>
            <w:proofErr w:type="spellEnd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F042F" w:rsidRDefault="00DF042F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 xml:space="preserve">% </w:t>
            </w:r>
          </w:p>
          <w:p w:rsidR="00DF042F" w:rsidRPr="007964D8" w:rsidRDefault="00DF042F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proofErr w:type="spellStart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кач</w:t>
            </w:r>
            <w:proofErr w:type="spellEnd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F042F" w:rsidRDefault="00DF042F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 xml:space="preserve">% </w:t>
            </w:r>
          </w:p>
          <w:p w:rsidR="00DF042F" w:rsidRPr="007964D8" w:rsidRDefault="00DF042F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proofErr w:type="spellStart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обуч</w:t>
            </w:r>
            <w:proofErr w:type="spellEnd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F042F" w:rsidRDefault="00DF042F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 xml:space="preserve">% </w:t>
            </w:r>
          </w:p>
          <w:p w:rsidR="00DF042F" w:rsidRPr="007964D8" w:rsidRDefault="00DF042F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proofErr w:type="spellStart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кач</w:t>
            </w:r>
            <w:proofErr w:type="spellEnd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.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F042F" w:rsidRDefault="00DF042F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 xml:space="preserve">% </w:t>
            </w:r>
          </w:p>
          <w:p w:rsidR="00DF042F" w:rsidRPr="007964D8" w:rsidRDefault="00DF042F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proofErr w:type="spellStart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обуч</w:t>
            </w:r>
            <w:proofErr w:type="spellEnd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F042F" w:rsidRDefault="00DF042F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 xml:space="preserve">% </w:t>
            </w:r>
          </w:p>
          <w:p w:rsidR="00DF042F" w:rsidRPr="007964D8" w:rsidRDefault="00DF042F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proofErr w:type="spellStart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кач</w:t>
            </w:r>
            <w:proofErr w:type="spellEnd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F042F" w:rsidRDefault="00DF042F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 xml:space="preserve">% </w:t>
            </w:r>
          </w:p>
          <w:p w:rsidR="00DF042F" w:rsidRPr="007964D8" w:rsidRDefault="00DF042F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proofErr w:type="spellStart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обуч</w:t>
            </w:r>
            <w:proofErr w:type="spellEnd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F042F" w:rsidRDefault="00DF042F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 xml:space="preserve">% </w:t>
            </w:r>
          </w:p>
          <w:p w:rsidR="00DF042F" w:rsidRPr="007964D8" w:rsidRDefault="00DF042F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proofErr w:type="spellStart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кач</w:t>
            </w:r>
            <w:proofErr w:type="spellEnd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F042F" w:rsidRDefault="00DF042F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 xml:space="preserve">% </w:t>
            </w:r>
          </w:p>
          <w:p w:rsidR="00DF042F" w:rsidRPr="007964D8" w:rsidRDefault="00DF042F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proofErr w:type="spellStart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обуч</w:t>
            </w:r>
            <w:proofErr w:type="spellEnd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F042F" w:rsidRDefault="00DF042F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 xml:space="preserve">% </w:t>
            </w:r>
          </w:p>
          <w:p w:rsidR="00DF042F" w:rsidRPr="007964D8" w:rsidRDefault="00DF042F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proofErr w:type="spellStart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кач</w:t>
            </w:r>
            <w:proofErr w:type="spellEnd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.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F042F" w:rsidRDefault="00DF042F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 xml:space="preserve">% </w:t>
            </w:r>
          </w:p>
          <w:p w:rsidR="00DF042F" w:rsidRPr="007964D8" w:rsidRDefault="00DF042F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proofErr w:type="spellStart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обуч</w:t>
            </w:r>
            <w:proofErr w:type="spellEnd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F042F" w:rsidRDefault="00DF042F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 xml:space="preserve">% </w:t>
            </w:r>
          </w:p>
          <w:p w:rsidR="00DF042F" w:rsidRPr="007964D8" w:rsidRDefault="00DF042F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proofErr w:type="spellStart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кач</w:t>
            </w:r>
            <w:proofErr w:type="spellEnd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F042F" w:rsidRDefault="00DF042F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 xml:space="preserve">% </w:t>
            </w:r>
          </w:p>
          <w:p w:rsidR="00DF042F" w:rsidRPr="007964D8" w:rsidRDefault="00DF042F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proofErr w:type="spellStart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обуч</w:t>
            </w:r>
            <w:proofErr w:type="spellEnd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F042F" w:rsidRDefault="00DF042F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 xml:space="preserve">% </w:t>
            </w:r>
          </w:p>
          <w:p w:rsidR="00DF042F" w:rsidRPr="007964D8" w:rsidRDefault="00DF042F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proofErr w:type="spellStart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кач</w:t>
            </w:r>
            <w:proofErr w:type="spellEnd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.</w:t>
            </w:r>
          </w:p>
        </w:tc>
        <w:tc>
          <w:tcPr>
            <w:tcW w:w="5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DF042F" w:rsidRDefault="00DF042F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 xml:space="preserve">% </w:t>
            </w:r>
          </w:p>
          <w:p w:rsidR="00DF042F" w:rsidRPr="007964D8" w:rsidRDefault="00DF042F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proofErr w:type="spellStart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обуч</w:t>
            </w:r>
            <w:proofErr w:type="spellEnd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.</w:t>
            </w:r>
          </w:p>
        </w:tc>
        <w:tc>
          <w:tcPr>
            <w:tcW w:w="5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DF042F" w:rsidRDefault="00DF042F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 xml:space="preserve">% </w:t>
            </w:r>
          </w:p>
          <w:p w:rsidR="00DF042F" w:rsidRPr="007964D8" w:rsidRDefault="00DF042F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proofErr w:type="spellStart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кач</w:t>
            </w:r>
            <w:proofErr w:type="spellEnd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.</w:t>
            </w:r>
          </w:p>
        </w:tc>
        <w:tc>
          <w:tcPr>
            <w:tcW w:w="5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F042F" w:rsidRDefault="00DF042F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 xml:space="preserve">% </w:t>
            </w:r>
          </w:p>
          <w:p w:rsidR="00DF042F" w:rsidRPr="007964D8" w:rsidRDefault="00DF042F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proofErr w:type="spellStart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обуч</w:t>
            </w:r>
            <w:proofErr w:type="spellEnd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F042F" w:rsidRDefault="00DF042F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 xml:space="preserve">% </w:t>
            </w:r>
          </w:p>
          <w:p w:rsidR="00DF042F" w:rsidRPr="007964D8" w:rsidRDefault="00DF042F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proofErr w:type="spellStart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кач</w:t>
            </w:r>
            <w:proofErr w:type="spellEnd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F042F" w:rsidRDefault="00DF042F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 xml:space="preserve">% </w:t>
            </w:r>
          </w:p>
          <w:p w:rsidR="00DF042F" w:rsidRPr="007964D8" w:rsidRDefault="00DF042F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proofErr w:type="spellStart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обуч</w:t>
            </w:r>
            <w:proofErr w:type="spellEnd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F042F" w:rsidRDefault="00DF042F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 xml:space="preserve">% </w:t>
            </w:r>
          </w:p>
          <w:p w:rsidR="00DF042F" w:rsidRPr="007964D8" w:rsidRDefault="00DF042F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proofErr w:type="spellStart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кач</w:t>
            </w:r>
            <w:proofErr w:type="spellEnd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.</w:t>
            </w:r>
          </w:p>
        </w:tc>
        <w:tc>
          <w:tcPr>
            <w:tcW w:w="1276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DF042F" w:rsidRPr="007964D8" w:rsidRDefault="00DF042F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</w:p>
        </w:tc>
      </w:tr>
      <w:tr w:rsidR="00107D53" w:rsidRPr="007964D8" w:rsidTr="002375BD">
        <w:trPr>
          <w:jc w:val="center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</w:t>
            </w:r>
          </w:p>
        </w:tc>
        <w:tc>
          <w:tcPr>
            <w:tcW w:w="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81,8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45,5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92,3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28,8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71,4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35,7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88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21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82,7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36,5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83,6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38,2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55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07D53" w:rsidRP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107D53">
              <w:rPr>
                <w:rFonts w:ascii="Arial Narrow" w:eastAsia="Times New Roman" w:hAnsi="Arial Narrow" w:cs="Arial Narrow"/>
                <w:sz w:val="20"/>
                <w:szCs w:val="20"/>
              </w:rPr>
              <w:t>88,9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07D53" w:rsidRP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107D53">
              <w:rPr>
                <w:rFonts w:ascii="Arial Narrow" w:eastAsia="Times New Roman" w:hAnsi="Arial Narrow" w:cs="Arial Narrow"/>
                <w:sz w:val="20"/>
                <w:szCs w:val="20"/>
              </w:rPr>
              <w:t>53,7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07D53" w:rsidRP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07D53" w:rsidRP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89,1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38,2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94,7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15,8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07D53" w:rsidRPr="007964D8" w:rsidRDefault="002375BD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5</w:t>
            </w:r>
          </w:p>
        </w:tc>
      </w:tr>
      <w:tr w:rsidR="00107D53" w:rsidRPr="007964D8" w:rsidTr="002375BD">
        <w:trPr>
          <w:jc w:val="center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2</w:t>
            </w:r>
          </w:p>
        </w:tc>
        <w:tc>
          <w:tcPr>
            <w:tcW w:w="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86,5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75,0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95,4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63,9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90,7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63,6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99,1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87,2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97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70,3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93,5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71,9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95,1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61,2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07D53" w:rsidRP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107D53">
              <w:rPr>
                <w:rFonts w:ascii="Arial Narrow" w:eastAsia="Times New Roman" w:hAnsi="Arial Narrow" w:cs="Arial Narrow"/>
                <w:sz w:val="20"/>
                <w:szCs w:val="20"/>
              </w:rPr>
              <w:t>90,3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07D53" w:rsidRP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107D53">
              <w:rPr>
                <w:rFonts w:ascii="Arial Narrow" w:eastAsia="Times New Roman" w:hAnsi="Arial Narrow" w:cs="Arial Narrow"/>
                <w:sz w:val="20"/>
                <w:szCs w:val="20"/>
              </w:rPr>
              <w:t>56,3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5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07D53" w:rsidRP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107D53">
              <w:rPr>
                <w:rFonts w:ascii="Arial Narrow" w:eastAsia="Times New Roman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5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07D53" w:rsidRP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107D53">
              <w:rPr>
                <w:rFonts w:ascii="Arial Narrow" w:eastAsia="Times New Roman" w:hAnsi="Arial Narrow" w:cs="Arial Narrow"/>
                <w:sz w:val="20"/>
                <w:szCs w:val="20"/>
              </w:rPr>
              <w:t>50</w:t>
            </w:r>
          </w:p>
        </w:tc>
        <w:tc>
          <w:tcPr>
            <w:tcW w:w="5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96,3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74,3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89,4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54,8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1</w:t>
            </w:r>
          </w:p>
        </w:tc>
      </w:tr>
      <w:tr w:rsidR="00107D53" w:rsidRPr="007964D8" w:rsidTr="002375BD">
        <w:trPr>
          <w:jc w:val="center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3</w:t>
            </w:r>
          </w:p>
        </w:tc>
        <w:tc>
          <w:tcPr>
            <w:tcW w:w="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94,4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68,1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97,1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45,6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90,3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56,9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94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57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77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36,5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95,7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28,9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95,8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50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07D53" w:rsidRP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107D53">
              <w:rPr>
                <w:rFonts w:ascii="Arial Narrow" w:eastAsia="Times New Roman" w:hAnsi="Arial Narrow" w:cs="Arial Narrow"/>
                <w:sz w:val="20"/>
                <w:szCs w:val="20"/>
              </w:rPr>
              <w:t>91,7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07D53" w:rsidRP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107D53">
              <w:rPr>
                <w:rFonts w:ascii="Arial Narrow" w:eastAsia="Times New Roman" w:hAnsi="Arial Narrow" w:cs="Arial Narrow"/>
                <w:sz w:val="20"/>
                <w:szCs w:val="20"/>
              </w:rPr>
              <w:t>25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07D53" w:rsidRP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07D53" w:rsidRP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89,0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35,6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90,0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24,3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07D53" w:rsidRPr="007964D8" w:rsidRDefault="002375BD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3</w:t>
            </w:r>
          </w:p>
        </w:tc>
      </w:tr>
      <w:tr w:rsidR="00107D53" w:rsidRPr="007964D8" w:rsidTr="002375BD">
        <w:trPr>
          <w:jc w:val="center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4</w:t>
            </w:r>
          </w:p>
        </w:tc>
        <w:tc>
          <w:tcPr>
            <w:tcW w:w="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94,1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54,9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97,9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51,1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90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46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93,9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65,3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91,5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46,8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45,3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52,1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07D53" w:rsidRP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107D53">
              <w:rPr>
                <w:rFonts w:ascii="Arial Narrow" w:eastAsia="Times New Roman" w:hAnsi="Arial Narrow" w:cs="Arial Narrow"/>
                <w:sz w:val="20"/>
                <w:szCs w:val="20"/>
              </w:rPr>
              <w:t>96,3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07D53" w:rsidRP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107D53">
              <w:rPr>
                <w:rFonts w:ascii="Arial Narrow" w:eastAsia="Times New Roman" w:hAnsi="Arial Narrow" w:cs="Arial Narrow"/>
                <w:sz w:val="20"/>
                <w:szCs w:val="20"/>
              </w:rPr>
              <w:t>40,7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57,9</w:t>
            </w:r>
          </w:p>
        </w:tc>
        <w:tc>
          <w:tcPr>
            <w:tcW w:w="5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07D53" w:rsidRP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107D53">
              <w:rPr>
                <w:rFonts w:ascii="Arial Narrow" w:eastAsia="Times New Roman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5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07D53" w:rsidRP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107D53">
              <w:rPr>
                <w:rFonts w:ascii="Arial Narrow" w:eastAsia="Times New Roman" w:hAnsi="Arial Narrow" w:cs="Arial Narrow"/>
                <w:sz w:val="20"/>
                <w:szCs w:val="20"/>
              </w:rPr>
              <w:t>58,3</w:t>
            </w:r>
          </w:p>
        </w:tc>
        <w:tc>
          <w:tcPr>
            <w:tcW w:w="5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58,3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46,2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</w:p>
        </w:tc>
      </w:tr>
      <w:tr w:rsidR="00107D53" w:rsidRPr="007964D8" w:rsidTr="002375BD">
        <w:trPr>
          <w:jc w:val="center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5</w:t>
            </w:r>
          </w:p>
        </w:tc>
        <w:tc>
          <w:tcPr>
            <w:tcW w:w="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65,0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35,0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83,3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16,7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82,4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35,3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71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14,3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78,9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5,3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53,8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7,7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07D53" w:rsidRP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107D53">
              <w:rPr>
                <w:rFonts w:ascii="Arial Narrow" w:eastAsia="Times New Roman" w:hAnsi="Arial Narrow" w:cs="Arial Narrow"/>
                <w:sz w:val="20"/>
                <w:szCs w:val="20"/>
              </w:rPr>
              <w:t>83,3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07D53" w:rsidRP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107D53">
              <w:rPr>
                <w:rFonts w:ascii="Arial Narrow" w:eastAsia="Times New Roman" w:hAnsi="Arial Narrow" w:cs="Arial Narrow"/>
                <w:sz w:val="20"/>
                <w:szCs w:val="20"/>
              </w:rPr>
              <w:t>33,3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75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25</w:t>
            </w:r>
          </w:p>
        </w:tc>
        <w:tc>
          <w:tcPr>
            <w:tcW w:w="5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07D53" w:rsidRP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107D53">
              <w:rPr>
                <w:rFonts w:ascii="Arial Narrow" w:eastAsia="Times New Roman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5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07D53" w:rsidRP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107D53">
              <w:rPr>
                <w:rFonts w:ascii="Arial Narrow" w:eastAsia="Times New Roman" w:hAnsi="Arial Narrow" w:cs="Arial Narrow"/>
                <w:sz w:val="20"/>
                <w:szCs w:val="20"/>
              </w:rPr>
              <w:t>33,3</w:t>
            </w:r>
          </w:p>
        </w:tc>
        <w:tc>
          <w:tcPr>
            <w:tcW w:w="5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72,2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11,1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81,8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25,0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D11F33">
              <w:rPr>
                <w:rFonts w:ascii="Arial Narrow" w:eastAsia="Times New Roman" w:hAnsi="Arial Narrow" w:cs="Arial Narrow"/>
                <w:sz w:val="20"/>
                <w:szCs w:val="20"/>
                <w:highlight w:val="cyan"/>
              </w:rPr>
              <w:t>8</w:t>
            </w:r>
          </w:p>
        </w:tc>
      </w:tr>
      <w:tr w:rsidR="00107D53" w:rsidRPr="007964D8" w:rsidTr="002375BD">
        <w:trPr>
          <w:jc w:val="center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6</w:t>
            </w:r>
          </w:p>
        </w:tc>
        <w:tc>
          <w:tcPr>
            <w:tcW w:w="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77,0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27,9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76,4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12,7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73,3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26,7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95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61,7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90,8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43,1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91,5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37,3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68,3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12,2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07D53" w:rsidRP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107D53">
              <w:rPr>
                <w:rFonts w:ascii="Arial Narrow" w:eastAsia="Times New Roman" w:hAnsi="Arial Narrow" w:cs="Arial Narrow"/>
                <w:sz w:val="20"/>
                <w:szCs w:val="20"/>
              </w:rPr>
              <w:t>86,1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07D53" w:rsidRP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107D53">
              <w:rPr>
                <w:rFonts w:ascii="Arial Narrow" w:eastAsia="Times New Roman" w:hAnsi="Arial Narrow" w:cs="Arial Narrow"/>
                <w:sz w:val="20"/>
                <w:szCs w:val="20"/>
              </w:rPr>
              <w:t>19,4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95,5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59</w:t>
            </w:r>
          </w:p>
        </w:tc>
        <w:tc>
          <w:tcPr>
            <w:tcW w:w="5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107D53" w:rsidRP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107D53">
              <w:rPr>
                <w:rFonts w:ascii="Arial Narrow" w:eastAsia="Times New Roman" w:hAnsi="Arial Narrow" w:cs="Arial Narrow"/>
                <w:sz w:val="20"/>
                <w:szCs w:val="20"/>
              </w:rPr>
              <w:t>87,4</w:t>
            </w:r>
          </w:p>
        </w:tc>
        <w:tc>
          <w:tcPr>
            <w:tcW w:w="5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07D53" w:rsidRP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107D53">
              <w:rPr>
                <w:rFonts w:ascii="Arial Narrow" w:eastAsia="Times New Roman" w:hAnsi="Arial Narrow" w:cs="Arial Narrow"/>
                <w:sz w:val="20"/>
                <w:szCs w:val="20"/>
              </w:rPr>
              <w:t>31,8</w:t>
            </w:r>
          </w:p>
        </w:tc>
        <w:tc>
          <w:tcPr>
            <w:tcW w:w="5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98,5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48,5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07D53" w:rsidRPr="007964D8" w:rsidRDefault="00D11F3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5</w:t>
            </w:r>
          </w:p>
        </w:tc>
      </w:tr>
      <w:tr w:rsidR="00107D53" w:rsidRPr="007964D8" w:rsidTr="002375BD">
        <w:trPr>
          <w:jc w:val="center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7</w:t>
            </w:r>
          </w:p>
        </w:tc>
        <w:tc>
          <w:tcPr>
            <w:tcW w:w="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53,8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88,9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11,1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70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40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44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11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60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80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07D53" w:rsidRP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07D53" w:rsidRP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63</w:t>
            </w:r>
          </w:p>
        </w:tc>
        <w:tc>
          <w:tcPr>
            <w:tcW w:w="5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07D53" w:rsidRP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107D53">
              <w:rPr>
                <w:rFonts w:ascii="Arial Narrow" w:eastAsia="Times New Roman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5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07D53" w:rsidRP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107D53">
              <w:rPr>
                <w:rFonts w:ascii="Arial Narrow" w:eastAsia="Times New Roman" w:hAnsi="Arial Narrow" w:cs="Arial Narrow"/>
                <w:sz w:val="20"/>
                <w:szCs w:val="20"/>
              </w:rPr>
              <w:t>27,2</w:t>
            </w:r>
          </w:p>
        </w:tc>
        <w:tc>
          <w:tcPr>
            <w:tcW w:w="5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40,0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10,0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54,5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07D53" w:rsidRPr="007964D8" w:rsidRDefault="00D11F3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6</w:t>
            </w:r>
          </w:p>
        </w:tc>
      </w:tr>
      <w:tr w:rsidR="00107D53" w:rsidRPr="007964D8" w:rsidTr="002375BD">
        <w:trPr>
          <w:jc w:val="center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8</w:t>
            </w:r>
          </w:p>
        </w:tc>
        <w:tc>
          <w:tcPr>
            <w:tcW w:w="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60,0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35,0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75,0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25,0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62,5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25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52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95,2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57,1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76,2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28,6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71,4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33,3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07D53" w:rsidRP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107D53">
              <w:rPr>
                <w:rFonts w:ascii="Arial Narrow" w:eastAsia="Times New Roman" w:hAnsi="Arial Narrow" w:cs="Arial Narrow"/>
                <w:sz w:val="20"/>
                <w:szCs w:val="20"/>
              </w:rPr>
              <w:t>85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07D53" w:rsidRP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107D53">
              <w:rPr>
                <w:rFonts w:ascii="Arial Narrow" w:eastAsia="Times New Roman" w:hAnsi="Arial Narrow" w:cs="Arial Narrow"/>
                <w:sz w:val="20"/>
                <w:szCs w:val="20"/>
              </w:rPr>
              <w:t>30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07D53" w:rsidRP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07D53" w:rsidRP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61,9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07D53" w:rsidRPr="007964D8" w:rsidRDefault="00D11F3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5</w:t>
            </w:r>
          </w:p>
        </w:tc>
      </w:tr>
      <w:tr w:rsidR="00107D53" w:rsidRPr="007964D8" w:rsidTr="002375BD">
        <w:trPr>
          <w:jc w:val="center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9</w:t>
            </w:r>
          </w:p>
        </w:tc>
        <w:tc>
          <w:tcPr>
            <w:tcW w:w="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81,8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72,7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63,6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27,3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62,5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25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66,7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60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40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90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50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60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20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107D53" w:rsidRP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107D53">
              <w:rPr>
                <w:rFonts w:ascii="Arial Narrow" w:eastAsia="Times New Roman" w:hAnsi="Arial Narrow" w:cs="Arial Narrow"/>
                <w:sz w:val="20"/>
                <w:szCs w:val="20"/>
              </w:rPr>
              <w:t>72,7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07D53" w:rsidRP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107D53">
              <w:rPr>
                <w:rFonts w:ascii="Arial Narrow" w:eastAsia="Times New Roman" w:hAnsi="Arial Narrow" w:cs="Arial Narrow"/>
                <w:sz w:val="20"/>
                <w:szCs w:val="20"/>
              </w:rPr>
              <w:t>18,2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07D53" w:rsidRP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07D53" w:rsidRP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87,5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50,0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18,2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07D53" w:rsidRPr="007964D8" w:rsidRDefault="00D11F3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6</w:t>
            </w:r>
          </w:p>
        </w:tc>
      </w:tr>
      <w:tr w:rsidR="00107D53" w:rsidRPr="007964D8" w:rsidTr="002375BD">
        <w:trPr>
          <w:jc w:val="center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10</w:t>
            </w:r>
          </w:p>
        </w:tc>
        <w:tc>
          <w:tcPr>
            <w:tcW w:w="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76,8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44,9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88,9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34,9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74,6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42,9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86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65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87,1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43,5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82,1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32,8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71,2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22,7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107D53" w:rsidRP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107D53">
              <w:rPr>
                <w:rFonts w:ascii="Arial Narrow" w:eastAsia="Times New Roman" w:hAnsi="Arial Narrow" w:cs="Arial Narrow"/>
                <w:sz w:val="20"/>
                <w:szCs w:val="20"/>
              </w:rPr>
              <w:t>70,8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07D53" w:rsidRP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107D53">
              <w:rPr>
                <w:rFonts w:ascii="Arial Narrow" w:eastAsia="Times New Roman" w:hAnsi="Arial Narrow" w:cs="Arial Narrow"/>
                <w:sz w:val="20"/>
                <w:szCs w:val="20"/>
              </w:rPr>
              <w:t>26,1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07D53" w:rsidRP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07D53" w:rsidRP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93,8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68,0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95,3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07D53" w:rsidRPr="007964D8" w:rsidRDefault="00D11F3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6</w:t>
            </w:r>
          </w:p>
        </w:tc>
      </w:tr>
      <w:tr w:rsidR="00107D53" w:rsidRPr="007964D8" w:rsidTr="002375BD">
        <w:trPr>
          <w:jc w:val="center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11</w:t>
            </w:r>
          </w:p>
        </w:tc>
        <w:tc>
          <w:tcPr>
            <w:tcW w:w="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47,9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33,3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90,7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25,6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53,1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30,6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82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52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85,5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40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80,9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12,8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51,4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5,7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107D53" w:rsidRP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107D53">
              <w:rPr>
                <w:rFonts w:ascii="Arial Narrow" w:eastAsia="Times New Roman" w:hAnsi="Arial Narrow" w:cs="Arial Narrow"/>
                <w:sz w:val="20"/>
                <w:szCs w:val="20"/>
              </w:rPr>
              <w:t>75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07D53" w:rsidRP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107D53">
              <w:rPr>
                <w:rFonts w:ascii="Arial Narrow" w:eastAsia="Times New Roman" w:hAnsi="Arial Narrow" w:cs="Arial Narrow"/>
                <w:sz w:val="20"/>
                <w:szCs w:val="20"/>
              </w:rPr>
              <w:t>19,4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91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36</w:t>
            </w:r>
          </w:p>
        </w:tc>
        <w:tc>
          <w:tcPr>
            <w:tcW w:w="5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107D53" w:rsidRP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107D53">
              <w:rPr>
                <w:rFonts w:ascii="Arial Narrow" w:eastAsia="Times New Roman" w:hAnsi="Arial Narrow" w:cs="Arial Narrow"/>
                <w:sz w:val="20"/>
                <w:szCs w:val="20"/>
              </w:rPr>
              <w:t>84,6</w:t>
            </w:r>
          </w:p>
        </w:tc>
        <w:tc>
          <w:tcPr>
            <w:tcW w:w="5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07D53" w:rsidRP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107D53">
              <w:rPr>
                <w:rFonts w:ascii="Arial Narrow" w:eastAsia="Times New Roman" w:hAnsi="Arial Narrow" w:cs="Arial Narrow"/>
                <w:sz w:val="20"/>
                <w:szCs w:val="20"/>
              </w:rPr>
              <w:t>7,7</w:t>
            </w:r>
          </w:p>
        </w:tc>
        <w:tc>
          <w:tcPr>
            <w:tcW w:w="5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89,8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34,7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95,2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28,6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07D53" w:rsidRPr="00D11F33" w:rsidRDefault="00D11F3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  <w:highlight w:val="cyan"/>
              </w:rPr>
            </w:pPr>
            <w:r w:rsidRPr="00D11F33">
              <w:rPr>
                <w:rFonts w:ascii="Arial Narrow" w:eastAsia="Times New Roman" w:hAnsi="Arial Narrow" w:cs="Arial Narrow"/>
                <w:sz w:val="20"/>
                <w:szCs w:val="20"/>
                <w:highlight w:val="cyan"/>
              </w:rPr>
              <w:t>9</w:t>
            </w:r>
          </w:p>
        </w:tc>
      </w:tr>
      <w:tr w:rsidR="00107D53" w:rsidRPr="007964D8" w:rsidTr="002375BD">
        <w:trPr>
          <w:jc w:val="center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12</w:t>
            </w:r>
          </w:p>
        </w:tc>
        <w:tc>
          <w:tcPr>
            <w:tcW w:w="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83,9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61,3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81,5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25,9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63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33,3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89,7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69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82,1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46,4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80,2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19,2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48,3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10,3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107D53" w:rsidRP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107D53">
              <w:rPr>
                <w:rFonts w:ascii="Arial Narrow" w:eastAsia="Times New Roman" w:hAnsi="Arial Narrow" w:cs="Arial Narrow"/>
                <w:sz w:val="20"/>
                <w:szCs w:val="20"/>
              </w:rPr>
              <w:t>78,3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07D53" w:rsidRP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107D53">
              <w:rPr>
                <w:rFonts w:ascii="Arial Narrow" w:eastAsia="Times New Roman" w:hAnsi="Arial Narrow" w:cs="Arial Narrow"/>
                <w:sz w:val="20"/>
                <w:szCs w:val="20"/>
              </w:rPr>
              <w:t>26,1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07D53" w:rsidRP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07D53" w:rsidRP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55,6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11,1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51,9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3,7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07D53" w:rsidRPr="00D11F33" w:rsidRDefault="00D11F3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  <w:highlight w:val="cyan"/>
              </w:rPr>
            </w:pPr>
            <w:r w:rsidRPr="00D11F33">
              <w:rPr>
                <w:rFonts w:ascii="Arial Narrow" w:eastAsia="Times New Roman" w:hAnsi="Arial Narrow" w:cs="Arial Narrow"/>
                <w:sz w:val="20"/>
                <w:szCs w:val="20"/>
                <w:highlight w:val="cyan"/>
              </w:rPr>
              <w:t>9</w:t>
            </w:r>
          </w:p>
        </w:tc>
      </w:tr>
      <w:tr w:rsidR="00107D53" w:rsidRPr="007964D8" w:rsidTr="002375BD">
        <w:trPr>
          <w:jc w:val="center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13</w:t>
            </w:r>
          </w:p>
        </w:tc>
        <w:tc>
          <w:tcPr>
            <w:tcW w:w="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54,5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45,5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84,6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7,7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81,8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36,4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50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92,9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50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50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92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38,5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07D53" w:rsidRP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107D53">
              <w:rPr>
                <w:rFonts w:ascii="Arial Narrow" w:eastAsia="Times New Roman" w:hAnsi="Arial Narrow" w:cs="Arial Narrow"/>
                <w:sz w:val="20"/>
                <w:szCs w:val="20"/>
              </w:rPr>
              <w:t>91,7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07D53" w:rsidRP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107D53">
              <w:rPr>
                <w:rFonts w:ascii="Arial Narrow" w:eastAsia="Times New Roman" w:hAnsi="Arial Narrow" w:cs="Arial Narrow"/>
                <w:sz w:val="20"/>
                <w:szCs w:val="20"/>
              </w:rPr>
              <w:t>83,3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07D53" w:rsidRP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07D53" w:rsidRP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21,4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58,3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07D53" w:rsidRPr="007964D8" w:rsidRDefault="00D11F3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2</w:t>
            </w:r>
          </w:p>
        </w:tc>
      </w:tr>
      <w:tr w:rsidR="00107D53" w:rsidRPr="007964D8" w:rsidTr="002375BD">
        <w:trPr>
          <w:jc w:val="center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14</w:t>
            </w:r>
          </w:p>
        </w:tc>
        <w:tc>
          <w:tcPr>
            <w:tcW w:w="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81,3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43,8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76,5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17,6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15,4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7,7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94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71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77,8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33,4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85,7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35,7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50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25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107D53" w:rsidRP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107D53">
              <w:rPr>
                <w:rFonts w:ascii="Arial Narrow" w:eastAsia="Times New Roman" w:hAnsi="Arial Narrow" w:cs="Arial Narrow"/>
                <w:sz w:val="20"/>
                <w:szCs w:val="20"/>
              </w:rPr>
              <w:t>7,1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07D53" w:rsidRP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107D53">
              <w:rPr>
                <w:rFonts w:ascii="Arial Narrow" w:eastAsia="Times New Roman" w:hAnsi="Arial Narrow" w:cs="Arial Narrow"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07D53" w:rsidRP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07D53" w:rsidRP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86,7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46,7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64,7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23,5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07D53" w:rsidRPr="007964D8" w:rsidRDefault="00D11F3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D11F33">
              <w:rPr>
                <w:rFonts w:ascii="Arial Narrow" w:eastAsia="Times New Roman" w:hAnsi="Arial Narrow" w:cs="Arial Narrow"/>
                <w:sz w:val="20"/>
                <w:szCs w:val="20"/>
                <w:highlight w:val="cyan"/>
              </w:rPr>
              <w:t>8</w:t>
            </w:r>
          </w:p>
        </w:tc>
      </w:tr>
      <w:tr w:rsidR="00107D53" w:rsidRPr="007964D8" w:rsidTr="002375BD">
        <w:trPr>
          <w:trHeight w:val="201"/>
          <w:jc w:val="center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15</w:t>
            </w:r>
          </w:p>
        </w:tc>
        <w:tc>
          <w:tcPr>
            <w:tcW w:w="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23,1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7,7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46,7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13,3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57,1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28,6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80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33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42,8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78,6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28,5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82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36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107D53" w:rsidRP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107D53">
              <w:rPr>
                <w:rFonts w:ascii="Arial Narrow" w:eastAsia="Times New Roman" w:hAnsi="Arial Narrow" w:cs="Arial Narrow"/>
                <w:sz w:val="20"/>
                <w:szCs w:val="20"/>
              </w:rPr>
              <w:t>54,5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07D53" w:rsidRP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107D53">
              <w:rPr>
                <w:rFonts w:ascii="Arial Narrow" w:eastAsia="Times New Roman" w:hAnsi="Arial Narrow" w:cs="Arial Narrow"/>
                <w:sz w:val="20"/>
                <w:szCs w:val="20"/>
              </w:rPr>
              <w:t>27,3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07D53" w:rsidRP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07D53" w:rsidRP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84,6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23,1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92,3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30,8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07D53" w:rsidRPr="007964D8" w:rsidRDefault="00D11F3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D11F33">
              <w:rPr>
                <w:rFonts w:ascii="Arial Narrow" w:eastAsia="Times New Roman" w:hAnsi="Arial Narrow" w:cs="Arial Narrow"/>
                <w:sz w:val="20"/>
                <w:szCs w:val="20"/>
                <w:highlight w:val="cyan"/>
              </w:rPr>
              <w:t>7</w:t>
            </w:r>
          </w:p>
        </w:tc>
      </w:tr>
      <w:tr w:rsidR="00107D53" w:rsidRPr="007964D8" w:rsidTr="002375BD">
        <w:trPr>
          <w:jc w:val="center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16</w:t>
            </w:r>
          </w:p>
        </w:tc>
        <w:tc>
          <w:tcPr>
            <w:tcW w:w="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40,0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16,7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85,7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57,1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50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83,3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16,7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83,3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33,3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07D53" w:rsidRP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107D53">
              <w:rPr>
                <w:rFonts w:ascii="Arial Narrow" w:eastAsia="Times New Roman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07D53" w:rsidRP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107D53">
              <w:rPr>
                <w:rFonts w:ascii="Arial Narrow" w:eastAsia="Times New Roman" w:hAnsi="Arial Narrow" w:cs="Arial Narrow"/>
                <w:sz w:val="20"/>
                <w:szCs w:val="20"/>
              </w:rPr>
              <w:t>66,7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07D53" w:rsidRP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07D53" w:rsidRP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85,7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14,3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07D53" w:rsidRPr="007964D8" w:rsidRDefault="00D11F3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</w:t>
            </w:r>
          </w:p>
        </w:tc>
      </w:tr>
      <w:tr w:rsidR="00107D53" w:rsidRPr="007964D8" w:rsidTr="002375BD">
        <w:trPr>
          <w:jc w:val="center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17</w:t>
            </w:r>
          </w:p>
        </w:tc>
        <w:tc>
          <w:tcPr>
            <w:tcW w:w="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71,4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42,9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75,0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57,1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57,1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72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28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83,3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50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57,1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28,6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57,1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07D53" w:rsidRP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107D53">
              <w:rPr>
                <w:rFonts w:ascii="Arial Narrow" w:eastAsia="Times New Roman" w:hAnsi="Arial Narrow" w:cs="Arial Narrow"/>
                <w:sz w:val="20"/>
                <w:szCs w:val="20"/>
              </w:rPr>
              <w:t>85,7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07D53" w:rsidRP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107D53">
              <w:rPr>
                <w:rFonts w:ascii="Arial Narrow" w:eastAsia="Times New Roman" w:hAnsi="Arial Narrow" w:cs="Arial Narrow"/>
                <w:sz w:val="20"/>
                <w:szCs w:val="20"/>
              </w:rPr>
              <w:t>28,6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07D53" w:rsidRP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07D53" w:rsidRP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71,4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57,1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83,3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07D53" w:rsidRPr="00D11F33" w:rsidRDefault="00D11F3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  <w:highlight w:val="cyan"/>
              </w:rPr>
            </w:pPr>
            <w:r w:rsidRPr="00D11F33">
              <w:rPr>
                <w:rFonts w:ascii="Arial Narrow" w:eastAsia="Times New Roman" w:hAnsi="Arial Narrow" w:cs="Arial Narrow"/>
                <w:sz w:val="20"/>
                <w:szCs w:val="20"/>
                <w:highlight w:val="cyan"/>
              </w:rPr>
              <w:t>8</w:t>
            </w:r>
          </w:p>
        </w:tc>
      </w:tr>
      <w:tr w:rsidR="00107D53" w:rsidRPr="007964D8" w:rsidTr="002375BD">
        <w:trPr>
          <w:jc w:val="center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18</w:t>
            </w:r>
          </w:p>
        </w:tc>
        <w:tc>
          <w:tcPr>
            <w:tcW w:w="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55,6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11,1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70,0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10,0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70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60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66,7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11,1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85,7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57,1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107D53" w:rsidRP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107D53">
              <w:rPr>
                <w:rFonts w:ascii="Arial Narrow" w:eastAsia="Times New Roman" w:hAnsi="Arial Narrow" w:cs="Arial Narrow"/>
                <w:sz w:val="20"/>
                <w:szCs w:val="20"/>
              </w:rPr>
              <w:t>70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07D53" w:rsidRP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107D53">
              <w:rPr>
                <w:rFonts w:ascii="Arial Narrow" w:eastAsia="Times New Roman" w:hAnsi="Arial Narrow" w:cs="Arial Narrow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07D53" w:rsidRP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07D53" w:rsidRP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77,8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33,3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71,4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28,6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07D53" w:rsidRPr="00D11F33" w:rsidRDefault="00D11F3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  <w:highlight w:val="cyan"/>
              </w:rPr>
            </w:pPr>
            <w:r w:rsidRPr="00D11F33">
              <w:rPr>
                <w:rFonts w:ascii="Arial Narrow" w:eastAsia="Times New Roman" w:hAnsi="Arial Narrow" w:cs="Arial Narrow"/>
                <w:sz w:val="20"/>
                <w:szCs w:val="20"/>
                <w:highlight w:val="cyan"/>
              </w:rPr>
              <w:t>9</w:t>
            </w:r>
          </w:p>
        </w:tc>
      </w:tr>
      <w:tr w:rsidR="00107D53" w:rsidRPr="007964D8" w:rsidTr="002375BD">
        <w:trPr>
          <w:jc w:val="center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19</w:t>
            </w:r>
          </w:p>
        </w:tc>
        <w:tc>
          <w:tcPr>
            <w:tcW w:w="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88,9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33,3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50,0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33,3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85,7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28,5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88,9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33,3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88,9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22,2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07D53" w:rsidRP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07D53" w:rsidRP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87,5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50</w:t>
            </w:r>
          </w:p>
        </w:tc>
        <w:tc>
          <w:tcPr>
            <w:tcW w:w="5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07D53" w:rsidRP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107D53">
              <w:rPr>
                <w:rFonts w:ascii="Arial Narrow" w:eastAsia="Times New Roman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5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07D53" w:rsidRP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107D53">
              <w:rPr>
                <w:rFonts w:ascii="Arial Narrow" w:eastAsia="Times New Roman" w:hAnsi="Arial Narrow" w:cs="Arial Narrow"/>
                <w:sz w:val="20"/>
                <w:szCs w:val="20"/>
              </w:rPr>
              <w:t>33,3</w:t>
            </w:r>
          </w:p>
        </w:tc>
        <w:tc>
          <w:tcPr>
            <w:tcW w:w="5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62,5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12,5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80,0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07D53" w:rsidRPr="007964D8" w:rsidRDefault="00D11F3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4</w:t>
            </w:r>
          </w:p>
        </w:tc>
      </w:tr>
      <w:tr w:rsidR="00107D53" w:rsidRPr="007964D8" w:rsidTr="002375BD">
        <w:trPr>
          <w:jc w:val="center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21</w:t>
            </w:r>
          </w:p>
        </w:tc>
        <w:tc>
          <w:tcPr>
            <w:tcW w:w="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66,7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33,3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33,3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77,8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44,4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67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88,9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22,2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75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25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07D53" w:rsidRP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07D53" w:rsidRP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50</w:t>
            </w:r>
          </w:p>
        </w:tc>
        <w:tc>
          <w:tcPr>
            <w:tcW w:w="5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107D53" w:rsidRP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107D53">
              <w:rPr>
                <w:rFonts w:ascii="Arial Narrow" w:eastAsia="Times New Roman" w:hAnsi="Arial Narrow" w:cs="Arial Narrow"/>
                <w:sz w:val="20"/>
                <w:szCs w:val="20"/>
              </w:rPr>
              <w:t>75</w:t>
            </w:r>
          </w:p>
        </w:tc>
        <w:tc>
          <w:tcPr>
            <w:tcW w:w="5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07D53" w:rsidRP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107D53">
              <w:rPr>
                <w:rFonts w:ascii="Arial Narrow" w:eastAsia="Times New Roman" w:hAnsi="Arial Narrow" w:cs="Arial Narrow"/>
                <w:sz w:val="20"/>
                <w:szCs w:val="20"/>
              </w:rPr>
              <w:t>0</w:t>
            </w:r>
          </w:p>
        </w:tc>
        <w:tc>
          <w:tcPr>
            <w:tcW w:w="5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71,4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42,9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77,8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07D53" w:rsidRPr="007964D8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7964D8">
              <w:rPr>
                <w:rFonts w:ascii="Arial Narrow" w:eastAsia="Times New Roman" w:hAnsi="Arial Narrow" w:cs="Arial Narrow"/>
                <w:sz w:val="20"/>
                <w:szCs w:val="20"/>
              </w:rPr>
              <w:t>55,6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07D53" w:rsidRPr="007964D8" w:rsidRDefault="00D11F3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5</w:t>
            </w:r>
          </w:p>
        </w:tc>
      </w:tr>
      <w:tr w:rsidR="00107D53" w:rsidRPr="007964D8" w:rsidTr="00107D53">
        <w:trPr>
          <w:jc w:val="center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EEAF6" w:themeFill="accent1" w:themeFillTint="33"/>
          </w:tcPr>
          <w:p w:rsidR="00107D53" w:rsidRP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b/>
                <w:sz w:val="20"/>
                <w:szCs w:val="20"/>
              </w:rPr>
            </w:pPr>
            <w:r w:rsidRPr="00107D53">
              <w:rPr>
                <w:rFonts w:ascii="Arial Narrow" w:eastAsia="Times New Roman" w:hAnsi="Arial Narrow" w:cs="Arial Narrow"/>
                <w:b/>
                <w:sz w:val="20"/>
                <w:szCs w:val="20"/>
              </w:rPr>
              <w:t>ИТОГО</w:t>
            </w:r>
          </w:p>
        </w:tc>
        <w:tc>
          <w:tcPr>
            <w:tcW w:w="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EEAF6" w:themeFill="accent1" w:themeFillTint="33"/>
          </w:tcPr>
          <w:p w:rsidR="00107D53" w:rsidRP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b/>
                <w:sz w:val="20"/>
                <w:szCs w:val="20"/>
              </w:rPr>
            </w:pPr>
            <w:r w:rsidRPr="00107D53">
              <w:rPr>
                <w:rFonts w:ascii="Arial Narrow" w:eastAsia="Times New Roman" w:hAnsi="Arial Narrow" w:cs="Arial Narrow"/>
                <w:b/>
                <w:sz w:val="20"/>
                <w:szCs w:val="20"/>
              </w:rPr>
              <w:t>78,5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EEAF6" w:themeFill="accent1" w:themeFillTint="33"/>
          </w:tcPr>
          <w:p w:rsidR="00107D53" w:rsidRP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b/>
                <w:sz w:val="20"/>
                <w:szCs w:val="20"/>
              </w:rPr>
            </w:pPr>
            <w:r w:rsidRPr="00107D53">
              <w:rPr>
                <w:rFonts w:ascii="Arial Narrow" w:eastAsia="Times New Roman" w:hAnsi="Arial Narrow" w:cs="Arial Narrow"/>
                <w:b/>
                <w:sz w:val="20"/>
                <w:szCs w:val="20"/>
              </w:rPr>
              <w:t>51,1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EEAF6" w:themeFill="accent1" w:themeFillTint="33"/>
          </w:tcPr>
          <w:p w:rsidR="00107D53" w:rsidRP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b/>
                <w:sz w:val="20"/>
                <w:szCs w:val="20"/>
              </w:rPr>
            </w:pPr>
            <w:r w:rsidRPr="00107D53">
              <w:rPr>
                <w:rFonts w:ascii="Arial Narrow" w:eastAsia="Times New Roman" w:hAnsi="Arial Narrow" w:cs="Arial Narrow"/>
                <w:b/>
                <w:sz w:val="20"/>
                <w:szCs w:val="20"/>
              </w:rPr>
              <w:t>88,1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EEAF6" w:themeFill="accent1" w:themeFillTint="33"/>
          </w:tcPr>
          <w:p w:rsidR="00107D53" w:rsidRP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b/>
                <w:sz w:val="20"/>
                <w:szCs w:val="20"/>
              </w:rPr>
            </w:pPr>
            <w:r w:rsidRPr="00107D53">
              <w:rPr>
                <w:rFonts w:ascii="Arial Narrow" w:eastAsia="Times New Roman" w:hAnsi="Arial Narrow" w:cs="Arial Narrow"/>
                <w:b/>
                <w:sz w:val="20"/>
                <w:szCs w:val="20"/>
              </w:rPr>
              <w:t>35,9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EEAF6" w:themeFill="accent1" w:themeFillTint="33"/>
          </w:tcPr>
          <w:p w:rsidR="00107D53" w:rsidRP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b/>
                <w:sz w:val="20"/>
                <w:szCs w:val="20"/>
              </w:rPr>
            </w:pPr>
            <w:r w:rsidRPr="00107D53">
              <w:rPr>
                <w:rFonts w:ascii="Arial Narrow" w:eastAsia="Times New Roman" w:hAnsi="Arial Narrow" w:cs="Arial Narrow"/>
                <w:b/>
                <w:sz w:val="20"/>
                <w:szCs w:val="20"/>
              </w:rPr>
              <w:t>76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EEAF6" w:themeFill="accent1" w:themeFillTint="33"/>
          </w:tcPr>
          <w:p w:rsidR="00107D53" w:rsidRP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b/>
                <w:sz w:val="20"/>
                <w:szCs w:val="20"/>
              </w:rPr>
            </w:pPr>
            <w:r w:rsidRPr="00107D53">
              <w:rPr>
                <w:rFonts w:ascii="Arial Narrow" w:eastAsia="Times New Roman" w:hAnsi="Arial Narrow" w:cs="Arial Narrow"/>
                <w:b/>
                <w:sz w:val="20"/>
                <w:szCs w:val="20"/>
              </w:rPr>
              <w:t>42,1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EEAF6" w:themeFill="accent1" w:themeFillTint="33"/>
          </w:tcPr>
          <w:p w:rsidR="00107D53" w:rsidRP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b/>
                <w:sz w:val="20"/>
                <w:szCs w:val="20"/>
              </w:rPr>
            </w:pPr>
            <w:r w:rsidRPr="00107D53">
              <w:rPr>
                <w:rFonts w:ascii="Arial Narrow" w:eastAsia="Times New Roman" w:hAnsi="Arial Narrow" w:cs="Arial Narrow"/>
                <w:b/>
                <w:sz w:val="20"/>
                <w:szCs w:val="20"/>
              </w:rPr>
              <w:t>91,7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EEAF6" w:themeFill="accent1" w:themeFillTint="33"/>
          </w:tcPr>
          <w:p w:rsidR="00107D53" w:rsidRP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b/>
                <w:sz w:val="20"/>
                <w:szCs w:val="20"/>
              </w:rPr>
            </w:pPr>
            <w:r w:rsidRPr="00107D53">
              <w:rPr>
                <w:rFonts w:ascii="Arial Narrow" w:eastAsia="Times New Roman" w:hAnsi="Arial Narrow" w:cs="Arial Narrow"/>
                <w:b/>
                <w:sz w:val="20"/>
                <w:szCs w:val="20"/>
              </w:rPr>
              <w:t>58,8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EEAF6" w:themeFill="accent1" w:themeFillTint="33"/>
          </w:tcPr>
          <w:p w:rsidR="00107D53" w:rsidRP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b/>
                <w:sz w:val="20"/>
                <w:szCs w:val="20"/>
              </w:rPr>
            </w:pPr>
            <w:r w:rsidRPr="00107D53">
              <w:rPr>
                <w:rFonts w:ascii="Arial Narrow" w:eastAsia="Times New Roman" w:hAnsi="Arial Narrow" w:cs="Arial Narrow"/>
                <w:b/>
                <w:sz w:val="20"/>
                <w:szCs w:val="20"/>
              </w:rPr>
              <w:t>86,9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EEAF6" w:themeFill="accent1" w:themeFillTint="33"/>
          </w:tcPr>
          <w:p w:rsidR="00107D53" w:rsidRP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b/>
                <w:sz w:val="20"/>
                <w:szCs w:val="20"/>
              </w:rPr>
            </w:pPr>
            <w:r w:rsidRPr="00107D53">
              <w:rPr>
                <w:rFonts w:ascii="Arial Narrow" w:eastAsia="Times New Roman" w:hAnsi="Arial Narrow" w:cs="Arial Narrow"/>
                <w:b/>
                <w:sz w:val="20"/>
                <w:szCs w:val="20"/>
              </w:rPr>
              <w:t>44,5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EEAF6" w:themeFill="accent1" w:themeFillTint="33"/>
          </w:tcPr>
          <w:p w:rsidR="00107D53" w:rsidRP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b/>
                <w:sz w:val="20"/>
                <w:szCs w:val="20"/>
              </w:rPr>
            </w:pPr>
            <w:r w:rsidRPr="00107D53">
              <w:rPr>
                <w:rFonts w:ascii="Arial Narrow" w:eastAsia="Times New Roman" w:hAnsi="Arial Narrow" w:cs="Arial Narrow"/>
                <w:b/>
                <w:sz w:val="20"/>
                <w:szCs w:val="20"/>
              </w:rPr>
              <w:t>88,5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EEAF6" w:themeFill="accent1" w:themeFillTint="33"/>
          </w:tcPr>
          <w:p w:rsidR="00107D53" w:rsidRP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b/>
                <w:sz w:val="20"/>
                <w:szCs w:val="20"/>
              </w:rPr>
            </w:pPr>
            <w:r w:rsidRPr="00107D53">
              <w:rPr>
                <w:rFonts w:ascii="Arial Narrow" w:eastAsia="Times New Roman" w:hAnsi="Arial Narrow" w:cs="Arial Narrow"/>
                <w:b/>
                <w:sz w:val="20"/>
                <w:szCs w:val="20"/>
              </w:rPr>
              <w:t>38,1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EEAF6" w:themeFill="accent1" w:themeFillTint="33"/>
          </w:tcPr>
          <w:p w:rsidR="00107D53" w:rsidRP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b/>
                <w:sz w:val="20"/>
                <w:szCs w:val="20"/>
              </w:rPr>
            </w:pPr>
            <w:r w:rsidRPr="00107D53">
              <w:rPr>
                <w:rFonts w:ascii="Arial Narrow" w:eastAsia="Times New Roman" w:hAnsi="Arial Narrow" w:cs="Arial Narrow"/>
                <w:b/>
                <w:sz w:val="20"/>
                <w:szCs w:val="20"/>
              </w:rPr>
              <w:t>79,9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EEAF6" w:themeFill="accent1" w:themeFillTint="33"/>
          </w:tcPr>
          <w:p w:rsidR="00107D53" w:rsidRP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b/>
                <w:sz w:val="20"/>
                <w:szCs w:val="20"/>
              </w:rPr>
            </w:pPr>
            <w:r w:rsidRPr="00107D53">
              <w:rPr>
                <w:rFonts w:ascii="Arial Narrow" w:eastAsia="Times New Roman" w:hAnsi="Arial Narrow" w:cs="Arial Narrow"/>
                <w:b/>
                <w:sz w:val="20"/>
                <w:szCs w:val="20"/>
              </w:rPr>
              <w:t>35,2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EEAF6" w:themeFill="accent1" w:themeFillTint="33"/>
          </w:tcPr>
          <w:p w:rsidR="00107D53" w:rsidRP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b/>
                <w:sz w:val="20"/>
                <w:szCs w:val="20"/>
              </w:rPr>
            </w:pPr>
            <w:r w:rsidRPr="00107D53">
              <w:rPr>
                <w:rFonts w:ascii="Arial Narrow" w:eastAsia="Times New Roman" w:hAnsi="Arial Narrow" w:cs="Arial Narrow"/>
                <w:b/>
                <w:sz w:val="20"/>
                <w:szCs w:val="20"/>
              </w:rPr>
              <w:t>82,3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EEAF6" w:themeFill="accent1" w:themeFillTint="33"/>
          </w:tcPr>
          <w:p w:rsidR="00107D53" w:rsidRP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b/>
                <w:sz w:val="20"/>
                <w:szCs w:val="20"/>
              </w:rPr>
            </w:pPr>
            <w:r w:rsidRPr="00107D53">
              <w:rPr>
                <w:rFonts w:ascii="Arial Narrow" w:eastAsia="Times New Roman" w:hAnsi="Arial Narrow" w:cs="Arial Narrow"/>
                <w:b/>
                <w:sz w:val="20"/>
                <w:szCs w:val="20"/>
              </w:rPr>
              <w:t>37,6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EEAF6" w:themeFill="accent1" w:themeFillTint="33"/>
          </w:tcPr>
          <w:p w:rsidR="00107D53" w:rsidRP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b/>
                <w:sz w:val="20"/>
                <w:szCs w:val="20"/>
              </w:rPr>
            </w:pPr>
            <w:r w:rsidRPr="00107D53">
              <w:rPr>
                <w:rFonts w:ascii="Arial Narrow" w:eastAsia="Times New Roman" w:hAnsi="Arial Narrow" w:cs="Arial Narrow"/>
                <w:b/>
                <w:sz w:val="20"/>
                <w:szCs w:val="20"/>
              </w:rPr>
              <w:t>95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EEAF6" w:themeFill="accent1" w:themeFillTint="33"/>
          </w:tcPr>
          <w:p w:rsidR="00107D53" w:rsidRP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b/>
                <w:sz w:val="20"/>
                <w:szCs w:val="20"/>
              </w:rPr>
            </w:pPr>
            <w:r w:rsidRPr="00107D53">
              <w:rPr>
                <w:rFonts w:ascii="Arial Narrow" w:eastAsia="Times New Roman" w:hAnsi="Arial Narrow" w:cs="Arial Narrow"/>
                <w:b/>
                <w:sz w:val="20"/>
                <w:szCs w:val="20"/>
              </w:rPr>
              <w:t>53</w:t>
            </w:r>
          </w:p>
        </w:tc>
        <w:tc>
          <w:tcPr>
            <w:tcW w:w="5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EEAF6" w:themeFill="accent1" w:themeFillTint="33"/>
          </w:tcPr>
          <w:p w:rsidR="00107D53" w:rsidRP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b/>
                <w:sz w:val="20"/>
                <w:szCs w:val="20"/>
              </w:rPr>
            </w:pPr>
            <w:r w:rsidRPr="00107D53">
              <w:rPr>
                <w:rFonts w:ascii="Arial Narrow" w:eastAsia="Times New Roman" w:hAnsi="Arial Narrow" w:cs="Arial Narrow"/>
                <w:b/>
                <w:sz w:val="20"/>
                <w:szCs w:val="20"/>
              </w:rPr>
              <w:t>92,4</w:t>
            </w:r>
          </w:p>
        </w:tc>
        <w:tc>
          <w:tcPr>
            <w:tcW w:w="5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EEAF6" w:themeFill="accent1" w:themeFillTint="33"/>
          </w:tcPr>
          <w:p w:rsidR="00107D53" w:rsidRP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b/>
                <w:sz w:val="20"/>
                <w:szCs w:val="20"/>
              </w:rPr>
            </w:pPr>
            <w:r w:rsidRPr="00107D53">
              <w:rPr>
                <w:rFonts w:ascii="Arial Narrow" w:eastAsia="Times New Roman" w:hAnsi="Arial Narrow" w:cs="Arial Narrow"/>
                <w:b/>
                <w:sz w:val="20"/>
                <w:szCs w:val="20"/>
              </w:rPr>
              <w:t>28,3</w:t>
            </w:r>
          </w:p>
        </w:tc>
        <w:tc>
          <w:tcPr>
            <w:tcW w:w="5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EEAF6" w:themeFill="accent1" w:themeFillTint="33"/>
          </w:tcPr>
          <w:p w:rsidR="00107D53" w:rsidRP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b/>
                <w:sz w:val="20"/>
                <w:szCs w:val="20"/>
              </w:rPr>
            </w:pPr>
            <w:r w:rsidRPr="00107D53">
              <w:rPr>
                <w:rFonts w:ascii="Arial Narrow" w:eastAsia="Times New Roman" w:hAnsi="Arial Narrow" w:cs="Arial Narrow"/>
                <w:b/>
                <w:sz w:val="20"/>
                <w:szCs w:val="20"/>
              </w:rPr>
              <w:t>89,6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EEAF6" w:themeFill="accent1" w:themeFillTint="33"/>
          </w:tcPr>
          <w:p w:rsidR="00107D53" w:rsidRP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b/>
                <w:sz w:val="20"/>
                <w:szCs w:val="20"/>
              </w:rPr>
            </w:pPr>
            <w:r w:rsidRPr="00107D53">
              <w:rPr>
                <w:rFonts w:ascii="Arial Narrow" w:eastAsia="Times New Roman" w:hAnsi="Arial Narrow" w:cs="Arial Narrow"/>
                <w:b/>
                <w:sz w:val="20"/>
                <w:szCs w:val="20"/>
              </w:rPr>
              <w:t>47,1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EEAF6" w:themeFill="accent1" w:themeFillTint="33"/>
          </w:tcPr>
          <w:p w:rsidR="00107D53" w:rsidRP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b/>
                <w:sz w:val="20"/>
                <w:szCs w:val="20"/>
              </w:rPr>
            </w:pPr>
            <w:r w:rsidRPr="00107D53">
              <w:rPr>
                <w:rFonts w:ascii="Arial Narrow" w:eastAsia="Times New Roman" w:hAnsi="Arial Narrow" w:cs="Arial Narrow"/>
                <w:b/>
                <w:sz w:val="20"/>
                <w:szCs w:val="20"/>
              </w:rPr>
              <w:t>90,2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EEAF6" w:themeFill="accent1" w:themeFillTint="33"/>
          </w:tcPr>
          <w:p w:rsidR="00107D53" w:rsidRP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b/>
                <w:sz w:val="20"/>
                <w:szCs w:val="20"/>
              </w:rPr>
            </w:pPr>
            <w:r w:rsidRPr="00107D53">
              <w:rPr>
                <w:rFonts w:ascii="Arial Narrow" w:eastAsia="Times New Roman" w:hAnsi="Arial Narrow" w:cs="Arial Narrow"/>
                <w:b/>
                <w:sz w:val="20"/>
                <w:szCs w:val="20"/>
              </w:rPr>
              <w:t>36,2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EEAF6" w:themeFill="accent1" w:themeFillTint="33"/>
          </w:tcPr>
          <w:p w:rsidR="00107D53" w:rsidRPr="00107D53" w:rsidRDefault="00107D53" w:rsidP="00107D53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b/>
                <w:sz w:val="20"/>
                <w:szCs w:val="20"/>
              </w:rPr>
            </w:pPr>
          </w:p>
        </w:tc>
      </w:tr>
    </w:tbl>
    <w:p w:rsidR="006F291F" w:rsidRPr="007964D8" w:rsidRDefault="006F291F" w:rsidP="007964D8">
      <w:pPr>
        <w:spacing w:after="0" w:line="240" w:lineRule="auto"/>
        <w:ind w:left="-108" w:right="-114"/>
        <w:jc w:val="center"/>
        <w:rPr>
          <w:rFonts w:ascii="Arial Narrow" w:eastAsia="Times New Roman" w:hAnsi="Arial Narrow" w:cs="Arial Narrow"/>
          <w:sz w:val="20"/>
          <w:szCs w:val="20"/>
        </w:rPr>
      </w:pPr>
    </w:p>
    <w:p w:rsidR="006F291F" w:rsidRDefault="006F291F" w:rsidP="006F291F">
      <w:pPr>
        <w:spacing w:after="0"/>
        <w:rPr>
          <w:rFonts w:cs="Times New Roman"/>
          <w:b/>
          <w:color w:val="FF0000"/>
          <w:sz w:val="28"/>
          <w:szCs w:val="28"/>
        </w:rPr>
      </w:pPr>
      <w:r>
        <w:rPr>
          <w:rFonts w:cs="Times New Roman"/>
          <w:b/>
          <w:color w:val="FF0000"/>
          <w:sz w:val="28"/>
          <w:szCs w:val="28"/>
        </w:rPr>
        <w:t xml:space="preserve">ПРОБЛЕМЫ в 6 классе в школах № 5, </w:t>
      </w:r>
      <w:r w:rsidR="00D11F33">
        <w:rPr>
          <w:rFonts w:cs="Times New Roman"/>
          <w:b/>
          <w:color w:val="FF0000"/>
          <w:sz w:val="28"/>
          <w:szCs w:val="28"/>
        </w:rPr>
        <w:t>11, 12, 14, 15, 17, 18</w:t>
      </w:r>
    </w:p>
    <w:p w:rsidR="00D11F33" w:rsidRDefault="00D11F33" w:rsidP="00D11F33">
      <w:pPr>
        <w:pStyle w:val="a9"/>
        <w:numPr>
          <w:ilvl w:val="0"/>
          <w:numId w:val="1"/>
        </w:numPr>
      </w:pPr>
      <w:r>
        <w:t xml:space="preserve">Низкий результат оценивался по </w:t>
      </w:r>
      <w:proofErr w:type="spellStart"/>
      <w:r>
        <w:t>обученности</w:t>
      </w:r>
      <w:proofErr w:type="spellEnd"/>
      <w:r>
        <w:t xml:space="preserve"> (ниже </w:t>
      </w:r>
      <w:proofErr w:type="spellStart"/>
      <w:r>
        <w:t>среднерайонного</w:t>
      </w:r>
      <w:proofErr w:type="spellEnd"/>
      <w:r>
        <w:t>)</w:t>
      </w:r>
    </w:p>
    <w:p w:rsidR="00D11F33" w:rsidRDefault="00D11F33" w:rsidP="006F291F">
      <w:pPr>
        <w:spacing w:after="0"/>
      </w:pPr>
    </w:p>
    <w:p w:rsidR="006F291F" w:rsidRDefault="006F291F" w:rsidP="006F291F">
      <w:pPr>
        <w:spacing w:after="0"/>
      </w:pPr>
    </w:p>
    <w:p w:rsidR="006F291F" w:rsidRDefault="006F291F" w:rsidP="006F291F">
      <w:pPr>
        <w:spacing w:after="0"/>
      </w:pPr>
    </w:p>
    <w:p w:rsidR="006F291F" w:rsidRDefault="006F291F" w:rsidP="006F291F">
      <w:pPr>
        <w:spacing w:after="0"/>
      </w:pPr>
    </w:p>
    <w:p w:rsidR="006F291F" w:rsidRDefault="006F291F" w:rsidP="006F291F">
      <w:proofErr w:type="gramStart"/>
      <w:r>
        <w:rPr>
          <w:rFonts w:cs="Times New Roman"/>
          <w:b/>
          <w:sz w:val="28"/>
          <w:szCs w:val="28"/>
          <w:u w:val="single"/>
        </w:rPr>
        <w:lastRenderedPageBreak/>
        <w:t>7  КЛАСС</w:t>
      </w:r>
      <w:proofErr w:type="gramEnd"/>
    </w:p>
    <w:p w:rsidR="006F291F" w:rsidRDefault="006F291F" w:rsidP="006F291F">
      <w:pPr>
        <w:spacing w:after="0"/>
      </w:pPr>
    </w:p>
    <w:tbl>
      <w:tblPr>
        <w:tblW w:w="14916" w:type="dxa"/>
        <w:jc w:val="center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709"/>
        <w:gridCol w:w="60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425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426"/>
        <w:gridCol w:w="567"/>
        <w:gridCol w:w="849"/>
      </w:tblGrid>
      <w:tr w:rsidR="00BE6970" w:rsidTr="00B04E41">
        <w:trPr>
          <w:jc w:val="center"/>
        </w:trPr>
        <w:tc>
          <w:tcPr>
            <w:tcW w:w="70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E6970" w:rsidRDefault="00BE6970" w:rsidP="006F291F">
            <w:pPr>
              <w:spacing w:after="0" w:line="240" w:lineRule="auto"/>
              <w:ind w:left="34" w:right="-114"/>
              <w:contextualSpacing/>
              <w:jc w:val="both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№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</w:t>
            </w: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ОУ</w:t>
            </w:r>
          </w:p>
        </w:tc>
        <w:tc>
          <w:tcPr>
            <w:tcW w:w="11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E6970" w:rsidRPr="008140BF" w:rsidRDefault="00BE6970" w:rsidP="006F291F">
            <w:pPr>
              <w:spacing w:after="0" w:line="240" w:lineRule="auto"/>
              <w:ind w:left="-108" w:right="-114"/>
              <w:contextualSpacing/>
              <w:jc w:val="center"/>
              <w:rPr>
                <w:color w:val="FF0000"/>
              </w:rPr>
            </w:pPr>
            <w:r w:rsidRPr="008140BF">
              <w:rPr>
                <w:rFonts w:ascii="Arial Narrow" w:hAnsi="Arial Narrow" w:cs="Arial Narrow"/>
                <w:color w:val="FF0000"/>
                <w:sz w:val="20"/>
                <w:szCs w:val="20"/>
              </w:rPr>
              <w:t xml:space="preserve">МКР </w:t>
            </w:r>
            <w:proofErr w:type="spellStart"/>
            <w:r w:rsidRPr="008140BF">
              <w:rPr>
                <w:rFonts w:ascii="Arial Narrow" w:hAnsi="Arial Narrow" w:cs="Arial Narrow"/>
                <w:color w:val="FF0000"/>
                <w:sz w:val="20"/>
                <w:szCs w:val="20"/>
              </w:rPr>
              <w:t>матем</w:t>
            </w:r>
            <w:proofErr w:type="spellEnd"/>
            <w:r w:rsidRPr="008140BF">
              <w:rPr>
                <w:rFonts w:ascii="Arial Narrow" w:hAnsi="Arial Narrow" w:cs="Arial Narrow"/>
                <w:color w:val="FF0000"/>
                <w:sz w:val="20"/>
                <w:szCs w:val="20"/>
              </w:rPr>
              <w:t>.</w:t>
            </w:r>
          </w:p>
          <w:p w:rsidR="00BE6970" w:rsidRPr="008140BF" w:rsidRDefault="00BE6970" w:rsidP="006F291F">
            <w:pPr>
              <w:spacing w:after="0" w:line="240" w:lineRule="auto"/>
              <w:ind w:left="-108" w:right="-114"/>
              <w:contextualSpacing/>
              <w:jc w:val="center"/>
              <w:rPr>
                <w:color w:val="FF0000"/>
              </w:rPr>
            </w:pPr>
            <w:r w:rsidRPr="008140BF">
              <w:rPr>
                <w:rFonts w:ascii="Arial Narrow" w:eastAsia="Arial Narrow" w:hAnsi="Arial Narrow" w:cs="Arial Narrow"/>
                <w:color w:val="FF0000"/>
                <w:sz w:val="20"/>
                <w:szCs w:val="20"/>
              </w:rPr>
              <w:t xml:space="preserve"> </w:t>
            </w:r>
            <w:r w:rsidRPr="008140BF">
              <w:rPr>
                <w:rFonts w:ascii="Arial Narrow" w:hAnsi="Arial Narrow" w:cs="Arial Narrow"/>
                <w:color w:val="FF0000"/>
                <w:sz w:val="20"/>
                <w:szCs w:val="20"/>
              </w:rPr>
              <w:t xml:space="preserve">7 </w:t>
            </w:r>
            <w:proofErr w:type="spellStart"/>
            <w:r w:rsidRPr="008140BF">
              <w:rPr>
                <w:rFonts w:ascii="Arial Narrow" w:hAnsi="Arial Narrow" w:cs="Arial Narrow"/>
                <w:color w:val="FF0000"/>
                <w:sz w:val="20"/>
                <w:szCs w:val="20"/>
              </w:rPr>
              <w:t>кл</w:t>
            </w:r>
            <w:proofErr w:type="spellEnd"/>
            <w:r w:rsidRPr="008140BF">
              <w:rPr>
                <w:rFonts w:ascii="Arial Narrow" w:hAnsi="Arial Narrow" w:cs="Arial Narrow"/>
                <w:color w:val="FF0000"/>
                <w:sz w:val="20"/>
                <w:szCs w:val="20"/>
              </w:rPr>
              <w:t xml:space="preserve">., </w:t>
            </w:r>
          </w:p>
          <w:p w:rsidR="00BE6970" w:rsidRDefault="00BE6970" w:rsidP="006F291F">
            <w:pPr>
              <w:spacing w:after="0" w:line="240" w:lineRule="auto"/>
              <w:ind w:left="-108" w:right="-114"/>
              <w:contextualSpacing/>
              <w:jc w:val="center"/>
            </w:pPr>
            <w:r w:rsidRPr="008140BF">
              <w:rPr>
                <w:rFonts w:ascii="Arial Narrow" w:hAnsi="Arial Narrow" w:cs="Arial Narrow"/>
                <w:color w:val="FF0000"/>
                <w:sz w:val="20"/>
                <w:szCs w:val="20"/>
              </w:rPr>
              <w:t>19.09.17</w:t>
            </w: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E6970" w:rsidRPr="008140BF" w:rsidRDefault="00BE6970" w:rsidP="006F291F">
            <w:pPr>
              <w:spacing w:after="0" w:line="240" w:lineRule="auto"/>
              <w:ind w:left="-108" w:right="-114"/>
              <w:contextualSpacing/>
              <w:jc w:val="center"/>
              <w:rPr>
                <w:color w:val="FF0000"/>
              </w:rPr>
            </w:pPr>
            <w:r w:rsidRPr="008140BF">
              <w:rPr>
                <w:rFonts w:ascii="Arial Narrow" w:hAnsi="Arial Narrow" w:cs="Arial Narrow"/>
                <w:color w:val="FF0000"/>
                <w:sz w:val="20"/>
                <w:szCs w:val="20"/>
              </w:rPr>
              <w:t xml:space="preserve">МКР </w:t>
            </w:r>
            <w:proofErr w:type="spellStart"/>
            <w:r w:rsidRPr="008140BF">
              <w:rPr>
                <w:rFonts w:ascii="Arial Narrow" w:hAnsi="Arial Narrow" w:cs="Arial Narrow"/>
                <w:color w:val="FF0000"/>
                <w:sz w:val="20"/>
                <w:szCs w:val="20"/>
              </w:rPr>
              <w:t>матем</w:t>
            </w:r>
            <w:proofErr w:type="spellEnd"/>
            <w:r w:rsidRPr="008140BF">
              <w:rPr>
                <w:rFonts w:ascii="Arial Narrow" w:hAnsi="Arial Narrow" w:cs="Arial Narrow"/>
                <w:color w:val="FF0000"/>
                <w:sz w:val="20"/>
                <w:szCs w:val="20"/>
              </w:rPr>
              <w:t>.</w:t>
            </w:r>
          </w:p>
          <w:p w:rsidR="00BE6970" w:rsidRPr="008140BF" w:rsidRDefault="00BE6970" w:rsidP="006F291F">
            <w:pPr>
              <w:spacing w:after="0" w:line="240" w:lineRule="auto"/>
              <w:ind w:left="-108" w:right="-114"/>
              <w:contextualSpacing/>
              <w:jc w:val="center"/>
              <w:rPr>
                <w:color w:val="FF0000"/>
              </w:rPr>
            </w:pPr>
            <w:r w:rsidRPr="008140BF">
              <w:rPr>
                <w:rFonts w:ascii="Arial Narrow" w:hAnsi="Arial Narrow" w:cs="Arial Narrow"/>
                <w:color w:val="FF0000"/>
                <w:sz w:val="20"/>
                <w:szCs w:val="20"/>
              </w:rPr>
              <w:t xml:space="preserve">7 </w:t>
            </w:r>
            <w:proofErr w:type="spellStart"/>
            <w:r w:rsidRPr="008140BF">
              <w:rPr>
                <w:rFonts w:ascii="Arial Narrow" w:hAnsi="Arial Narrow" w:cs="Arial Narrow"/>
                <w:color w:val="FF0000"/>
                <w:sz w:val="20"/>
                <w:szCs w:val="20"/>
              </w:rPr>
              <w:t>кл</w:t>
            </w:r>
            <w:proofErr w:type="spellEnd"/>
            <w:r w:rsidRPr="008140BF">
              <w:rPr>
                <w:rFonts w:ascii="Arial Narrow" w:hAnsi="Arial Narrow" w:cs="Arial Narrow"/>
                <w:color w:val="FF0000"/>
                <w:sz w:val="20"/>
                <w:szCs w:val="20"/>
              </w:rPr>
              <w:t>.</w:t>
            </w:r>
          </w:p>
          <w:p w:rsidR="00BE6970" w:rsidRDefault="00BE6970" w:rsidP="006F291F">
            <w:pPr>
              <w:spacing w:after="0" w:line="240" w:lineRule="auto"/>
              <w:ind w:left="-108" w:right="-114"/>
              <w:contextualSpacing/>
              <w:jc w:val="center"/>
            </w:pPr>
            <w:r w:rsidRPr="008140BF">
              <w:rPr>
                <w:rFonts w:ascii="Arial Narrow" w:hAnsi="Arial Narrow" w:cs="Arial Narrow"/>
                <w:color w:val="FF0000"/>
                <w:sz w:val="20"/>
                <w:szCs w:val="20"/>
              </w:rPr>
              <w:t>31.01.2018</w:t>
            </w: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E6970" w:rsidRPr="00BE6970" w:rsidRDefault="00BE6970" w:rsidP="006F291F">
            <w:pPr>
              <w:spacing w:after="0" w:line="240" w:lineRule="auto"/>
              <w:ind w:left="-108" w:right="-114"/>
              <w:contextualSpacing/>
              <w:jc w:val="center"/>
              <w:rPr>
                <w:color w:val="FF0000"/>
              </w:rPr>
            </w:pPr>
            <w:r w:rsidRPr="00BE6970">
              <w:rPr>
                <w:rFonts w:ascii="Arial Narrow" w:hAnsi="Arial Narrow" w:cs="Arial Narrow"/>
                <w:color w:val="FF0000"/>
                <w:sz w:val="20"/>
                <w:szCs w:val="20"/>
              </w:rPr>
              <w:t xml:space="preserve">КДР </w:t>
            </w:r>
            <w:proofErr w:type="spellStart"/>
            <w:r w:rsidRPr="00BE6970">
              <w:rPr>
                <w:rFonts w:ascii="Arial Narrow" w:hAnsi="Arial Narrow" w:cs="Arial Narrow"/>
                <w:color w:val="FF0000"/>
                <w:sz w:val="20"/>
                <w:szCs w:val="20"/>
              </w:rPr>
              <w:t>матем</w:t>
            </w:r>
            <w:proofErr w:type="spellEnd"/>
            <w:r w:rsidRPr="00BE6970">
              <w:rPr>
                <w:rFonts w:ascii="Arial Narrow" w:hAnsi="Arial Narrow" w:cs="Arial Narrow"/>
                <w:color w:val="FF0000"/>
                <w:sz w:val="20"/>
                <w:szCs w:val="20"/>
              </w:rPr>
              <w:t>.</w:t>
            </w:r>
          </w:p>
          <w:p w:rsidR="00BE6970" w:rsidRPr="00BE6970" w:rsidRDefault="00BE6970" w:rsidP="006F291F">
            <w:pPr>
              <w:spacing w:after="0" w:line="240" w:lineRule="auto"/>
              <w:ind w:left="-108" w:right="-114"/>
              <w:contextualSpacing/>
              <w:jc w:val="center"/>
              <w:rPr>
                <w:color w:val="FF0000"/>
              </w:rPr>
            </w:pPr>
            <w:r w:rsidRPr="00BE6970">
              <w:rPr>
                <w:rFonts w:ascii="Arial Narrow" w:hAnsi="Arial Narrow" w:cs="Arial Narrow"/>
                <w:color w:val="FF0000"/>
                <w:sz w:val="20"/>
                <w:szCs w:val="20"/>
              </w:rPr>
              <w:t xml:space="preserve">7 </w:t>
            </w:r>
            <w:proofErr w:type="spellStart"/>
            <w:r w:rsidRPr="00BE6970">
              <w:rPr>
                <w:rFonts w:ascii="Arial Narrow" w:hAnsi="Arial Narrow" w:cs="Arial Narrow"/>
                <w:color w:val="FF0000"/>
                <w:sz w:val="20"/>
                <w:szCs w:val="20"/>
              </w:rPr>
              <w:t>кл</w:t>
            </w:r>
            <w:proofErr w:type="spellEnd"/>
            <w:r w:rsidRPr="00BE6970">
              <w:rPr>
                <w:rFonts w:ascii="Arial Narrow" w:hAnsi="Arial Narrow" w:cs="Arial Narrow"/>
                <w:color w:val="FF0000"/>
                <w:sz w:val="20"/>
                <w:szCs w:val="20"/>
              </w:rPr>
              <w:t>.</w:t>
            </w:r>
          </w:p>
          <w:p w:rsidR="00BE6970" w:rsidRDefault="00BE6970" w:rsidP="006F291F">
            <w:pPr>
              <w:spacing w:after="0" w:line="240" w:lineRule="auto"/>
              <w:ind w:left="-108" w:right="-114"/>
              <w:contextualSpacing/>
              <w:jc w:val="center"/>
            </w:pPr>
            <w:r w:rsidRPr="00BE6970">
              <w:rPr>
                <w:rFonts w:ascii="Arial Narrow" w:hAnsi="Arial Narrow" w:cs="Arial Narrow"/>
                <w:color w:val="FF0000"/>
                <w:sz w:val="20"/>
                <w:szCs w:val="20"/>
              </w:rPr>
              <w:t>12.04.2018</w:t>
            </w: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E6970" w:rsidRPr="008140BF" w:rsidRDefault="00BE6970" w:rsidP="006F291F">
            <w:pPr>
              <w:spacing w:after="0" w:line="240" w:lineRule="auto"/>
              <w:ind w:left="-108" w:right="-114"/>
              <w:contextualSpacing/>
              <w:jc w:val="center"/>
              <w:rPr>
                <w:color w:val="FF0000"/>
              </w:rPr>
            </w:pPr>
            <w:r w:rsidRPr="008140BF">
              <w:rPr>
                <w:rFonts w:ascii="Arial Narrow" w:hAnsi="Arial Narrow" w:cs="Arial Narrow"/>
                <w:color w:val="FF0000"/>
                <w:sz w:val="20"/>
                <w:szCs w:val="20"/>
              </w:rPr>
              <w:t xml:space="preserve">МКР русский </w:t>
            </w:r>
          </w:p>
          <w:p w:rsidR="00BE6970" w:rsidRPr="008140BF" w:rsidRDefault="00BE6970" w:rsidP="006F291F">
            <w:pPr>
              <w:spacing w:after="0" w:line="240" w:lineRule="auto"/>
              <w:ind w:left="-108" w:right="-114"/>
              <w:contextualSpacing/>
              <w:jc w:val="center"/>
              <w:rPr>
                <w:color w:val="FF0000"/>
              </w:rPr>
            </w:pPr>
            <w:r w:rsidRPr="008140BF">
              <w:rPr>
                <w:rFonts w:ascii="Arial Narrow" w:hAnsi="Arial Narrow" w:cs="Arial Narrow"/>
                <w:color w:val="FF0000"/>
                <w:sz w:val="20"/>
                <w:szCs w:val="20"/>
              </w:rPr>
              <w:t xml:space="preserve">7 </w:t>
            </w:r>
            <w:proofErr w:type="spellStart"/>
            <w:r w:rsidRPr="008140BF">
              <w:rPr>
                <w:rFonts w:ascii="Arial Narrow" w:hAnsi="Arial Narrow" w:cs="Arial Narrow"/>
                <w:color w:val="FF0000"/>
                <w:sz w:val="20"/>
                <w:szCs w:val="20"/>
              </w:rPr>
              <w:t>кл</w:t>
            </w:r>
            <w:proofErr w:type="spellEnd"/>
            <w:r w:rsidRPr="008140BF">
              <w:rPr>
                <w:rFonts w:ascii="Arial Narrow" w:hAnsi="Arial Narrow" w:cs="Arial Narrow"/>
                <w:color w:val="FF0000"/>
                <w:sz w:val="20"/>
                <w:szCs w:val="20"/>
              </w:rPr>
              <w:t xml:space="preserve">., </w:t>
            </w:r>
          </w:p>
          <w:p w:rsidR="00BE6970" w:rsidRDefault="00BE6970" w:rsidP="006F291F">
            <w:pPr>
              <w:spacing w:after="0" w:line="240" w:lineRule="auto"/>
              <w:ind w:left="-108" w:right="-114"/>
              <w:contextualSpacing/>
              <w:jc w:val="center"/>
            </w:pPr>
            <w:r w:rsidRPr="008140BF">
              <w:rPr>
                <w:rFonts w:ascii="Arial Narrow" w:hAnsi="Arial Narrow" w:cs="Arial Narrow"/>
                <w:color w:val="FF0000"/>
                <w:sz w:val="20"/>
                <w:szCs w:val="20"/>
              </w:rPr>
              <w:t>17.10.17</w:t>
            </w: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E6970" w:rsidRPr="00BE6970" w:rsidRDefault="00BE6970" w:rsidP="00DF05E9">
            <w:pPr>
              <w:spacing w:after="0" w:line="240" w:lineRule="auto"/>
              <w:ind w:left="-108" w:right="-114"/>
              <w:contextualSpacing/>
              <w:jc w:val="center"/>
              <w:rPr>
                <w:color w:val="FF0000"/>
              </w:rPr>
            </w:pPr>
            <w:r w:rsidRPr="00BE6970">
              <w:rPr>
                <w:rFonts w:ascii="Arial Narrow" w:hAnsi="Arial Narrow" w:cs="Arial Narrow"/>
                <w:color w:val="FF0000"/>
                <w:sz w:val="20"/>
                <w:szCs w:val="20"/>
              </w:rPr>
              <w:t xml:space="preserve">КДР русский </w:t>
            </w:r>
          </w:p>
          <w:p w:rsidR="00BE6970" w:rsidRPr="00BE6970" w:rsidRDefault="00BE6970" w:rsidP="00DF05E9">
            <w:pPr>
              <w:spacing w:after="0" w:line="240" w:lineRule="auto"/>
              <w:ind w:left="-108" w:right="-114"/>
              <w:contextualSpacing/>
              <w:jc w:val="center"/>
              <w:rPr>
                <w:color w:val="FF0000"/>
              </w:rPr>
            </w:pPr>
            <w:r w:rsidRPr="00BE6970">
              <w:rPr>
                <w:rFonts w:ascii="Arial Narrow" w:hAnsi="Arial Narrow" w:cs="Arial Narrow"/>
                <w:color w:val="FF0000"/>
                <w:sz w:val="20"/>
                <w:szCs w:val="20"/>
              </w:rPr>
              <w:t xml:space="preserve">7 </w:t>
            </w:r>
            <w:proofErr w:type="spellStart"/>
            <w:r w:rsidRPr="00BE6970">
              <w:rPr>
                <w:rFonts w:ascii="Arial Narrow" w:hAnsi="Arial Narrow" w:cs="Arial Narrow"/>
                <w:color w:val="FF0000"/>
                <w:sz w:val="20"/>
                <w:szCs w:val="20"/>
              </w:rPr>
              <w:t>кл</w:t>
            </w:r>
            <w:proofErr w:type="spellEnd"/>
            <w:r w:rsidRPr="00BE6970">
              <w:rPr>
                <w:rFonts w:ascii="Arial Narrow" w:hAnsi="Arial Narrow" w:cs="Arial Narrow"/>
                <w:color w:val="FF0000"/>
                <w:sz w:val="20"/>
                <w:szCs w:val="20"/>
              </w:rPr>
              <w:t xml:space="preserve">. </w:t>
            </w:r>
          </w:p>
          <w:p w:rsidR="00BE6970" w:rsidRDefault="00BE6970" w:rsidP="00DF05E9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BE6970">
              <w:rPr>
                <w:rFonts w:ascii="Arial Narrow" w:hAnsi="Arial Narrow" w:cs="Arial Narrow"/>
                <w:color w:val="FF0000"/>
                <w:sz w:val="20"/>
                <w:szCs w:val="20"/>
              </w:rPr>
              <w:t>17.05.18</w:t>
            </w: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E6970" w:rsidRPr="00B15B69" w:rsidRDefault="00BE6970" w:rsidP="006F291F">
            <w:pPr>
              <w:spacing w:after="0" w:line="240" w:lineRule="auto"/>
              <w:ind w:left="-108" w:right="-114"/>
              <w:contextualSpacing/>
              <w:jc w:val="center"/>
              <w:rPr>
                <w:color w:val="FF0000"/>
              </w:rPr>
            </w:pPr>
            <w:proofErr w:type="spellStart"/>
            <w:r w:rsidRPr="00B15B69">
              <w:rPr>
                <w:rFonts w:ascii="Arial Narrow" w:hAnsi="Arial Narrow" w:cs="Arial Narrow"/>
                <w:color w:val="FF0000"/>
                <w:sz w:val="20"/>
                <w:szCs w:val="20"/>
              </w:rPr>
              <w:t>Комп.раб</w:t>
            </w:r>
            <w:proofErr w:type="spellEnd"/>
            <w:r w:rsidRPr="00B15B69">
              <w:rPr>
                <w:rFonts w:ascii="Arial Narrow" w:hAnsi="Arial Narrow" w:cs="Arial Narrow"/>
                <w:color w:val="FF0000"/>
                <w:sz w:val="20"/>
                <w:szCs w:val="20"/>
              </w:rPr>
              <w:t xml:space="preserve">. </w:t>
            </w:r>
          </w:p>
          <w:p w:rsidR="00BE6970" w:rsidRPr="00B15B69" w:rsidRDefault="00BE6970" w:rsidP="006F291F">
            <w:pPr>
              <w:spacing w:after="0" w:line="240" w:lineRule="auto"/>
              <w:ind w:left="-108" w:right="-114"/>
              <w:contextualSpacing/>
              <w:jc w:val="center"/>
              <w:rPr>
                <w:color w:val="FF0000"/>
              </w:rPr>
            </w:pPr>
            <w:r w:rsidRPr="00B15B69">
              <w:rPr>
                <w:rFonts w:ascii="Arial Narrow" w:hAnsi="Arial Narrow" w:cs="Arial Narrow"/>
                <w:color w:val="FF0000"/>
                <w:sz w:val="20"/>
                <w:szCs w:val="20"/>
              </w:rPr>
              <w:t xml:space="preserve">7 </w:t>
            </w:r>
            <w:proofErr w:type="spellStart"/>
            <w:r w:rsidRPr="00B15B69">
              <w:rPr>
                <w:rFonts w:ascii="Arial Narrow" w:hAnsi="Arial Narrow" w:cs="Arial Narrow"/>
                <w:color w:val="FF0000"/>
                <w:sz w:val="20"/>
                <w:szCs w:val="20"/>
              </w:rPr>
              <w:t>кл</w:t>
            </w:r>
            <w:proofErr w:type="spellEnd"/>
            <w:r w:rsidRPr="00B15B69">
              <w:rPr>
                <w:rFonts w:ascii="Arial Narrow" w:hAnsi="Arial Narrow" w:cs="Arial Narrow"/>
                <w:color w:val="FF0000"/>
                <w:sz w:val="20"/>
                <w:szCs w:val="20"/>
              </w:rPr>
              <w:t xml:space="preserve">., </w:t>
            </w:r>
          </w:p>
          <w:p w:rsidR="00BE6970" w:rsidRDefault="00BE6970" w:rsidP="006F291F">
            <w:pPr>
              <w:spacing w:after="0" w:line="240" w:lineRule="auto"/>
              <w:ind w:left="-108" w:right="-114"/>
              <w:contextualSpacing/>
              <w:jc w:val="center"/>
            </w:pPr>
            <w:r w:rsidRPr="00B15B69">
              <w:rPr>
                <w:rFonts w:ascii="Arial Narrow" w:hAnsi="Arial Narrow" w:cs="Arial Narrow"/>
                <w:color w:val="FF0000"/>
                <w:sz w:val="20"/>
                <w:szCs w:val="20"/>
              </w:rPr>
              <w:t>01.12.17</w:t>
            </w:r>
          </w:p>
        </w:tc>
        <w:tc>
          <w:tcPr>
            <w:tcW w:w="99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E6970" w:rsidRPr="00BE6970" w:rsidRDefault="00BE6970" w:rsidP="006F291F">
            <w:pPr>
              <w:spacing w:after="0" w:line="240" w:lineRule="auto"/>
              <w:ind w:left="-108" w:right="-114"/>
              <w:contextualSpacing/>
              <w:jc w:val="center"/>
              <w:rPr>
                <w:color w:val="FF0000"/>
              </w:rPr>
            </w:pPr>
            <w:r w:rsidRPr="00BE6970">
              <w:rPr>
                <w:rFonts w:ascii="Arial Narrow" w:hAnsi="Arial Narrow" w:cs="Arial Narrow"/>
                <w:color w:val="FF0000"/>
                <w:sz w:val="20"/>
                <w:szCs w:val="20"/>
              </w:rPr>
              <w:t xml:space="preserve">КДР </w:t>
            </w:r>
            <w:proofErr w:type="spellStart"/>
            <w:r w:rsidRPr="00BE6970">
              <w:rPr>
                <w:rFonts w:ascii="Arial Narrow" w:hAnsi="Arial Narrow" w:cs="Arial Narrow"/>
                <w:color w:val="FF0000"/>
                <w:sz w:val="20"/>
                <w:szCs w:val="20"/>
              </w:rPr>
              <w:t>англ.яз</w:t>
            </w:r>
            <w:proofErr w:type="spellEnd"/>
            <w:r w:rsidRPr="00BE6970">
              <w:rPr>
                <w:rFonts w:ascii="Arial Narrow" w:hAnsi="Arial Narrow" w:cs="Arial Narrow"/>
                <w:color w:val="FF0000"/>
                <w:sz w:val="20"/>
                <w:szCs w:val="20"/>
              </w:rPr>
              <w:t>.</w:t>
            </w:r>
          </w:p>
          <w:p w:rsidR="00BE6970" w:rsidRPr="00BE6970" w:rsidRDefault="00BE6970" w:rsidP="006F291F">
            <w:pPr>
              <w:spacing w:after="0" w:line="240" w:lineRule="auto"/>
              <w:ind w:left="-108" w:right="-114"/>
              <w:contextualSpacing/>
              <w:jc w:val="center"/>
              <w:rPr>
                <w:color w:val="FF0000"/>
              </w:rPr>
            </w:pPr>
            <w:r w:rsidRPr="00BE6970">
              <w:rPr>
                <w:rFonts w:ascii="Arial Narrow" w:hAnsi="Arial Narrow" w:cs="Arial Narrow"/>
                <w:color w:val="FF0000"/>
                <w:sz w:val="20"/>
                <w:szCs w:val="20"/>
              </w:rPr>
              <w:t xml:space="preserve">7 </w:t>
            </w:r>
            <w:proofErr w:type="spellStart"/>
            <w:r w:rsidRPr="00BE6970">
              <w:rPr>
                <w:rFonts w:ascii="Arial Narrow" w:hAnsi="Arial Narrow" w:cs="Arial Narrow"/>
                <w:color w:val="FF0000"/>
                <w:sz w:val="20"/>
                <w:szCs w:val="20"/>
              </w:rPr>
              <w:t>кл</w:t>
            </w:r>
            <w:proofErr w:type="spellEnd"/>
            <w:r w:rsidRPr="00BE6970">
              <w:rPr>
                <w:rFonts w:ascii="Arial Narrow" w:hAnsi="Arial Narrow" w:cs="Arial Narrow"/>
                <w:color w:val="FF0000"/>
                <w:sz w:val="20"/>
                <w:szCs w:val="20"/>
              </w:rPr>
              <w:t>.</w:t>
            </w:r>
          </w:p>
          <w:p w:rsidR="00BE6970" w:rsidRDefault="00BE6970" w:rsidP="006F291F">
            <w:pPr>
              <w:spacing w:after="0" w:line="240" w:lineRule="auto"/>
              <w:ind w:left="-108" w:right="-114"/>
              <w:contextualSpacing/>
              <w:jc w:val="center"/>
            </w:pPr>
            <w:r w:rsidRPr="00BE6970">
              <w:rPr>
                <w:rFonts w:ascii="Arial Narrow" w:hAnsi="Arial Narrow" w:cs="Arial Narrow"/>
                <w:color w:val="FF0000"/>
                <w:sz w:val="20"/>
                <w:szCs w:val="20"/>
              </w:rPr>
              <w:t>14.12.2017</w:t>
            </w: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E6970" w:rsidRPr="00DF042F" w:rsidRDefault="00BE6970" w:rsidP="008140BF">
            <w:pPr>
              <w:spacing w:after="0" w:line="240" w:lineRule="auto"/>
              <w:ind w:left="-108" w:right="-114"/>
              <w:contextualSpacing/>
              <w:jc w:val="center"/>
              <w:rPr>
                <w:color w:val="FF0000"/>
              </w:rPr>
            </w:pPr>
            <w:r w:rsidRPr="00DF042F">
              <w:rPr>
                <w:rFonts w:ascii="Arial Narrow" w:hAnsi="Arial Narrow" w:cs="Arial Narrow"/>
                <w:color w:val="FF0000"/>
                <w:sz w:val="20"/>
                <w:szCs w:val="20"/>
              </w:rPr>
              <w:t xml:space="preserve">МКР </w:t>
            </w:r>
            <w:proofErr w:type="spellStart"/>
            <w:r w:rsidRPr="00DF042F">
              <w:rPr>
                <w:rFonts w:ascii="Arial Narrow" w:hAnsi="Arial Narrow" w:cs="Arial Narrow"/>
                <w:color w:val="FF0000"/>
                <w:sz w:val="20"/>
                <w:szCs w:val="20"/>
              </w:rPr>
              <w:t>англ.яз</w:t>
            </w:r>
            <w:proofErr w:type="spellEnd"/>
            <w:r w:rsidRPr="00DF042F">
              <w:rPr>
                <w:rFonts w:ascii="Arial Narrow" w:hAnsi="Arial Narrow" w:cs="Arial Narrow"/>
                <w:color w:val="FF0000"/>
                <w:sz w:val="20"/>
                <w:szCs w:val="20"/>
              </w:rPr>
              <w:t>.</w:t>
            </w:r>
          </w:p>
          <w:p w:rsidR="00BE6970" w:rsidRPr="00DF042F" w:rsidRDefault="00BE6970" w:rsidP="008140BF">
            <w:pPr>
              <w:spacing w:after="0" w:line="240" w:lineRule="auto"/>
              <w:ind w:left="-108" w:right="-114"/>
              <w:contextualSpacing/>
              <w:jc w:val="center"/>
              <w:rPr>
                <w:color w:val="FF0000"/>
              </w:rPr>
            </w:pPr>
            <w:r w:rsidRPr="00DF042F">
              <w:rPr>
                <w:rFonts w:ascii="Arial Narrow" w:hAnsi="Arial Narrow" w:cs="Arial Narrow"/>
                <w:color w:val="FF0000"/>
                <w:sz w:val="20"/>
                <w:szCs w:val="20"/>
              </w:rPr>
              <w:t xml:space="preserve">7 </w:t>
            </w:r>
            <w:proofErr w:type="spellStart"/>
            <w:r w:rsidRPr="00DF042F">
              <w:rPr>
                <w:rFonts w:ascii="Arial Narrow" w:hAnsi="Arial Narrow" w:cs="Arial Narrow"/>
                <w:color w:val="FF0000"/>
                <w:sz w:val="20"/>
                <w:szCs w:val="20"/>
              </w:rPr>
              <w:t>кл</w:t>
            </w:r>
            <w:proofErr w:type="spellEnd"/>
            <w:r w:rsidRPr="00DF042F">
              <w:rPr>
                <w:rFonts w:ascii="Arial Narrow" w:hAnsi="Arial Narrow" w:cs="Arial Narrow"/>
                <w:color w:val="FF0000"/>
                <w:sz w:val="20"/>
                <w:szCs w:val="20"/>
              </w:rPr>
              <w:t>.</w:t>
            </w:r>
          </w:p>
          <w:p w:rsidR="00BE6970" w:rsidRPr="008140BF" w:rsidRDefault="00BE6970" w:rsidP="008140BF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hAnsi="Arial Narrow" w:cs="Arial Narrow"/>
                <w:color w:val="FF0000"/>
                <w:sz w:val="20"/>
                <w:szCs w:val="20"/>
              </w:rPr>
            </w:pPr>
            <w:r w:rsidRPr="00DF042F">
              <w:rPr>
                <w:rFonts w:ascii="Arial Narrow" w:hAnsi="Arial Narrow" w:cs="Arial Narrow"/>
                <w:color w:val="FF0000"/>
                <w:sz w:val="20"/>
                <w:szCs w:val="20"/>
              </w:rPr>
              <w:t>27.02.18</w:t>
            </w: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E6970" w:rsidRPr="00DF042F" w:rsidRDefault="00BE6970" w:rsidP="00DF042F">
            <w:pPr>
              <w:spacing w:after="0" w:line="240" w:lineRule="auto"/>
              <w:ind w:left="-108" w:right="-114"/>
              <w:contextualSpacing/>
              <w:jc w:val="center"/>
              <w:rPr>
                <w:color w:val="FF0000"/>
              </w:rPr>
            </w:pPr>
            <w:r w:rsidRPr="00DF042F">
              <w:rPr>
                <w:rFonts w:ascii="Arial Narrow" w:hAnsi="Arial Narrow" w:cs="Arial Narrow"/>
                <w:color w:val="FF0000"/>
                <w:sz w:val="20"/>
                <w:szCs w:val="20"/>
              </w:rPr>
              <w:t xml:space="preserve">МКР </w:t>
            </w:r>
            <w:proofErr w:type="spellStart"/>
            <w:r>
              <w:rPr>
                <w:rFonts w:ascii="Arial Narrow" w:hAnsi="Arial Narrow" w:cs="Arial Narrow"/>
                <w:color w:val="FF0000"/>
                <w:sz w:val="20"/>
                <w:szCs w:val="20"/>
              </w:rPr>
              <w:t>нем</w:t>
            </w:r>
            <w:r w:rsidRPr="00DF042F">
              <w:rPr>
                <w:rFonts w:ascii="Arial Narrow" w:hAnsi="Arial Narrow" w:cs="Arial Narrow"/>
                <w:color w:val="FF0000"/>
                <w:sz w:val="20"/>
                <w:szCs w:val="20"/>
              </w:rPr>
              <w:t>.яз</w:t>
            </w:r>
            <w:proofErr w:type="spellEnd"/>
            <w:r w:rsidRPr="00DF042F">
              <w:rPr>
                <w:rFonts w:ascii="Arial Narrow" w:hAnsi="Arial Narrow" w:cs="Arial Narrow"/>
                <w:color w:val="FF0000"/>
                <w:sz w:val="20"/>
                <w:szCs w:val="20"/>
              </w:rPr>
              <w:t>.</w:t>
            </w:r>
          </w:p>
          <w:p w:rsidR="00BE6970" w:rsidRPr="00DF042F" w:rsidRDefault="00BE6970" w:rsidP="00DF042F">
            <w:pPr>
              <w:spacing w:after="0" w:line="240" w:lineRule="auto"/>
              <w:ind w:left="-108" w:right="-114"/>
              <w:contextualSpacing/>
              <w:jc w:val="center"/>
              <w:rPr>
                <w:color w:val="FF0000"/>
              </w:rPr>
            </w:pPr>
            <w:r w:rsidRPr="00DF042F">
              <w:rPr>
                <w:rFonts w:ascii="Arial Narrow" w:hAnsi="Arial Narrow" w:cs="Arial Narrow"/>
                <w:color w:val="FF0000"/>
                <w:sz w:val="20"/>
                <w:szCs w:val="20"/>
              </w:rPr>
              <w:t xml:space="preserve">7 </w:t>
            </w:r>
            <w:proofErr w:type="spellStart"/>
            <w:r w:rsidRPr="00DF042F">
              <w:rPr>
                <w:rFonts w:ascii="Arial Narrow" w:hAnsi="Arial Narrow" w:cs="Arial Narrow"/>
                <w:color w:val="FF0000"/>
                <w:sz w:val="20"/>
                <w:szCs w:val="20"/>
              </w:rPr>
              <w:t>кл</w:t>
            </w:r>
            <w:proofErr w:type="spellEnd"/>
            <w:r w:rsidRPr="00DF042F">
              <w:rPr>
                <w:rFonts w:ascii="Arial Narrow" w:hAnsi="Arial Narrow" w:cs="Arial Narrow"/>
                <w:color w:val="FF0000"/>
                <w:sz w:val="20"/>
                <w:szCs w:val="20"/>
              </w:rPr>
              <w:t>.</w:t>
            </w:r>
          </w:p>
          <w:p w:rsidR="00BE6970" w:rsidRPr="008140BF" w:rsidRDefault="00BE6970" w:rsidP="00DF042F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hAnsi="Arial Narrow" w:cs="Arial Narrow"/>
                <w:color w:val="FF0000"/>
                <w:sz w:val="20"/>
                <w:szCs w:val="20"/>
              </w:rPr>
            </w:pPr>
            <w:r w:rsidRPr="00DF042F">
              <w:rPr>
                <w:rFonts w:ascii="Arial Narrow" w:hAnsi="Arial Narrow" w:cs="Arial Narrow"/>
                <w:color w:val="FF0000"/>
                <w:sz w:val="20"/>
                <w:szCs w:val="20"/>
              </w:rPr>
              <w:t>27.02.18</w:t>
            </w: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E6970" w:rsidRPr="008140BF" w:rsidRDefault="00BE6970" w:rsidP="006F291F">
            <w:pPr>
              <w:spacing w:after="0" w:line="240" w:lineRule="auto"/>
              <w:ind w:left="-108" w:right="-114"/>
              <w:contextualSpacing/>
              <w:jc w:val="center"/>
              <w:rPr>
                <w:color w:val="FF0000"/>
              </w:rPr>
            </w:pPr>
            <w:r w:rsidRPr="008140BF">
              <w:rPr>
                <w:rFonts w:ascii="Arial Narrow" w:hAnsi="Arial Narrow" w:cs="Arial Narrow"/>
                <w:color w:val="FF0000"/>
                <w:sz w:val="20"/>
                <w:szCs w:val="20"/>
              </w:rPr>
              <w:t xml:space="preserve">МКР биология </w:t>
            </w:r>
          </w:p>
          <w:p w:rsidR="00BE6970" w:rsidRPr="008140BF" w:rsidRDefault="00BE6970" w:rsidP="006F291F">
            <w:pPr>
              <w:spacing w:after="0" w:line="240" w:lineRule="auto"/>
              <w:ind w:left="-108" w:right="-114"/>
              <w:contextualSpacing/>
              <w:jc w:val="center"/>
              <w:rPr>
                <w:color w:val="FF0000"/>
              </w:rPr>
            </w:pPr>
            <w:r w:rsidRPr="008140BF">
              <w:rPr>
                <w:rFonts w:ascii="Arial Narrow" w:hAnsi="Arial Narrow" w:cs="Arial Narrow"/>
                <w:color w:val="FF0000"/>
                <w:sz w:val="20"/>
                <w:szCs w:val="20"/>
              </w:rPr>
              <w:t xml:space="preserve">7 </w:t>
            </w:r>
            <w:proofErr w:type="spellStart"/>
            <w:r w:rsidRPr="008140BF">
              <w:rPr>
                <w:rFonts w:ascii="Arial Narrow" w:hAnsi="Arial Narrow" w:cs="Arial Narrow"/>
                <w:color w:val="FF0000"/>
                <w:sz w:val="20"/>
                <w:szCs w:val="20"/>
              </w:rPr>
              <w:t>кл</w:t>
            </w:r>
            <w:proofErr w:type="spellEnd"/>
            <w:r w:rsidRPr="008140BF">
              <w:rPr>
                <w:rFonts w:ascii="Arial Narrow" w:hAnsi="Arial Narrow" w:cs="Arial Narrow"/>
                <w:color w:val="FF0000"/>
                <w:sz w:val="20"/>
                <w:szCs w:val="20"/>
              </w:rPr>
              <w:t>.</w:t>
            </w:r>
          </w:p>
          <w:p w:rsidR="00BE6970" w:rsidRDefault="00BE6970" w:rsidP="006F291F">
            <w:pPr>
              <w:spacing w:after="0" w:line="240" w:lineRule="auto"/>
              <w:ind w:left="-108" w:right="-114"/>
              <w:contextualSpacing/>
              <w:jc w:val="center"/>
            </w:pPr>
            <w:r w:rsidRPr="008140BF">
              <w:rPr>
                <w:rFonts w:ascii="Arial Narrow" w:hAnsi="Arial Narrow" w:cs="Arial Narrow"/>
                <w:color w:val="FF0000"/>
                <w:sz w:val="20"/>
                <w:szCs w:val="20"/>
              </w:rPr>
              <w:t>16.11.2017</w:t>
            </w: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E6970" w:rsidRPr="00DF042F" w:rsidRDefault="00BE6970" w:rsidP="006F291F">
            <w:pPr>
              <w:spacing w:after="0" w:line="240" w:lineRule="auto"/>
              <w:ind w:left="-108" w:right="-114"/>
              <w:contextualSpacing/>
              <w:jc w:val="center"/>
              <w:rPr>
                <w:color w:val="FF0000"/>
              </w:rPr>
            </w:pPr>
            <w:r w:rsidRPr="00DF042F">
              <w:rPr>
                <w:rFonts w:ascii="Arial Narrow" w:hAnsi="Arial Narrow" w:cs="Arial Narrow"/>
                <w:color w:val="FF0000"/>
                <w:sz w:val="20"/>
                <w:szCs w:val="20"/>
              </w:rPr>
              <w:t xml:space="preserve">МКР биология </w:t>
            </w:r>
          </w:p>
          <w:p w:rsidR="00BE6970" w:rsidRPr="00DF042F" w:rsidRDefault="00BE6970" w:rsidP="006F291F">
            <w:pPr>
              <w:spacing w:after="0" w:line="240" w:lineRule="auto"/>
              <w:ind w:left="-108" w:right="-114"/>
              <w:contextualSpacing/>
              <w:jc w:val="center"/>
              <w:rPr>
                <w:color w:val="FF0000"/>
              </w:rPr>
            </w:pPr>
            <w:r w:rsidRPr="00DF042F">
              <w:rPr>
                <w:rFonts w:ascii="Arial Narrow" w:hAnsi="Arial Narrow" w:cs="Arial Narrow"/>
                <w:color w:val="FF0000"/>
                <w:sz w:val="20"/>
                <w:szCs w:val="20"/>
              </w:rPr>
              <w:t xml:space="preserve">7 </w:t>
            </w:r>
            <w:proofErr w:type="spellStart"/>
            <w:r w:rsidRPr="00DF042F">
              <w:rPr>
                <w:rFonts w:ascii="Arial Narrow" w:hAnsi="Arial Narrow" w:cs="Arial Narrow"/>
                <w:color w:val="FF0000"/>
                <w:sz w:val="20"/>
                <w:szCs w:val="20"/>
              </w:rPr>
              <w:t>кл</w:t>
            </w:r>
            <w:proofErr w:type="spellEnd"/>
            <w:r w:rsidRPr="00DF042F">
              <w:rPr>
                <w:rFonts w:ascii="Arial Narrow" w:hAnsi="Arial Narrow" w:cs="Arial Narrow"/>
                <w:color w:val="FF0000"/>
                <w:sz w:val="20"/>
                <w:szCs w:val="20"/>
              </w:rPr>
              <w:t>.</w:t>
            </w:r>
          </w:p>
          <w:p w:rsidR="00BE6970" w:rsidRDefault="00BE6970" w:rsidP="006F291F">
            <w:pPr>
              <w:spacing w:after="0" w:line="240" w:lineRule="auto"/>
              <w:ind w:left="-108" w:right="-114"/>
              <w:contextualSpacing/>
              <w:jc w:val="center"/>
            </w:pPr>
            <w:r w:rsidRPr="00DF042F">
              <w:rPr>
                <w:rFonts w:ascii="Arial Narrow" w:hAnsi="Arial Narrow" w:cs="Arial Narrow"/>
                <w:color w:val="FF0000"/>
                <w:sz w:val="20"/>
                <w:szCs w:val="20"/>
              </w:rPr>
              <w:t>08.02.18</w:t>
            </w:r>
          </w:p>
        </w:tc>
        <w:tc>
          <w:tcPr>
            <w:tcW w:w="9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E6970" w:rsidRPr="00BE6970" w:rsidRDefault="00BE6970" w:rsidP="00DF05E9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hAnsi="Arial Narrow" w:cs="Arial Narrow"/>
                <w:color w:val="FF0000"/>
                <w:sz w:val="20"/>
                <w:szCs w:val="20"/>
              </w:rPr>
            </w:pPr>
            <w:r w:rsidRPr="00BE6970">
              <w:rPr>
                <w:rFonts w:ascii="Arial Narrow" w:hAnsi="Arial Narrow" w:cs="Arial Narrow"/>
                <w:color w:val="FF0000"/>
                <w:sz w:val="20"/>
                <w:szCs w:val="20"/>
              </w:rPr>
              <w:t>КДР история</w:t>
            </w:r>
          </w:p>
          <w:p w:rsidR="00BE6970" w:rsidRPr="00BE6970" w:rsidRDefault="00BE6970" w:rsidP="00DF05E9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hAnsi="Arial Narrow" w:cs="Arial Narrow"/>
                <w:color w:val="FF0000"/>
                <w:sz w:val="20"/>
                <w:szCs w:val="20"/>
              </w:rPr>
            </w:pPr>
            <w:r w:rsidRPr="00BE6970">
              <w:rPr>
                <w:rFonts w:ascii="Arial Narrow" w:hAnsi="Arial Narrow" w:cs="Arial Narrow"/>
                <w:color w:val="FF0000"/>
                <w:sz w:val="20"/>
                <w:szCs w:val="20"/>
              </w:rPr>
              <w:t xml:space="preserve">7 </w:t>
            </w:r>
            <w:proofErr w:type="spellStart"/>
            <w:r w:rsidRPr="00BE6970">
              <w:rPr>
                <w:rFonts w:ascii="Arial Narrow" w:hAnsi="Arial Narrow" w:cs="Arial Narrow"/>
                <w:color w:val="FF0000"/>
                <w:sz w:val="20"/>
                <w:szCs w:val="20"/>
              </w:rPr>
              <w:t>кл</w:t>
            </w:r>
            <w:proofErr w:type="spellEnd"/>
            <w:r w:rsidRPr="00BE6970">
              <w:rPr>
                <w:rFonts w:ascii="Arial Narrow" w:hAnsi="Arial Narrow" w:cs="Arial Narrow"/>
                <w:color w:val="FF0000"/>
                <w:sz w:val="20"/>
                <w:szCs w:val="20"/>
              </w:rPr>
              <w:t>.,</w:t>
            </w:r>
          </w:p>
          <w:p w:rsidR="00BE6970" w:rsidRDefault="00BE6970" w:rsidP="00DF05E9">
            <w:pPr>
              <w:spacing w:after="0" w:line="240" w:lineRule="auto"/>
              <w:ind w:left="-108" w:right="-114"/>
              <w:contextualSpacing/>
              <w:jc w:val="center"/>
            </w:pPr>
            <w:r w:rsidRPr="00BE6970">
              <w:rPr>
                <w:rFonts w:ascii="Arial Narrow" w:hAnsi="Arial Narrow" w:cs="Arial Narrow"/>
                <w:color w:val="FF0000"/>
                <w:sz w:val="20"/>
                <w:szCs w:val="20"/>
              </w:rPr>
              <w:t>24.04.18</w:t>
            </w:r>
          </w:p>
        </w:tc>
        <w:tc>
          <w:tcPr>
            <w:tcW w:w="849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B04E41" w:rsidRDefault="00B04E41" w:rsidP="00B04E41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Кол-во низких результатов</w:t>
            </w:r>
          </w:p>
          <w:p w:rsidR="00BE6970" w:rsidRPr="00BE6970" w:rsidRDefault="00B04E41" w:rsidP="00B04E41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hAnsi="Arial Narrow" w:cs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(из 12)</w:t>
            </w:r>
          </w:p>
        </w:tc>
      </w:tr>
      <w:tr w:rsidR="00BE6970" w:rsidTr="00B04E41">
        <w:trPr>
          <w:trHeight w:val="525"/>
          <w:jc w:val="center"/>
        </w:trPr>
        <w:tc>
          <w:tcPr>
            <w:tcW w:w="70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E6970" w:rsidRDefault="00BE6970" w:rsidP="00DF042F">
            <w:pPr>
              <w:snapToGrid w:val="0"/>
              <w:spacing w:after="0" w:line="240" w:lineRule="auto"/>
              <w:ind w:left="-108" w:right="-114"/>
              <w:contextualSpacing/>
              <w:jc w:val="both"/>
              <w:rPr>
                <w:rFonts w:ascii="Arial Narrow" w:eastAsia="Times New Roman" w:hAnsi="Arial Narrow" w:cs="Arial Narrow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E6970" w:rsidRDefault="00BE6970" w:rsidP="00DF042F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 xml:space="preserve">% </w:t>
            </w:r>
          </w:p>
          <w:p w:rsidR="00BE6970" w:rsidRPr="007964D8" w:rsidRDefault="00BE6970" w:rsidP="00DF042F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proofErr w:type="spellStart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обуч</w:t>
            </w:r>
            <w:proofErr w:type="spellEnd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E6970" w:rsidRDefault="00BE6970" w:rsidP="00DF042F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 xml:space="preserve">% </w:t>
            </w:r>
          </w:p>
          <w:p w:rsidR="00BE6970" w:rsidRPr="007964D8" w:rsidRDefault="00BE6970" w:rsidP="00DF042F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proofErr w:type="spellStart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кач</w:t>
            </w:r>
            <w:proofErr w:type="spellEnd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E6970" w:rsidRDefault="00BE6970" w:rsidP="00DF042F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 xml:space="preserve">% </w:t>
            </w:r>
          </w:p>
          <w:p w:rsidR="00BE6970" w:rsidRPr="007964D8" w:rsidRDefault="00BE6970" w:rsidP="00DF042F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proofErr w:type="spellStart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обуч</w:t>
            </w:r>
            <w:proofErr w:type="spellEnd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E6970" w:rsidRDefault="00BE6970" w:rsidP="00DF042F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 xml:space="preserve">% </w:t>
            </w:r>
          </w:p>
          <w:p w:rsidR="00BE6970" w:rsidRPr="007964D8" w:rsidRDefault="00BE6970" w:rsidP="00DF042F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proofErr w:type="spellStart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кач</w:t>
            </w:r>
            <w:proofErr w:type="spellEnd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E6970" w:rsidRDefault="00BE6970" w:rsidP="00DF042F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 xml:space="preserve">% </w:t>
            </w:r>
          </w:p>
          <w:p w:rsidR="00BE6970" w:rsidRPr="007964D8" w:rsidRDefault="00BE6970" w:rsidP="00DF042F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proofErr w:type="spellStart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обуч</w:t>
            </w:r>
            <w:proofErr w:type="spellEnd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E6970" w:rsidRDefault="00BE6970" w:rsidP="00DF042F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 xml:space="preserve">% </w:t>
            </w:r>
          </w:p>
          <w:p w:rsidR="00BE6970" w:rsidRPr="007964D8" w:rsidRDefault="00BE6970" w:rsidP="00DF042F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proofErr w:type="spellStart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кач</w:t>
            </w:r>
            <w:proofErr w:type="spellEnd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E6970" w:rsidRDefault="00BE6970" w:rsidP="00DF042F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 xml:space="preserve">% </w:t>
            </w:r>
          </w:p>
          <w:p w:rsidR="00BE6970" w:rsidRPr="007964D8" w:rsidRDefault="00BE6970" w:rsidP="00DF042F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proofErr w:type="spellStart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обуч</w:t>
            </w:r>
            <w:proofErr w:type="spellEnd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E6970" w:rsidRDefault="00BE6970" w:rsidP="00DF042F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 xml:space="preserve">% </w:t>
            </w:r>
          </w:p>
          <w:p w:rsidR="00BE6970" w:rsidRPr="007964D8" w:rsidRDefault="00BE6970" w:rsidP="00DF042F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proofErr w:type="spellStart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кач</w:t>
            </w:r>
            <w:proofErr w:type="spellEnd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E6970" w:rsidRDefault="00BE6970" w:rsidP="00DF042F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 xml:space="preserve">% </w:t>
            </w:r>
          </w:p>
          <w:p w:rsidR="00BE6970" w:rsidRPr="007964D8" w:rsidRDefault="00BE6970" w:rsidP="00DF042F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proofErr w:type="spellStart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обуч</w:t>
            </w:r>
            <w:proofErr w:type="spellEnd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E6970" w:rsidRDefault="00BE6970" w:rsidP="00DF042F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 xml:space="preserve">% </w:t>
            </w:r>
          </w:p>
          <w:p w:rsidR="00BE6970" w:rsidRPr="007964D8" w:rsidRDefault="00BE6970" w:rsidP="00DF042F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proofErr w:type="spellStart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кач</w:t>
            </w:r>
            <w:proofErr w:type="spellEnd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E6970" w:rsidRDefault="00BE6970" w:rsidP="00DF042F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 xml:space="preserve">% </w:t>
            </w:r>
          </w:p>
          <w:p w:rsidR="00BE6970" w:rsidRPr="007964D8" w:rsidRDefault="00BE6970" w:rsidP="00DF042F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proofErr w:type="spellStart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обуч</w:t>
            </w:r>
            <w:proofErr w:type="spellEnd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 xml:space="preserve">% </w:t>
            </w:r>
          </w:p>
          <w:p w:rsidR="00BE6970" w:rsidRPr="007964D8" w:rsidRDefault="00BE6970" w:rsidP="00DF042F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proofErr w:type="spellStart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кач</w:t>
            </w:r>
            <w:proofErr w:type="spellEnd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E6970" w:rsidRDefault="00BE6970" w:rsidP="00DF042F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 xml:space="preserve">% </w:t>
            </w:r>
          </w:p>
          <w:p w:rsidR="00BE6970" w:rsidRPr="007964D8" w:rsidRDefault="00BE6970" w:rsidP="00DF042F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proofErr w:type="spellStart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обуч</w:t>
            </w:r>
            <w:proofErr w:type="spellEnd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E6970" w:rsidRDefault="00BE6970" w:rsidP="00DF042F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 xml:space="preserve">% </w:t>
            </w:r>
          </w:p>
          <w:p w:rsidR="00BE6970" w:rsidRPr="007964D8" w:rsidRDefault="00BE6970" w:rsidP="00DF042F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proofErr w:type="spellStart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кач</w:t>
            </w:r>
            <w:proofErr w:type="spellEnd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E6970" w:rsidRDefault="00BE6970" w:rsidP="00DF042F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 xml:space="preserve">% </w:t>
            </w:r>
          </w:p>
          <w:p w:rsidR="00BE6970" w:rsidRPr="007964D8" w:rsidRDefault="00BE6970" w:rsidP="00DF042F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proofErr w:type="spellStart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обуч</w:t>
            </w:r>
            <w:proofErr w:type="spellEnd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E6970" w:rsidRDefault="00BE6970" w:rsidP="00DF042F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 xml:space="preserve">% </w:t>
            </w:r>
          </w:p>
          <w:p w:rsidR="00BE6970" w:rsidRPr="007964D8" w:rsidRDefault="00BE6970" w:rsidP="00DF042F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proofErr w:type="spellStart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кач</w:t>
            </w:r>
            <w:proofErr w:type="spellEnd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E6970" w:rsidRDefault="00BE6970" w:rsidP="00DF042F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 xml:space="preserve">% </w:t>
            </w:r>
          </w:p>
          <w:p w:rsidR="00BE6970" w:rsidRPr="007964D8" w:rsidRDefault="00BE6970" w:rsidP="00DF042F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proofErr w:type="spellStart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обуч</w:t>
            </w:r>
            <w:proofErr w:type="spellEnd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E6970" w:rsidRDefault="00BE6970" w:rsidP="00DF042F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 xml:space="preserve">% </w:t>
            </w:r>
          </w:p>
          <w:p w:rsidR="00BE6970" w:rsidRPr="007964D8" w:rsidRDefault="00BE6970" w:rsidP="00DF042F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proofErr w:type="spellStart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кач</w:t>
            </w:r>
            <w:proofErr w:type="spellEnd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E6970" w:rsidRDefault="00BE6970" w:rsidP="00DF042F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 xml:space="preserve">% </w:t>
            </w:r>
          </w:p>
          <w:p w:rsidR="00BE6970" w:rsidRPr="007964D8" w:rsidRDefault="00BE6970" w:rsidP="00DF042F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proofErr w:type="spellStart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обуч</w:t>
            </w:r>
            <w:proofErr w:type="spellEnd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E6970" w:rsidRDefault="00BE6970" w:rsidP="00DF042F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 xml:space="preserve">% </w:t>
            </w:r>
          </w:p>
          <w:p w:rsidR="00BE6970" w:rsidRPr="007964D8" w:rsidRDefault="00BE6970" w:rsidP="00DF042F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proofErr w:type="spellStart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кач</w:t>
            </w:r>
            <w:proofErr w:type="spellEnd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E6970" w:rsidRDefault="00BE6970" w:rsidP="00DF042F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 xml:space="preserve">% </w:t>
            </w:r>
          </w:p>
          <w:p w:rsidR="00BE6970" w:rsidRPr="007964D8" w:rsidRDefault="00BE6970" w:rsidP="00DF042F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proofErr w:type="spellStart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обуч</w:t>
            </w:r>
            <w:proofErr w:type="spellEnd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E6970" w:rsidRDefault="00BE6970" w:rsidP="00DF042F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 xml:space="preserve">% </w:t>
            </w:r>
          </w:p>
          <w:p w:rsidR="00BE6970" w:rsidRPr="007964D8" w:rsidRDefault="00BE6970" w:rsidP="00DF042F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proofErr w:type="spellStart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кач</w:t>
            </w:r>
            <w:proofErr w:type="spellEnd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.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E6970" w:rsidRDefault="00BE6970" w:rsidP="00DF042F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 xml:space="preserve">% </w:t>
            </w:r>
          </w:p>
          <w:p w:rsidR="00BE6970" w:rsidRPr="007964D8" w:rsidRDefault="00BE6970" w:rsidP="00DF042F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proofErr w:type="spellStart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обуч</w:t>
            </w:r>
            <w:proofErr w:type="spellEnd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BE6970" w:rsidRDefault="00BE6970" w:rsidP="00DF042F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 xml:space="preserve">% </w:t>
            </w:r>
          </w:p>
          <w:p w:rsidR="00BE6970" w:rsidRPr="007964D8" w:rsidRDefault="00BE6970" w:rsidP="00DF042F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proofErr w:type="spellStart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кач</w:t>
            </w:r>
            <w:proofErr w:type="spellEnd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.</w:t>
            </w:r>
          </w:p>
        </w:tc>
        <w:tc>
          <w:tcPr>
            <w:tcW w:w="849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E6970" w:rsidRDefault="00BE6970" w:rsidP="00DF042F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</w:p>
        </w:tc>
      </w:tr>
      <w:tr w:rsidR="00BE6970" w:rsidTr="00B04E41">
        <w:trPr>
          <w:jc w:val="center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</w:t>
            </w:r>
          </w:p>
        </w:tc>
        <w:tc>
          <w:tcPr>
            <w:tcW w:w="6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34,2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10,5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77,8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44,4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92,5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52,5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89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55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BE6970" w:rsidRPr="00DF05E9" w:rsidRDefault="00BE6970" w:rsidP="00DF042F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DF05E9">
              <w:rPr>
                <w:rFonts w:ascii="Arial Narrow" w:hAnsi="Arial Narrow" w:cs="Arial Narrow"/>
                <w:sz w:val="20"/>
                <w:szCs w:val="20"/>
              </w:rPr>
              <w:t>93,9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BE6970" w:rsidRPr="00DF05E9" w:rsidRDefault="00BE6970" w:rsidP="00DF042F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DF05E9">
              <w:rPr>
                <w:rFonts w:ascii="Arial Narrow" w:hAnsi="Arial Narrow" w:cs="Arial Narrow"/>
                <w:sz w:val="20"/>
                <w:szCs w:val="20"/>
              </w:rPr>
              <w:t>48,5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90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65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80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30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BE6970" w:rsidRPr="00DF042F" w:rsidRDefault="00BE6970" w:rsidP="00DF042F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DF042F">
              <w:rPr>
                <w:rFonts w:ascii="Arial Narrow" w:eastAsia="Times New Roman" w:hAnsi="Arial Narrow" w:cs="Arial Narrow"/>
                <w:sz w:val="20"/>
                <w:szCs w:val="20"/>
              </w:rPr>
              <w:t>92,9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BE6970" w:rsidRPr="00DF042F" w:rsidRDefault="00BE6970" w:rsidP="00DF042F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DF042F">
              <w:rPr>
                <w:rFonts w:ascii="Arial Narrow" w:eastAsia="Times New Roman" w:hAnsi="Arial Narrow" w:cs="Arial Narrow"/>
                <w:sz w:val="20"/>
                <w:szCs w:val="20"/>
              </w:rPr>
              <w:t>46,4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BE6970" w:rsidRPr="00DF042F" w:rsidRDefault="00BE6970" w:rsidP="00DF042F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DF042F">
              <w:rPr>
                <w:rFonts w:ascii="Arial Narrow" w:eastAsia="Times New Roman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BE6970" w:rsidRPr="00DF042F" w:rsidRDefault="00BE6970" w:rsidP="00DF042F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DF042F">
              <w:rPr>
                <w:rFonts w:ascii="Arial Narrow" w:eastAsia="Times New Roman" w:hAnsi="Arial Narrow" w:cs="Arial Narrow"/>
                <w:sz w:val="20"/>
                <w:szCs w:val="20"/>
              </w:rPr>
              <w:t>90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80,0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22,5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E6970" w:rsidRDefault="00BE6970" w:rsidP="00DF042F">
            <w:pPr>
              <w:spacing w:after="0" w:line="240" w:lineRule="auto"/>
              <w:ind w:left="-81" w:right="-132"/>
              <w:contextualSpacing/>
              <w:jc w:val="center"/>
            </w:pPr>
            <w:r>
              <w:rPr>
                <w:rFonts w:ascii="Arial Narrow" w:hAnsi="Arial Narrow" w:cs="Arial Narrow"/>
                <w:color w:val="000000"/>
                <w:sz w:val="20"/>
                <w:szCs w:val="20"/>
              </w:rPr>
              <w:t>88,6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Pr="00DF05E9" w:rsidRDefault="00BE6970" w:rsidP="00DF042F">
            <w:pPr>
              <w:spacing w:after="0" w:line="240" w:lineRule="auto"/>
              <w:ind w:left="-81" w:right="-132"/>
              <w:contextualSpacing/>
              <w:jc w:val="center"/>
            </w:pPr>
            <w:r w:rsidRPr="00DF05E9">
              <w:rPr>
                <w:rFonts w:ascii="Arial Narrow" w:hAnsi="Arial Narrow" w:cs="Arial Narrow"/>
                <w:color w:val="000000"/>
                <w:sz w:val="20"/>
                <w:szCs w:val="20"/>
              </w:rPr>
              <w:t>22,9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E6970" w:rsidRPr="00DF05E9" w:rsidRDefault="00BE6970" w:rsidP="00DF042F">
            <w:pPr>
              <w:spacing w:after="0" w:line="240" w:lineRule="auto"/>
              <w:ind w:left="-81" w:right="-132"/>
              <w:contextualSpacing/>
              <w:jc w:val="center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 w:rsidRPr="00DF05E9">
              <w:rPr>
                <w:rFonts w:ascii="Arial Narrow" w:hAnsi="Arial Narrow" w:cs="Arial Narrow"/>
                <w:color w:val="000000"/>
                <w:sz w:val="20"/>
                <w:szCs w:val="20"/>
              </w:rPr>
              <w:t>91,7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E6970" w:rsidRPr="00DF05E9" w:rsidRDefault="00BE6970" w:rsidP="00DF042F">
            <w:pPr>
              <w:pStyle w:val="a8"/>
              <w:jc w:val="center"/>
              <w:rPr>
                <w:rFonts w:ascii="Arial Narrow" w:eastAsiaTheme="minorHAnsi" w:hAnsi="Arial Narrow" w:cs="Arial Narrow"/>
                <w:color w:val="000000"/>
                <w:sz w:val="20"/>
                <w:szCs w:val="20"/>
                <w:lang w:eastAsia="en-US"/>
              </w:rPr>
            </w:pPr>
            <w:r w:rsidRPr="00DF05E9">
              <w:rPr>
                <w:rFonts w:ascii="Arial Narrow" w:eastAsiaTheme="minorHAnsi" w:hAnsi="Arial Narrow" w:cs="Arial Narrow"/>
                <w:color w:val="000000"/>
                <w:sz w:val="20"/>
                <w:szCs w:val="20"/>
                <w:lang w:eastAsia="en-US"/>
              </w:rPr>
              <w:t>33,4</w:t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E6970" w:rsidRPr="00DF05E9" w:rsidRDefault="00B04E41" w:rsidP="00DF042F">
            <w:pPr>
              <w:pStyle w:val="a8"/>
              <w:jc w:val="center"/>
              <w:rPr>
                <w:rFonts w:ascii="Arial Narrow" w:eastAsiaTheme="minorHAnsi" w:hAnsi="Arial Narrow" w:cs="Arial Narro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eastAsiaTheme="minorHAnsi" w:hAnsi="Arial Narrow" w:cs="Arial Narrow"/>
                <w:color w:val="000000"/>
                <w:sz w:val="20"/>
                <w:szCs w:val="20"/>
                <w:lang w:eastAsia="en-US"/>
              </w:rPr>
              <w:t>5</w:t>
            </w:r>
          </w:p>
        </w:tc>
      </w:tr>
      <w:tr w:rsidR="00BE6970" w:rsidTr="00B04E41">
        <w:trPr>
          <w:jc w:val="center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2</w:t>
            </w:r>
          </w:p>
        </w:tc>
        <w:tc>
          <w:tcPr>
            <w:tcW w:w="6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41,9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13,3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68,9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38,8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96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81,2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99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71,2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BE6970" w:rsidRPr="00DF05E9" w:rsidRDefault="00BE6970" w:rsidP="00DF042F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DF05E9">
              <w:rPr>
                <w:rFonts w:ascii="Arial Narrow" w:hAnsi="Arial Narrow" w:cs="Arial Narrow"/>
                <w:sz w:val="20"/>
                <w:szCs w:val="20"/>
              </w:rPr>
              <w:t>93,8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BE6970" w:rsidRPr="00DF05E9" w:rsidRDefault="00BE6970" w:rsidP="00DF042F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DF05E9">
              <w:rPr>
                <w:rFonts w:ascii="Arial Narrow" w:hAnsi="Arial Narrow" w:cs="Arial Narrow"/>
                <w:sz w:val="20"/>
                <w:szCs w:val="20"/>
              </w:rPr>
              <w:t>44,8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94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61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92,3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20,9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BE6970" w:rsidRPr="00DF042F" w:rsidRDefault="00BE6970" w:rsidP="00DF042F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DF042F">
              <w:rPr>
                <w:rFonts w:ascii="Arial Narrow" w:eastAsia="Times New Roman" w:hAnsi="Arial Narrow" w:cs="Arial Narrow"/>
                <w:sz w:val="20"/>
                <w:szCs w:val="20"/>
              </w:rPr>
              <w:t>95,4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BE6970" w:rsidRPr="00DF042F" w:rsidRDefault="00BE6970" w:rsidP="00DF042F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DF042F">
              <w:rPr>
                <w:rFonts w:ascii="Arial Narrow" w:eastAsia="Times New Roman" w:hAnsi="Arial Narrow" w:cs="Arial Narrow"/>
                <w:sz w:val="20"/>
                <w:szCs w:val="20"/>
              </w:rPr>
              <w:t>58,6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BE6970" w:rsidRPr="00DF042F" w:rsidRDefault="00BE6970" w:rsidP="00DF042F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DF042F">
              <w:rPr>
                <w:rFonts w:ascii="Arial Narrow" w:eastAsia="Times New Roman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BE6970" w:rsidRPr="00DF042F" w:rsidRDefault="00BE6970" w:rsidP="00DF042F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DF042F">
              <w:rPr>
                <w:rFonts w:ascii="Arial Narrow" w:eastAsia="Times New Roman" w:hAnsi="Arial Narrow" w:cs="Arial Narrow"/>
                <w:sz w:val="20"/>
                <w:szCs w:val="20"/>
              </w:rPr>
              <w:t>66,7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92,2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50,0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E6970" w:rsidRDefault="00BE6970" w:rsidP="00DF042F">
            <w:pPr>
              <w:spacing w:after="0" w:line="240" w:lineRule="auto"/>
              <w:ind w:left="-81" w:right="-132"/>
              <w:contextualSpacing/>
              <w:jc w:val="center"/>
            </w:pPr>
            <w:r>
              <w:rPr>
                <w:rFonts w:ascii="Arial Narrow" w:hAnsi="Arial Narrow" w:cs="Arial Narrow"/>
                <w:color w:val="000000"/>
                <w:sz w:val="20"/>
                <w:szCs w:val="20"/>
              </w:rPr>
              <w:t>84,0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Pr="00DF05E9" w:rsidRDefault="00BE6970" w:rsidP="00DF042F">
            <w:pPr>
              <w:spacing w:after="0" w:line="240" w:lineRule="auto"/>
              <w:ind w:left="-81" w:right="-132"/>
              <w:contextualSpacing/>
              <w:jc w:val="center"/>
            </w:pPr>
            <w:r w:rsidRPr="00DF05E9">
              <w:rPr>
                <w:rFonts w:ascii="Arial Narrow" w:hAnsi="Arial Narrow" w:cs="Arial Narrow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E6970" w:rsidRPr="00DF05E9" w:rsidRDefault="00BE6970" w:rsidP="00DF042F">
            <w:pPr>
              <w:spacing w:after="0" w:line="240" w:lineRule="auto"/>
              <w:ind w:left="-81" w:right="-132"/>
              <w:contextualSpacing/>
              <w:jc w:val="center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 w:rsidRPr="00DF05E9">
              <w:rPr>
                <w:rFonts w:ascii="Arial Narrow" w:hAnsi="Arial Narrow" w:cs="Arial Narrow"/>
                <w:color w:val="000000"/>
                <w:sz w:val="20"/>
                <w:szCs w:val="20"/>
              </w:rPr>
              <w:t>85,9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E6970" w:rsidRPr="00DF05E9" w:rsidRDefault="00BE6970" w:rsidP="00DF042F">
            <w:pPr>
              <w:spacing w:after="0" w:line="240" w:lineRule="auto"/>
              <w:ind w:left="-81" w:right="-132"/>
              <w:contextualSpacing/>
              <w:jc w:val="center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 w:rsidRPr="00DF05E9">
              <w:rPr>
                <w:rFonts w:ascii="Arial Narrow" w:hAnsi="Arial Narrow" w:cs="Arial Narrow"/>
                <w:color w:val="000000"/>
                <w:sz w:val="20"/>
                <w:szCs w:val="20"/>
              </w:rPr>
              <w:t>42,4</w:t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E6970" w:rsidRPr="00DF05E9" w:rsidRDefault="00B04E41" w:rsidP="00DF042F">
            <w:pPr>
              <w:spacing w:after="0" w:line="240" w:lineRule="auto"/>
              <w:ind w:left="-81" w:right="-132"/>
              <w:contextualSpacing/>
              <w:jc w:val="center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 Narrow"/>
                <w:color w:val="000000"/>
                <w:sz w:val="20"/>
                <w:szCs w:val="20"/>
              </w:rPr>
              <w:t>2</w:t>
            </w:r>
          </w:p>
        </w:tc>
      </w:tr>
      <w:tr w:rsidR="00BE6970" w:rsidTr="00B04E41">
        <w:trPr>
          <w:jc w:val="center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3</w:t>
            </w:r>
          </w:p>
        </w:tc>
        <w:tc>
          <w:tcPr>
            <w:tcW w:w="6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79,0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24,2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92,8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68,1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93,2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64,9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97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73,5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BE6970" w:rsidRPr="00DF05E9" w:rsidRDefault="00BE6970" w:rsidP="00DF042F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DF05E9">
              <w:rPr>
                <w:rFonts w:ascii="Arial Narrow" w:hAnsi="Arial Narrow" w:cs="Arial Narrow"/>
                <w:sz w:val="20"/>
                <w:szCs w:val="20"/>
              </w:rPr>
              <w:t>93,8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BE6970" w:rsidRPr="00DF05E9" w:rsidRDefault="00BE6970" w:rsidP="00DF042F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DF05E9">
              <w:rPr>
                <w:rFonts w:ascii="Arial Narrow" w:hAnsi="Arial Narrow" w:cs="Arial Narrow"/>
                <w:sz w:val="20"/>
                <w:szCs w:val="20"/>
              </w:rPr>
              <w:t>41,5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58,7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93,7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9,5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BE6970" w:rsidRPr="00DF042F" w:rsidRDefault="00BE6970" w:rsidP="00DF042F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DF042F">
              <w:rPr>
                <w:rFonts w:ascii="Arial Narrow" w:eastAsia="Times New Roman" w:hAnsi="Arial Narrow" w:cs="Arial Narrow"/>
                <w:sz w:val="20"/>
                <w:szCs w:val="20"/>
              </w:rPr>
              <w:t>95,3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BE6970" w:rsidRPr="00DF042F" w:rsidRDefault="00BE6970" w:rsidP="00DF042F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DF042F">
              <w:rPr>
                <w:rFonts w:ascii="Arial Narrow" w:eastAsia="Times New Roman" w:hAnsi="Arial Narrow" w:cs="Arial Narrow"/>
                <w:sz w:val="20"/>
                <w:szCs w:val="20"/>
              </w:rPr>
              <w:t>39,1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BE6970" w:rsidRPr="00DF042F" w:rsidRDefault="00BE6970" w:rsidP="00DF042F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BE6970" w:rsidRPr="00DF042F" w:rsidRDefault="00BE6970" w:rsidP="00DF042F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91,7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44,4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E6970" w:rsidRDefault="00BE6970" w:rsidP="00DF042F">
            <w:pPr>
              <w:spacing w:after="0" w:line="240" w:lineRule="auto"/>
              <w:ind w:left="-81" w:right="-132"/>
              <w:contextualSpacing/>
              <w:jc w:val="center"/>
            </w:pPr>
            <w:r>
              <w:rPr>
                <w:rFonts w:ascii="Arial Narrow" w:hAnsi="Arial Narrow" w:cs="Arial Narrow"/>
                <w:color w:val="000000"/>
                <w:sz w:val="20"/>
                <w:szCs w:val="20"/>
              </w:rPr>
              <w:t>93,7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Pr="00DF05E9" w:rsidRDefault="00BE6970" w:rsidP="00DF042F">
            <w:pPr>
              <w:spacing w:after="0" w:line="240" w:lineRule="auto"/>
              <w:ind w:left="-81" w:right="-132"/>
              <w:contextualSpacing/>
              <w:jc w:val="center"/>
            </w:pPr>
            <w:r w:rsidRPr="00DF05E9">
              <w:rPr>
                <w:rFonts w:ascii="Arial Narrow" w:hAnsi="Arial Narrow" w:cs="Arial Narrow"/>
                <w:color w:val="000000"/>
                <w:sz w:val="20"/>
                <w:szCs w:val="20"/>
              </w:rPr>
              <w:t>29,7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E6970" w:rsidRPr="00DF05E9" w:rsidRDefault="00BE6970" w:rsidP="00DF042F">
            <w:pPr>
              <w:spacing w:after="0" w:line="240" w:lineRule="auto"/>
              <w:ind w:left="-81" w:right="-132"/>
              <w:contextualSpacing/>
              <w:jc w:val="center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 w:rsidRPr="00DF05E9">
              <w:rPr>
                <w:rFonts w:ascii="Arial Narrow" w:hAnsi="Arial Narrow" w:cs="Arial Narrow"/>
                <w:color w:val="000000"/>
                <w:sz w:val="20"/>
                <w:szCs w:val="20"/>
              </w:rPr>
              <w:t>87,3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E6970" w:rsidRPr="00DF05E9" w:rsidRDefault="00BE6970" w:rsidP="00DF042F">
            <w:pPr>
              <w:spacing w:after="0" w:line="240" w:lineRule="auto"/>
              <w:ind w:left="-81" w:right="-132"/>
              <w:contextualSpacing/>
              <w:jc w:val="center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 w:rsidRPr="00DF05E9">
              <w:rPr>
                <w:rFonts w:ascii="Arial Narrow" w:hAnsi="Arial Narrow" w:cs="Arial Narrow"/>
                <w:color w:val="000000"/>
                <w:sz w:val="20"/>
                <w:szCs w:val="20"/>
              </w:rPr>
              <w:t>32,4</w:t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E6970" w:rsidRPr="00DF05E9" w:rsidRDefault="00BE6970" w:rsidP="00DF042F">
            <w:pPr>
              <w:spacing w:after="0" w:line="240" w:lineRule="auto"/>
              <w:ind w:left="-81" w:right="-132"/>
              <w:contextualSpacing/>
              <w:jc w:val="center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</w:p>
        </w:tc>
      </w:tr>
      <w:tr w:rsidR="00BE6970" w:rsidTr="00B04E41">
        <w:trPr>
          <w:jc w:val="center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4</w:t>
            </w:r>
          </w:p>
        </w:tc>
        <w:tc>
          <w:tcPr>
            <w:tcW w:w="6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78,8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3,0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82,9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94,3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54,3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97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47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BE6970" w:rsidRPr="00DF05E9" w:rsidRDefault="00BE6970" w:rsidP="00DF042F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DF05E9">
              <w:rPr>
                <w:rFonts w:ascii="Arial Narrow" w:hAnsi="Arial Narrow" w:cs="Arial Narrow"/>
                <w:sz w:val="20"/>
                <w:szCs w:val="20"/>
              </w:rPr>
              <w:t>94,6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BE6970" w:rsidRPr="00DF05E9" w:rsidRDefault="00BE6970" w:rsidP="00DF042F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DF05E9">
              <w:rPr>
                <w:rFonts w:ascii="Arial Narrow" w:hAnsi="Arial Narrow" w:cs="Arial Narrow"/>
                <w:sz w:val="20"/>
                <w:szCs w:val="20"/>
              </w:rPr>
              <w:t>29,7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58,6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37,5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BE6970" w:rsidRPr="00DF042F" w:rsidRDefault="00BE6970" w:rsidP="00DF042F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DF042F">
              <w:rPr>
                <w:rFonts w:ascii="Arial Narrow" w:eastAsia="Times New Roman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BE6970" w:rsidRPr="00DF042F" w:rsidRDefault="00BE6970" w:rsidP="00DF042F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DF042F">
              <w:rPr>
                <w:rFonts w:ascii="Arial Narrow" w:eastAsia="Times New Roman" w:hAnsi="Arial Narrow" w:cs="Arial Narrow"/>
                <w:sz w:val="20"/>
                <w:szCs w:val="20"/>
              </w:rPr>
              <w:t>57,7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BE6970" w:rsidRPr="00DF042F" w:rsidRDefault="00BE6970" w:rsidP="00DF042F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DF042F">
              <w:rPr>
                <w:rFonts w:ascii="Arial Narrow" w:eastAsia="Times New Roman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BE6970" w:rsidRPr="00DF042F" w:rsidRDefault="00BE6970" w:rsidP="00DF042F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DF042F">
              <w:rPr>
                <w:rFonts w:ascii="Arial Narrow" w:eastAsia="Times New Roman" w:hAnsi="Arial Narrow" w:cs="Arial Narrow"/>
                <w:sz w:val="20"/>
                <w:szCs w:val="20"/>
              </w:rPr>
              <w:t>42,9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93,9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72,7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E6970" w:rsidRDefault="00BE6970" w:rsidP="00DF042F">
            <w:pPr>
              <w:spacing w:after="0" w:line="240" w:lineRule="auto"/>
              <w:ind w:left="-81" w:right="-132"/>
              <w:contextualSpacing/>
              <w:jc w:val="center"/>
            </w:pPr>
            <w:r>
              <w:rPr>
                <w:rFonts w:ascii="Arial Narrow" w:hAnsi="Arial Narrow" w:cs="Arial Narrow"/>
                <w:color w:val="000000"/>
                <w:sz w:val="20"/>
                <w:szCs w:val="20"/>
              </w:rPr>
              <w:t>85,3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Pr="00DF05E9" w:rsidRDefault="00BE6970" w:rsidP="00DF042F">
            <w:pPr>
              <w:spacing w:after="0" w:line="240" w:lineRule="auto"/>
              <w:ind w:left="-81" w:right="-132"/>
              <w:contextualSpacing/>
              <w:jc w:val="center"/>
            </w:pPr>
            <w:r w:rsidRPr="00DF05E9">
              <w:rPr>
                <w:rFonts w:ascii="Arial Narrow" w:hAnsi="Arial Narrow" w:cs="Arial Narrow"/>
                <w:color w:val="000000"/>
                <w:sz w:val="20"/>
                <w:szCs w:val="20"/>
              </w:rPr>
              <w:t>38,2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E6970" w:rsidRPr="00DF05E9" w:rsidRDefault="00BE6970" w:rsidP="00DF042F">
            <w:pPr>
              <w:spacing w:after="0" w:line="240" w:lineRule="auto"/>
              <w:ind w:left="-81" w:right="-132"/>
              <w:contextualSpacing/>
              <w:jc w:val="center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 w:rsidRPr="00DF05E9">
              <w:rPr>
                <w:rFonts w:ascii="Arial Narrow" w:hAnsi="Arial Narrow" w:cs="Arial Narrow"/>
                <w:color w:val="000000"/>
                <w:sz w:val="20"/>
                <w:szCs w:val="20"/>
              </w:rPr>
              <w:t>94,3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E6970" w:rsidRPr="00DF05E9" w:rsidRDefault="00BE6970" w:rsidP="00DF042F">
            <w:pPr>
              <w:spacing w:after="0" w:line="240" w:lineRule="auto"/>
              <w:ind w:left="-81" w:right="-132"/>
              <w:contextualSpacing/>
              <w:jc w:val="center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 w:rsidRPr="00DF05E9">
              <w:rPr>
                <w:rFonts w:ascii="Arial Narrow" w:hAnsi="Arial Narrow" w:cs="Arial Narrow"/>
                <w:color w:val="000000"/>
                <w:sz w:val="20"/>
                <w:szCs w:val="20"/>
              </w:rPr>
              <w:t>31,4</w:t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E6970" w:rsidRPr="00DF05E9" w:rsidRDefault="00BE6970" w:rsidP="00DF042F">
            <w:pPr>
              <w:spacing w:after="0" w:line="240" w:lineRule="auto"/>
              <w:ind w:left="-81" w:right="-132"/>
              <w:contextualSpacing/>
              <w:jc w:val="center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</w:p>
        </w:tc>
      </w:tr>
      <w:tr w:rsidR="00BE6970" w:rsidTr="00B04E41">
        <w:trPr>
          <w:jc w:val="center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5</w:t>
            </w:r>
          </w:p>
        </w:tc>
        <w:tc>
          <w:tcPr>
            <w:tcW w:w="6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15,8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94,1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41,2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89,5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52,6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85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50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BE6970" w:rsidRPr="00DF05E9" w:rsidRDefault="00BE6970" w:rsidP="00DF042F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DF05E9">
              <w:rPr>
                <w:rFonts w:ascii="Arial Narrow" w:hAnsi="Arial Narrow" w:cs="Arial Narrow"/>
                <w:sz w:val="20"/>
                <w:szCs w:val="20"/>
              </w:rPr>
              <w:t>66,7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BE6970" w:rsidRPr="00DF05E9" w:rsidRDefault="00BE6970" w:rsidP="00DF042F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DF05E9">
              <w:rPr>
                <w:rFonts w:ascii="Arial Narrow" w:hAnsi="Arial Narrow" w:cs="Arial Narrow"/>
                <w:sz w:val="20"/>
                <w:szCs w:val="20"/>
              </w:rPr>
              <w:t>9,5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88,2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41,2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86,7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6,7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BE6970" w:rsidRPr="00DF042F" w:rsidRDefault="00BE6970" w:rsidP="00DF042F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DF042F">
              <w:rPr>
                <w:rFonts w:ascii="Arial Narrow" w:eastAsia="Times New Roman" w:hAnsi="Arial Narrow" w:cs="Arial Narrow"/>
                <w:sz w:val="20"/>
                <w:szCs w:val="20"/>
              </w:rPr>
              <w:t>92,9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BE6970" w:rsidRPr="00DF042F" w:rsidRDefault="00BE6970" w:rsidP="00DF042F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DF042F">
              <w:rPr>
                <w:rFonts w:ascii="Arial Narrow" w:eastAsia="Times New Roman" w:hAnsi="Arial Narrow" w:cs="Arial Narrow"/>
                <w:sz w:val="20"/>
                <w:szCs w:val="20"/>
              </w:rPr>
              <w:t>50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BE6970" w:rsidRPr="00DF042F" w:rsidRDefault="00BE6970" w:rsidP="00DF042F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DF042F">
              <w:rPr>
                <w:rFonts w:ascii="Arial Narrow" w:eastAsia="Times New Roman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BE6970" w:rsidRPr="00DF042F" w:rsidRDefault="00BE6970" w:rsidP="00DF042F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DF042F">
              <w:rPr>
                <w:rFonts w:ascii="Arial Narrow" w:eastAsia="Times New Roman" w:hAnsi="Arial Narrow" w:cs="Arial Narrow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78,9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47,4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BE6970" w:rsidRDefault="00BE6970" w:rsidP="00DF042F">
            <w:pPr>
              <w:spacing w:after="0" w:line="240" w:lineRule="auto"/>
              <w:ind w:left="-81" w:right="-132"/>
              <w:contextualSpacing/>
              <w:jc w:val="center"/>
            </w:pPr>
            <w:r>
              <w:rPr>
                <w:rFonts w:ascii="Arial Narrow" w:hAnsi="Arial Narrow" w:cs="Arial Narrow"/>
                <w:color w:val="000000"/>
                <w:sz w:val="20"/>
                <w:szCs w:val="20"/>
                <w:highlight w:val="yellow"/>
              </w:rPr>
              <w:t>72,2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Pr="00DF05E9" w:rsidRDefault="00BE6970" w:rsidP="00DF042F">
            <w:pPr>
              <w:spacing w:after="0" w:line="240" w:lineRule="auto"/>
              <w:ind w:left="-81" w:right="-132"/>
              <w:contextualSpacing/>
              <w:jc w:val="center"/>
            </w:pPr>
            <w:r w:rsidRPr="00DF05E9">
              <w:rPr>
                <w:rFonts w:ascii="Arial Narrow" w:hAnsi="Arial Narrow" w:cs="Arial Narrow"/>
                <w:color w:val="000000"/>
                <w:sz w:val="20"/>
                <w:szCs w:val="20"/>
              </w:rPr>
              <w:t>5,6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BE6970" w:rsidRPr="00DF05E9" w:rsidRDefault="00BE6970" w:rsidP="00DF042F">
            <w:pPr>
              <w:spacing w:after="0" w:line="240" w:lineRule="auto"/>
              <w:ind w:left="-81" w:right="-132"/>
              <w:contextualSpacing/>
              <w:jc w:val="center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 w:rsidRPr="00DF05E9">
              <w:rPr>
                <w:rFonts w:ascii="Arial Narrow" w:hAnsi="Arial Narrow" w:cs="Arial Narrow"/>
                <w:color w:val="000000"/>
                <w:sz w:val="20"/>
                <w:szCs w:val="20"/>
              </w:rPr>
              <w:t>76,2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E6970" w:rsidRPr="00DF05E9" w:rsidRDefault="00BE6970" w:rsidP="00DF042F">
            <w:pPr>
              <w:spacing w:after="0" w:line="240" w:lineRule="auto"/>
              <w:ind w:left="-81" w:right="-132"/>
              <w:contextualSpacing/>
              <w:jc w:val="center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 w:rsidRPr="00DF05E9">
              <w:rPr>
                <w:rFonts w:ascii="Arial Narrow" w:hAnsi="Arial Narrow" w:cs="Arial Narrow"/>
                <w:color w:val="000000"/>
                <w:sz w:val="20"/>
                <w:szCs w:val="20"/>
              </w:rPr>
              <w:t>14,3</w:t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E6970" w:rsidRPr="00DF05E9" w:rsidRDefault="00B04E41" w:rsidP="00DF042F">
            <w:pPr>
              <w:spacing w:after="0" w:line="240" w:lineRule="auto"/>
              <w:ind w:left="-81" w:right="-132"/>
              <w:contextualSpacing/>
              <w:jc w:val="center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 w:rsidRPr="00B04E41">
              <w:rPr>
                <w:rFonts w:ascii="Arial Narrow" w:hAnsi="Arial Narrow" w:cs="Arial Narrow"/>
                <w:color w:val="000000"/>
                <w:sz w:val="20"/>
                <w:szCs w:val="20"/>
                <w:highlight w:val="cyan"/>
              </w:rPr>
              <w:t>7</w:t>
            </w:r>
          </w:p>
        </w:tc>
      </w:tr>
      <w:tr w:rsidR="00BE6970" w:rsidTr="00B04E41">
        <w:trPr>
          <w:jc w:val="center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6</w:t>
            </w:r>
          </w:p>
        </w:tc>
        <w:tc>
          <w:tcPr>
            <w:tcW w:w="6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52,6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5,3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51,8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19,6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77,8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25,9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88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40,6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BE6970" w:rsidRPr="00DF05E9" w:rsidRDefault="00BE6970" w:rsidP="00DF042F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DF05E9">
              <w:rPr>
                <w:rFonts w:ascii="Arial Narrow" w:hAnsi="Arial Narrow" w:cs="Arial Narrow"/>
                <w:sz w:val="20"/>
                <w:szCs w:val="20"/>
              </w:rPr>
              <w:t>74,1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BE6970" w:rsidRPr="00DF05E9" w:rsidRDefault="00BE6970" w:rsidP="00DF042F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DF05E9">
              <w:rPr>
                <w:rFonts w:ascii="Arial Narrow" w:hAnsi="Arial Narrow" w:cs="Arial Narrow"/>
                <w:sz w:val="20"/>
                <w:szCs w:val="20"/>
              </w:rPr>
              <w:t>31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92,2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51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68,6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11,5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BE6970" w:rsidRPr="00DF042F" w:rsidRDefault="00BE6970" w:rsidP="00DF042F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BE6970" w:rsidRPr="00DF042F" w:rsidRDefault="00BE6970" w:rsidP="00DF042F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BE6970" w:rsidRPr="00DF042F" w:rsidRDefault="00BE6970" w:rsidP="00DF042F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DF042F">
              <w:rPr>
                <w:rFonts w:ascii="Arial Narrow" w:eastAsia="Times New Roman" w:hAnsi="Arial Narrow" w:cs="Arial Narrow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BE6970" w:rsidRPr="00DF042F" w:rsidRDefault="00BE6970" w:rsidP="00DF042F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DF042F">
              <w:rPr>
                <w:rFonts w:ascii="Arial Narrow" w:eastAsia="Times New Roman" w:hAnsi="Arial Narrow" w:cs="Arial Narrow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86,0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43,9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BE6970" w:rsidRDefault="00BE6970" w:rsidP="00DF042F">
            <w:pPr>
              <w:spacing w:after="0" w:line="240" w:lineRule="auto"/>
              <w:ind w:left="-81" w:right="-132"/>
              <w:contextualSpacing/>
              <w:jc w:val="center"/>
            </w:pPr>
            <w:r>
              <w:rPr>
                <w:rFonts w:ascii="Arial Narrow" w:hAnsi="Arial Narrow" w:cs="Arial Narrow"/>
                <w:color w:val="000000"/>
                <w:sz w:val="20"/>
                <w:szCs w:val="20"/>
                <w:highlight w:val="yellow"/>
              </w:rPr>
              <w:t>79,6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Pr="00DF05E9" w:rsidRDefault="00BE6970" w:rsidP="00DF042F">
            <w:pPr>
              <w:spacing w:after="0" w:line="240" w:lineRule="auto"/>
              <w:ind w:left="-81" w:right="-132"/>
              <w:contextualSpacing/>
              <w:jc w:val="center"/>
            </w:pPr>
            <w:r w:rsidRPr="00DF05E9">
              <w:rPr>
                <w:rFonts w:ascii="Arial Narrow" w:hAnsi="Arial Narrow" w:cs="Arial Narrow"/>
                <w:color w:val="000000"/>
                <w:sz w:val="20"/>
                <w:szCs w:val="20"/>
              </w:rPr>
              <w:t>18,5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E6970" w:rsidRPr="00DF05E9" w:rsidRDefault="00BE6970" w:rsidP="00DF042F">
            <w:pPr>
              <w:spacing w:after="0" w:line="240" w:lineRule="auto"/>
              <w:ind w:left="-81" w:right="-132"/>
              <w:contextualSpacing/>
              <w:jc w:val="center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 w:rsidRPr="00DF05E9">
              <w:rPr>
                <w:rFonts w:ascii="Arial Narrow" w:hAnsi="Arial Narrow" w:cs="Arial Narrow"/>
                <w:color w:val="000000"/>
                <w:sz w:val="20"/>
                <w:szCs w:val="20"/>
              </w:rPr>
              <w:t>88,2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E6970" w:rsidRPr="00DF05E9" w:rsidRDefault="00BE6970" w:rsidP="00DF042F">
            <w:pPr>
              <w:spacing w:after="0" w:line="240" w:lineRule="auto"/>
              <w:ind w:left="-81" w:right="-132"/>
              <w:contextualSpacing/>
              <w:jc w:val="center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 w:rsidRPr="00DF05E9">
              <w:rPr>
                <w:rFonts w:ascii="Arial Narrow" w:hAnsi="Arial Narrow" w:cs="Arial Narrow"/>
                <w:color w:val="000000"/>
                <w:sz w:val="20"/>
                <w:szCs w:val="20"/>
              </w:rPr>
              <w:t>33,3</w:t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E6970" w:rsidRPr="00DF05E9" w:rsidRDefault="00B04E41" w:rsidP="00DF042F">
            <w:pPr>
              <w:spacing w:after="0" w:line="240" w:lineRule="auto"/>
              <w:ind w:left="-81" w:right="-132"/>
              <w:contextualSpacing/>
              <w:jc w:val="center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 Narrow"/>
                <w:color w:val="000000"/>
                <w:sz w:val="20"/>
                <w:szCs w:val="20"/>
              </w:rPr>
              <w:t>6</w:t>
            </w:r>
          </w:p>
        </w:tc>
      </w:tr>
      <w:tr w:rsidR="00BE6970" w:rsidTr="00B04E41">
        <w:trPr>
          <w:jc w:val="center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7</w:t>
            </w:r>
          </w:p>
        </w:tc>
        <w:tc>
          <w:tcPr>
            <w:tcW w:w="6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46,7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13,3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53,8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23,1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93,3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66,7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78,6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57,1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BE6970" w:rsidRPr="00DF05E9" w:rsidRDefault="00BE6970" w:rsidP="00DF042F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DF05E9">
              <w:rPr>
                <w:rFonts w:ascii="Arial Narrow" w:hAnsi="Arial Narrow" w:cs="Arial Narrow"/>
                <w:sz w:val="20"/>
                <w:szCs w:val="20"/>
              </w:rPr>
              <w:t>85,7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BE6970" w:rsidRPr="00DF05E9" w:rsidRDefault="00BE6970" w:rsidP="00DF042F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DF05E9">
              <w:rPr>
                <w:rFonts w:ascii="Arial Narrow" w:hAnsi="Arial Narrow" w:cs="Arial Narrow"/>
                <w:sz w:val="20"/>
                <w:szCs w:val="20"/>
              </w:rPr>
              <w:t>50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92,3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46,2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84,4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15,6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BE6970" w:rsidRPr="00DF042F" w:rsidRDefault="00BE6970" w:rsidP="00DF042F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BE6970" w:rsidRPr="00DF042F" w:rsidRDefault="00BE6970" w:rsidP="00DF042F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BE6970" w:rsidRPr="00DF042F" w:rsidRDefault="00BE6970" w:rsidP="00DF042F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DF042F">
              <w:rPr>
                <w:rFonts w:ascii="Arial Narrow" w:eastAsia="Times New Roman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BE6970" w:rsidRPr="00DF042F" w:rsidRDefault="00BE6970" w:rsidP="00DF042F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DF042F">
              <w:rPr>
                <w:rFonts w:ascii="Arial Narrow" w:eastAsia="Times New Roman" w:hAnsi="Arial Narrow" w:cs="Arial Narrow"/>
                <w:sz w:val="20"/>
                <w:szCs w:val="20"/>
              </w:rPr>
              <w:t>42,9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46,</w:t>
            </w:r>
            <w:r>
              <w:rPr>
                <w:rFonts w:ascii="Arial Narrow" w:eastAsia="Times New Roman" w:hAnsi="Arial Narrow" w:cs="Arial Narrow"/>
                <w:sz w:val="20"/>
                <w:szCs w:val="20"/>
                <w:shd w:val="clear" w:color="auto" w:fill="FFFF00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6,7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BE6970" w:rsidRDefault="00BE6970" w:rsidP="00DF042F">
            <w:pPr>
              <w:spacing w:after="0" w:line="240" w:lineRule="auto"/>
              <w:ind w:left="-81" w:right="-132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color w:val="000000"/>
                <w:sz w:val="20"/>
                <w:szCs w:val="20"/>
                <w:highlight w:val="yellow"/>
              </w:rPr>
              <w:t>66,7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Pr="00DF05E9" w:rsidRDefault="00BE6970" w:rsidP="00DF042F">
            <w:pPr>
              <w:spacing w:after="0" w:line="240" w:lineRule="auto"/>
              <w:ind w:left="-81" w:right="-132"/>
              <w:contextualSpacing/>
              <w:jc w:val="center"/>
            </w:pPr>
            <w:r w:rsidRPr="00DF05E9">
              <w:rPr>
                <w:rFonts w:ascii="Arial Narrow" w:eastAsia="Times New Roman" w:hAnsi="Arial Narrow" w:cs="Arial Narrow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BE6970" w:rsidRPr="00DF05E9" w:rsidRDefault="00BE6970" w:rsidP="00DF042F">
            <w:pPr>
              <w:spacing w:after="0" w:line="240" w:lineRule="auto"/>
              <w:ind w:left="-81" w:right="-132"/>
              <w:contextualSpacing/>
              <w:jc w:val="center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 w:rsidRPr="00DF05E9">
              <w:rPr>
                <w:rFonts w:ascii="Arial Narrow" w:hAnsi="Arial Narrow" w:cs="Arial Narrow"/>
                <w:color w:val="000000"/>
                <w:sz w:val="20"/>
                <w:szCs w:val="20"/>
              </w:rPr>
              <w:t>64,3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E6970" w:rsidRPr="00DF05E9" w:rsidRDefault="00BE6970" w:rsidP="00DF042F">
            <w:pPr>
              <w:spacing w:after="0" w:line="240" w:lineRule="auto"/>
              <w:ind w:left="-81" w:right="-132"/>
              <w:contextualSpacing/>
              <w:jc w:val="center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 w:rsidRPr="00DF05E9">
              <w:rPr>
                <w:rFonts w:ascii="Arial Narrow" w:hAnsi="Arial Narrow" w:cs="Arial Narrow"/>
                <w:color w:val="000000"/>
                <w:sz w:val="20"/>
                <w:szCs w:val="20"/>
              </w:rPr>
              <w:t>14,3</w:t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E6970" w:rsidRPr="00DF05E9" w:rsidRDefault="00B04E41" w:rsidP="00DF042F">
            <w:pPr>
              <w:spacing w:after="0" w:line="240" w:lineRule="auto"/>
              <w:ind w:left="-81" w:right="-132"/>
              <w:contextualSpacing/>
              <w:jc w:val="center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 w:rsidRPr="00B04E41">
              <w:rPr>
                <w:rFonts w:ascii="Arial Narrow" w:hAnsi="Arial Narrow" w:cs="Arial Narrow"/>
                <w:color w:val="000000"/>
                <w:sz w:val="20"/>
                <w:szCs w:val="20"/>
                <w:highlight w:val="cyan"/>
              </w:rPr>
              <w:t>7</w:t>
            </w:r>
          </w:p>
        </w:tc>
      </w:tr>
      <w:tr w:rsidR="00BE6970" w:rsidTr="00B04E41">
        <w:trPr>
          <w:jc w:val="center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8</w:t>
            </w:r>
          </w:p>
        </w:tc>
        <w:tc>
          <w:tcPr>
            <w:tcW w:w="6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56,3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6,3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83,9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16,1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93,5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61,3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94,2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51,4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BE6970" w:rsidRPr="00DF05E9" w:rsidRDefault="00BE6970" w:rsidP="00DF042F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DF05E9">
              <w:rPr>
                <w:rFonts w:ascii="Arial Narrow" w:hAnsi="Arial Narrow" w:cs="Arial Narrow"/>
                <w:sz w:val="20"/>
                <w:szCs w:val="20"/>
              </w:rPr>
              <w:t>86,7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BE6970" w:rsidRPr="00DF05E9" w:rsidRDefault="00BE6970" w:rsidP="00DF042F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DF05E9">
              <w:rPr>
                <w:rFonts w:ascii="Arial Narrow" w:hAnsi="Arial Narrow" w:cs="Arial Narrow"/>
                <w:sz w:val="20"/>
                <w:szCs w:val="20"/>
              </w:rPr>
              <w:t>33,3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92,3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42,3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E6970" w:rsidRDefault="00BE6970" w:rsidP="00DF042F">
            <w:pPr>
              <w:snapToGrid w:val="0"/>
              <w:spacing w:after="0" w:line="240" w:lineRule="auto"/>
              <w:ind w:left="-108" w:right="-114"/>
              <w:contextualSpacing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napToGrid w:val="0"/>
              <w:spacing w:after="0" w:line="240" w:lineRule="auto"/>
              <w:ind w:left="-108" w:right="-114"/>
              <w:contextualSpacing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BE6970" w:rsidRPr="00DF042F" w:rsidRDefault="00BE6970" w:rsidP="00DF042F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DF042F">
              <w:rPr>
                <w:rFonts w:ascii="Arial Narrow" w:eastAsia="Times New Roman" w:hAnsi="Arial Narrow" w:cs="Arial Narrow"/>
                <w:sz w:val="20"/>
                <w:szCs w:val="20"/>
              </w:rPr>
              <w:t>93,1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BE6970" w:rsidRPr="00DF042F" w:rsidRDefault="00BE6970" w:rsidP="00DF042F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DF042F">
              <w:rPr>
                <w:rFonts w:ascii="Arial Narrow" w:eastAsia="Times New Roman" w:hAnsi="Arial Narrow" w:cs="Arial Narrow"/>
                <w:sz w:val="20"/>
                <w:szCs w:val="20"/>
              </w:rPr>
              <w:t>24,1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BE6970" w:rsidRPr="00DF042F" w:rsidRDefault="00BE6970" w:rsidP="00DF042F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BE6970" w:rsidRPr="00DF042F" w:rsidRDefault="00BE6970" w:rsidP="00DF042F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70,0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E6970" w:rsidRDefault="00BE6970" w:rsidP="00DF042F">
            <w:pPr>
              <w:spacing w:after="0" w:line="240" w:lineRule="auto"/>
              <w:ind w:left="-81" w:right="-132"/>
              <w:contextualSpacing/>
              <w:jc w:val="center"/>
            </w:pPr>
            <w:r>
              <w:rPr>
                <w:rFonts w:ascii="Arial Narrow" w:hAnsi="Arial Narrow" w:cs="Arial Narrow"/>
                <w:color w:val="000000"/>
                <w:sz w:val="20"/>
                <w:szCs w:val="20"/>
              </w:rPr>
              <w:t>93,5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Pr="00DF05E9" w:rsidRDefault="00BE6970" w:rsidP="00DF042F">
            <w:pPr>
              <w:spacing w:after="0" w:line="240" w:lineRule="auto"/>
              <w:ind w:left="-81" w:right="-132"/>
              <w:contextualSpacing/>
              <w:jc w:val="center"/>
            </w:pPr>
            <w:r w:rsidRPr="00DF05E9">
              <w:rPr>
                <w:rFonts w:ascii="Arial Narrow" w:hAnsi="Arial Narrow" w:cs="Arial Narrow"/>
                <w:color w:val="000000"/>
                <w:sz w:val="20"/>
                <w:szCs w:val="20"/>
              </w:rPr>
              <w:t>45,2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E6970" w:rsidRPr="00DF05E9" w:rsidRDefault="00BE6970" w:rsidP="00DF042F">
            <w:pPr>
              <w:spacing w:after="0" w:line="240" w:lineRule="auto"/>
              <w:ind w:left="-81" w:right="-132"/>
              <w:contextualSpacing/>
              <w:jc w:val="center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 w:rsidRPr="00DF05E9">
              <w:rPr>
                <w:rFonts w:ascii="Arial Narrow" w:hAnsi="Arial Narrow" w:cs="Arial Narrow"/>
                <w:color w:val="000000"/>
                <w:sz w:val="20"/>
                <w:szCs w:val="20"/>
              </w:rPr>
              <w:t>93,1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E6970" w:rsidRPr="00DF05E9" w:rsidRDefault="00BE6970" w:rsidP="00DF042F">
            <w:pPr>
              <w:spacing w:after="0" w:line="240" w:lineRule="auto"/>
              <w:ind w:left="-81" w:right="-132"/>
              <w:contextualSpacing/>
              <w:jc w:val="center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 w:rsidRPr="00DF05E9">
              <w:rPr>
                <w:rFonts w:ascii="Arial Narrow" w:hAnsi="Arial Narrow" w:cs="Arial Narrow"/>
                <w:color w:val="000000"/>
                <w:sz w:val="20"/>
                <w:szCs w:val="20"/>
              </w:rPr>
              <w:t>31</w:t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E6970" w:rsidRPr="00DF05E9" w:rsidRDefault="00B04E41" w:rsidP="00DF042F">
            <w:pPr>
              <w:spacing w:after="0" w:line="240" w:lineRule="auto"/>
              <w:ind w:left="-81" w:right="-132"/>
              <w:contextualSpacing/>
              <w:jc w:val="center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 Narrow"/>
                <w:color w:val="000000"/>
                <w:sz w:val="20"/>
                <w:szCs w:val="20"/>
              </w:rPr>
              <w:t>1</w:t>
            </w:r>
          </w:p>
        </w:tc>
      </w:tr>
      <w:tr w:rsidR="00BE6970" w:rsidTr="00B04E41">
        <w:trPr>
          <w:jc w:val="center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9</w:t>
            </w:r>
          </w:p>
        </w:tc>
        <w:tc>
          <w:tcPr>
            <w:tcW w:w="6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52,9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11,8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69,2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30,8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69,2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53,8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73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47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BE6970" w:rsidRPr="00DF05E9" w:rsidRDefault="00BE6970" w:rsidP="00DF042F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DF05E9">
              <w:rPr>
                <w:rFonts w:ascii="Arial Narrow" w:hAnsi="Arial Narrow" w:cs="Arial Narrow"/>
                <w:sz w:val="20"/>
                <w:szCs w:val="20"/>
              </w:rPr>
              <w:t>80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BE6970" w:rsidRPr="00DF05E9" w:rsidRDefault="00BE6970" w:rsidP="00DF042F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DF05E9">
              <w:rPr>
                <w:rFonts w:ascii="Arial Narrow" w:hAnsi="Arial Narrow" w:cs="Arial Narrow"/>
                <w:sz w:val="20"/>
                <w:szCs w:val="20"/>
              </w:rPr>
              <w:t>33,3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72,7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27,3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78,6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BE6970" w:rsidRPr="00DF042F" w:rsidRDefault="00BE6970" w:rsidP="00DF042F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DF042F">
              <w:rPr>
                <w:rFonts w:ascii="Arial Narrow" w:eastAsia="Times New Roman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BE6970" w:rsidRPr="00DF042F" w:rsidRDefault="00BE6970" w:rsidP="00DF042F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DF042F">
              <w:rPr>
                <w:rFonts w:ascii="Arial Narrow" w:eastAsia="Times New Roman" w:hAnsi="Arial Narrow" w:cs="Arial Narrow"/>
                <w:sz w:val="20"/>
                <w:szCs w:val="20"/>
              </w:rPr>
              <w:t>81,3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BE6970" w:rsidRPr="00DF042F" w:rsidRDefault="00BE6970" w:rsidP="00DF042F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BE6970" w:rsidRPr="00DF042F" w:rsidRDefault="00BE6970" w:rsidP="00DF042F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86,7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13,3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E6970" w:rsidRDefault="00BE6970" w:rsidP="00DF042F">
            <w:pPr>
              <w:spacing w:after="0" w:line="240" w:lineRule="auto"/>
              <w:ind w:left="-81" w:right="-132"/>
              <w:contextualSpacing/>
              <w:jc w:val="center"/>
            </w:pPr>
            <w:r>
              <w:rPr>
                <w:rFonts w:ascii="Arial Narrow" w:hAnsi="Arial Narrow" w:cs="Arial Narrow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Pr="00DF05E9" w:rsidRDefault="00BE6970" w:rsidP="00DF042F">
            <w:pPr>
              <w:spacing w:after="0" w:line="240" w:lineRule="auto"/>
              <w:ind w:left="-81" w:right="-132"/>
              <w:contextualSpacing/>
              <w:jc w:val="center"/>
            </w:pPr>
            <w:r w:rsidRPr="00DF05E9">
              <w:rPr>
                <w:rFonts w:ascii="Arial Narrow" w:hAnsi="Arial Narrow" w:cs="Arial Narrow"/>
                <w:color w:val="000000"/>
                <w:sz w:val="20"/>
                <w:szCs w:val="20"/>
              </w:rPr>
              <w:t>35,7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BE6970" w:rsidRPr="00DF05E9" w:rsidRDefault="00BE6970" w:rsidP="00DF042F">
            <w:pPr>
              <w:spacing w:after="0" w:line="240" w:lineRule="auto"/>
              <w:ind w:left="-81" w:right="-132"/>
              <w:contextualSpacing/>
              <w:jc w:val="center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 w:rsidRPr="00DF05E9">
              <w:rPr>
                <w:rFonts w:ascii="Arial Narrow" w:hAnsi="Arial Narrow" w:cs="Arial Narrow"/>
                <w:color w:val="000000"/>
                <w:sz w:val="20"/>
                <w:szCs w:val="20"/>
              </w:rPr>
              <w:t>52,9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E6970" w:rsidRPr="00DF05E9" w:rsidRDefault="00BE6970" w:rsidP="00DF042F">
            <w:pPr>
              <w:spacing w:after="0" w:line="240" w:lineRule="auto"/>
              <w:ind w:left="-81" w:right="-132"/>
              <w:contextualSpacing/>
              <w:jc w:val="center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 w:rsidRPr="00DF05E9">
              <w:rPr>
                <w:rFonts w:ascii="Arial Narrow" w:hAnsi="Arial Narrow" w:cs="Arial Narrow"/>
                <w:color w:val="000000"/>
                <w:sz w:val="20"/>
                <w:szCs w:val="20"/>
              </w:rPr>
              <w:t>5,9</w:t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E6970" w:rsidRPr="00B04E41" w:rsidRDefault="00B04E41" w:rsidP="00DF042F">
            <w:pPr>
              <w:spacing w:after="0" w:line="240" w:lineRule="auto"/>
              <w:ind w:left="-81" w:right="-132"/>
              <w:contextualSpacing/>
              <w:jc w:val="center"/>
              <w:rPr>
                <w:rFonts w:ascii="Arial Narrow" w:hAnsi="Arial Narrow" w:cs="Arial Narrow"/>
                <w:color w:val="000000"/>
                <w:sz w:val="20"/>
                <w:szCs w:val="20"/>
                <w:highlight w:val="cyan"/>
              </w:rPr>
            </w:pPr>
            <w:r w:rsidRPr="00B04E41">
              <w:rPr>
                <w:rFonts w:ascii="Arial Narrow" w:hAnsi="Arial Narrow" w:cs="Arial Narrow"/>
                <w:color w:val="000000"/>
                <w:sz w:val="20"/>
                <w:szCs w:val="20"/>
                <w:highlight w:val="cyan"/>
              </w:rPr>
              <w:t>7</w:t>
            </w:r>
          </w:p>
        </w:tc>
      </w:tr>
      <w:tr w:rsidR="00BE6970" w:rsidTr="00B04E41">
        <w:trPr>
          <w:jc w:val="center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10</w:t>
            </w:r>
          </w:p>
        </w:tc>
        <w:tc>
          <w:tcPr>
            <w:tcW w:w="6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45,7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13,0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51,2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25,6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76,7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46,5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82,1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48,7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BE6970" w:rsidRPr="00DF05E9" w:rsidRDefault="00BE6970" w:rsidP="00DF042F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DF05E9">
              <w:rPr>
                <w:rFonts w:ascii="Arial Narrow" w:hAnsi="Arial Narrow" w:cs="Arial Narrow"/>
                <w:sz w:val="20"/>
                <w:szCs w:val="20"/>
              </w:rPr>
              <w:t>75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BE6970" w:rsidRPr="00DF05E9" w:rsidRDefault="00BE6970" w:rsidP="00DF042F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DF05E9">
              <w:rPr>
                <w:rFonts w:ascii="Arial Narrow" w:hAnsi="Arial Narrow" w:cs="Arial Narrow"/>
                <w:sz w:val="20"/>
                <w:szCs w:val="20"/>
              </w:rPr>
              <w:t>20,5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79,5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30,8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61,9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2,4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BE6970" w:rsidRPr="00DF042F" w:rsidRDefault="00BE6970" w:rsidP="00DF042F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DF042F">
              <w:rPr>
                <w:rFonts w:ascii="Arial Narrow" w:eastAsia="Times New Roman" w:hAnsi="Arial Narrow" w:cs="Arial Narrow"/>
                <w:sz w:val="20"/>
                <w:szCs w:val="20"/>
              </w:rPr>
              <w:t>76,2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BE6970" w:rsidRPr="00DF042F" w:rsidRDefault="00BE6970" w:rsidP="00DF042F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DF042F">
              <w:rPr>
                <w:rFonts w:ascii="Arial Narrow" w:eastAsia="Times New Roman" w:hAnsi="Arial Narrow" w:cs="Arial Narrow"/>
                <w:sz w:val="20"/>
                <w:szCs w:val="20"/>
              </w:rPr>
              <w:t>31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BE6970" w:rsidRPr="00DF042F" w:rsidRDefault="00BE6970" w:rsidP="00DF042F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BE6970" w:rsidRPr="00DF042F" w:rsidRDefault="00BE6970" w:rsidP="00DF042F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88,1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35,7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BE6970" w:rsidRDefault="00BE6970" w:rsidP="00DF042F">
            <w:pPr>
              <w:spacing w:after="0" w:line="240" w:lineRule="auto"/>
              <w:ind w:left="-81" w:right="-132"/>
              <w:contextualSpacing/>
              <w:jc w:val="center"/>
            </w:pPr>
            <w:r>
              <w:rPr>
                <w:rFonts w:ascii="Arial Narrow" w:hAnsi="Arial Narrow" w:cs="Arial Narrow"/>
                <w:color w:val="000000"/>
                <w:sz w:val="20"/>
                <w:szCs w:val="20"/>
                <w:highlight w:val="yellow"/>
              </w:rPr>
              <w:t>77,8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Pr="00DF05E9" w:rsidRDefault="00BE6970" w:rsidP="00DF042F">
            <w:pPr>
              <w:spacing w:after="0" w:line="240" w:lineRule="auto"/>
              <w:ind w:left="-81" w:right="-132"/>
              <w:contextualSpacing/>
              <w:jc w:val="center"/>
            </w:pPr>
            <w:r w:rsidRPr="00DF05E9">
              <w:rPr>
                <w:rFonts w:ascii="Arial Narrow" w:hAnsi="Arial Narrow" w:cs="Arial Narrow"/>
                <w:color w:val="000000"/>
                <w:sz w:val="20"/>
                <w:szCs w:val="20"/>
              </w:rPr>
              <w:t>27,8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BE6970" w:rsidRPr="00DF05E9" w:rsidRDefault="00BE6970" w:rsidP="00DF042F">
            <w:pPr>
              <w:spacing w:after="0" w:line="240" w:lineRule="auto"/>
              <w:ind w:left="-81" w:right="-132"/>
              <w:contextualSpacing/>
              <w:jc w:val="center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 w:rsidRPr="00DF05E9">
              <w:rPr>
                <w:rFonts w:ascii="Arial Narrow" w:hAnsi="Arial Narrow" w:cs="Arial Narrow"/>
                <w:color w:val="000000"/>
                <w:sz w:val="20"/>
                <w:szCs w:val="20"/>
              </w:rPr>
              <w:t>82,6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E6970" w:rsidRPr="00DF05E9" w:rsidRDefault="00BE6970" w:rsidP="00DF042F">
            <w:pPr>
              <w:spacing w:after="0" w:line="240" w:lineRule="auto"/>
              <w:ind w:left="-81" w:right="-132"/>
              <w:contextualSpacing/>
              <w:jc w:val="center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 w:rsidRPr="00DF05E9">
              <w:rPr>
                <w:rFonts w:ascii="Arial Narrow" w:hAnsi="Arial Narrow" w:cs="Arial Narrow"/>
                <w:color w:val="000000"/>
                <w:sz w:val="20"/>
                <w:szCs w:val="20"/>
              </w:rPr>
              <w:t>15,2</w:t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E6970" w:rsidRPr="00B04E41" w:rsidRDefault="00B04E41" w:rsidP="00DF042F">
            <w:pPr>
              <w:spacing w:after="0" w:line="240" w:lineRule="auto"/>
              <w:ind w:left="-81" w:right="-132"/>
              <w:contextualSpacing/>
              <w:jc w:val="center"/>
              <w:rPr>
                <w:rFonts w:ascii="Arial Narrow" w:hAnsi="Arial Narrow" w:cs="Arial Narrow"/>
                <w:color w:val="000000"/>
                <w:sz w:val="20"/>
                <w:szCs w:val="20"/>
                <w:highlight w:val="cyan"/>
              </w:rPr>
            </w:pPr>
            <w:r w:rsidRPr="00B04E41">
              <w:rPr>
                <w:rFonts w:ascii="Arial Narrow" w:hAnsi="Arial Narrow" w:cs="Arial Narrow"/>
                <w:color w:val="000000"/>
                <w:sz w:val="20"/>
                <w:szCs w:val="20"/>
                <w:highlight w:val="cyan"/>
              </w:rPr>
              <w:t>10</w:t>
            </w:r>
          </w:p>
        </w:tc>
      </w:tr>
      <w:tr w:rsidR="00BE6970" w:rsidTr="00B04E41">
        <w:trPr>
          <w:jc w:val="center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11</w:t>
            </w:r>
          </w:p>
        </w:tc>
        <w:tc>
          <w:tcPr>
            <w:tcW w:w="6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32,4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8,1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69,6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30,4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90,5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50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55,3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BE6970" w:rsidRPr="00DF05E9" w:rsidRDefault="00BE6970" w:rsidP="00DF042F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DF05E9">
              <w:rPr>
                <w:rFonts w:ascii="Arial Narrow" w:hAnsi="Arial Narrow" w:cs="Arial Narrow"/>
                <w:sz w:val="20"/>
                <w:szCs w:val="20"/>
              </w:rPr>
              <w:t>76,1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BE6970" w:rsidRPr="00DF05E9" w:rsidRDefault="00BE6970" w:rsidP="00DF042F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DF05E9">
              <w:rPr>
                <w:rFonts w:ascii="Arial Narrow" w:hAnsi="Arial Narrow" w:cs="Arial Narrow"/>
                <w:sz w:val="20"/>
                <w:szCs w:val="20"/>
              </w:rPr>
              <w:t>23,9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88,4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44,2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78,8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15,2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BE6970" w:rsidRPr="00DF042F" w:rsidRDefault="00BE6970" w:rsidP="00DF042F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DF042F">
              <w:rPr>
                <w:rFonts w:ascii="Arial Narrow" w:eastAsia="Times New Roman" w:hAnsi="Arial Narrow" w:cs="Arial Narrow"/>
                <w:sz w:val="20"/>
                <w:szCs w:val="20"/>
              </w:rPr>
              <w:t>85,7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BE6970" w:rsidRPr="00DF042F" w:rsidRDefault="00BE6970" w:rsidP="00DF042F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DF042F">
              <w:rPr>
                <w:rFonts w:ascii="Arial Narrow" w:eastAsia="Times New Roman" w:hAnsi="Arial Narrow" w:cs="Arial Narrow"/>
                <w:sz w:val="20"/>
                <w:szCs w:val="20"/>
              </w:rPr>
              <w:t>39,3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BE6970" w:rsidRPr="00DF042F" w:rsidRDefault="00BE6970" w:rsidP="00DF042F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DF042F">
              <w:rPr>
                <w:rFonts w:ascii="Arial Narrow" w:eastAsia="Times New Roman" w:hAnsi="Arial Narrow" w:cs="Arial Narrow"/>
                <w:sz w:val="20"/>
                <w:szCs w:val="20"/>
              </w:rPr>
              <w:t>85,7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BE6970" w:rsidRPr="00DF042F" w:rsidRDefault="00BE6970" w:rsidP="00DF042F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DF042F">
              <w:rPr>
                <w:rFonts w:ascii="Arial Narrow" w:eastAsia="Times New Roman" w:hAnsi="Arial Narrow" w:cs="Arial Narrow"/>
                <w:sz w:val="20"/>
                <w:szCs w:val="20"/>
              </w:rPr>
              <w:t>7,1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82,1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25,6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E6970" w:rsidRDefault="00BE6970" w:rsidP="00DF042F">
            <w:pPr>
              <w:spacing w:after="0" w:line="240" w:lineRule="auto"/>
              <w:ind w:left="-81" w:right="-132"/>
              <w:contextualSpacing/>
              <w:jc w:val="center"/>
            </w:pPr>
            <w:r>
              <w:rPr>
                <w:rFonts w:ascii="Arial Narrow" w:hAnsi="Arial Narrow" w:cs="Arial Narrow"/>
                <w:color w:val="000000"/>
                <w:sz w:val="20"/>
                <w:szCs w:val="20"/>
              </w:rPr>
              <w:t>90,5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Pr="00DF05E9" w:rsidRDefault="00BE6970" w:rsidP="00DF042F">
            <w:pPr>
              <w:spacing w:after="0" w:line="240" w:lineRule="auto"/>
              <w:ind w:left="-81" w:right="-132"/>
              <w:contextualSpacing/>
              <w:jc w:val="center"/>
            </w:pPr>
            <w:r w:rsidRPr="00DF05E9">
              <w:rPr>
                <w:rFonts w:ascii="Arial Narrow" w:hAnsi="Arial Narrow" w:cs="Arial Narrow"/>
                <w:color w:val="000000"/>
                <w:sz w:val="20"/>
                <w:szCs w:val="20"/>
              </w:rPr>
              <w:t>35,7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BE6970" w:rsidRPr="00DF05E9" w:rsidRDefault="00BE6970" w:rsidP="00DF042F">
            <w:pPr>
              <w:spacing w:after="0" w:line="240" w:lineRule="auto"/>
              <w:ind w:left="-81" w:right="-132"/>
              <w:contextualSpacing/>
              <w:jc w:val="center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 w:rsidRPr="00DF05E9">
              <w:rPr>
                <w:rFonts w:ascii="Arial Narrow" w:hAnsi="Arial Narrow" w:cs="Arial Narrow"/>
                <w:color w:val="000000"/>
                <w:sz w:val="20"/>
                <w:szCs w:val="20"/>
              </w:rPr>
              <w:t>82,2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E6970" w:rsidRPr="00DF05E9" w:rsidRDefault="00BE6970" w:rsidP="00DF042F">
            <w:pPr>
              <w:spacing w:after="0" w:line="240" w:lineRule="auto"/>
              <w:ind w:left="-81" w:right="-132"/>
              <w:contextualSpacing/>
              <w:jc w:val="center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 w:rsidRPr="00DF05E9">
              <w:rPr>
                <w:rFonts w:ascii="Arial Narrow" w:hAnsi="Arial Narrow" w:cs="Arial Narrow"/>
                <w:color w:val="000000"/>
                <w:sz w:val="20"/>
                <w:szCs w:val="20"/>
              </w:rPr>
              <w:t>42,2</w:t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E6970" w:rsidRPr="00B04E41" w:rsidRDefault="00B04E41" w:rsidP="00DF042F">
            <w:pPr>
              <w:spacing w:after="0" w:line="240" w:lineRule="auto"/>
              <w:ind w:left="-81" w:right="-132"/>
              <w:contextualSpacing/>
              <w:jc w:val="center"/>
              <w:rPr>
                <w:rFonts w:ascii="Arial Narrow" w:hAnsi="Arial Narrow" w:cs="Arial Narrow"/>
                <w:color w:val="000000"/>
                <w:sz w:val="20"/>
                <w:szCs w:val="20"/>
                <w:highlight w:val="cyan"/>
              </w:rPr>
            </w:pPr>
            <w:r w:rsidRPr="00B04E41">
              <w:rPr>
                <w:rFonts w:ascii="Arial Narrow" w:hAnsi="Arial Narrow" w:cs="Arial Narrow"/>
                <w:color w:val="000000"/>
                <w:sz w:val="20"/>
                <w:szCs w:val="20"/>
                <w:highlight w:val="cyan"/>
              </w:rPr>
              <w:t>9</w:t>
            </w:r>
          </w:p>
        </w:tc>
      </w:tr>
      <w:tr w:rsidR="00BE6970" w:rsidTr="00B04E41">
        <w:trPr>
          <w:jc w:val="center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12</w:t>
            </w:r>
          </w:p>
        </w:tc>
        <w:tc>
          <w:tcPr>
            <w:tcW w:w="6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70,0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10,0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83,3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55,6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95,5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68,2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61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BE6970" w:rsidRPr="00DF05E9" w:rsidRDefault="00BE6970" w:rsidP="00DF042F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DF05E9">
              <w:rPr>
                <w:rFonts w:ascii="Arial Narrow" w:hAnsi="Arial Narrow" w:cs="Arial Narrow"/>
                <w:sz w:val="20"/>
                <w:szCs w:val="20"/>
              </w:rPr>
              <w:t>85,7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BE6970" w:rsidRPr="00DF05E9" w:rsidRDefault="00BE6970" w:rsidP="00DF042F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DF05E9">
              <w:rPr>
                <w:rFonts w:ascii="Arial Narrow" w:hAnsi="Arial Narrow" w:cs="Arial Narrow"/>
                <w:sz w:val="20"/>
                <w:szCs w:val="20"/>
              </w:rPr>
              <w:t>19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91,7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33,3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73,9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8,7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BE6970" w:rsidRPr="00DF042F" w:rsidRDefault="00BE6970" w:rsidP="00DF042F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DF042F">
              <w:rPr>
                <w:rFonts w:ascii="Arial Narrow" w:eastAsia="Times New Roman" w:hAnsi="Arial Narrow" w:cs="Arial Narrow"/>
                <w:sz w:val="20"/>
                <w:szCs w:val="20"/>
              </w:rPr>
              <w:t>73,7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BE6970" w:rsidRPr="00DF042F" w:rsidRDefault="00BE6970" w:rsidP="00DF042F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DF042F">
              <w:rPr>
                <w:rFonts w:ascii="Arial Narrow" w:eastAsia="Times New Roman" w:hAnsi="Arial Narrow" w:cs="Arial Narrow"/>
                <w:sz w:val="20"/>
                <w:szCs w:val="20"/>
              </w:rPr>
              <w:t>31,6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BE6970" w:rsidRPr="00DF042F" w:rsidRDefault="00BE6970" w:rsidP="00DF042F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BE6970" w:rsidRPr="00DF042F" w:rsidRDefault="00BE6970" w:rsidP="00DF042F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66,7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14,3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BE6970" w:rsidRDefault="00BE6970" w:rsidP="00DF042F">
            <w:pPr>
              <w:spacing w:after="0" w:line="240" w:lineRule="auto"/>
              <w:ind w:left="-81" w:right="-132"/>
              <w:contextualSpacing/>
              <w:jc w:val="center"/>
            </w:pPr>
            <w:r>
              <w:rPr>
                <w:rFonts w:ascii="Arial Narrow" w:hAnsi="Arial Narrow" w:cs="Arial Narrow"/>
                <w:color w:val="000000"/>
                <w:sz w:val="20"/>
                <w:szCs w:val="20"/>
                <w:highlight w:val="yellow"/>
              </w:rPr>
              <w:t>33,3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Pr="00DF05E9" w:rsidRDefault="00BE6970" w:rsidP="00DF042F">
            <w:pPr>
              <w:spacing w:after="0" w:line="240" w:lineRule="auto"/>
              <w:ind w:left="-81" w:right="-132"/>
              <w:contextualSpacing/>
              <w:jc w:val="center"/>
            </w:pPr>
            <w:r w:rsidRPr="00DF05E9">
              <w:rPr>
                <w:rFonts w:ascii="Arial Narrow" w:hAnsi="Arial Narrow" w:cs="Arial Narrow"/>
                <w:color w:val="000000"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BE6970" w:rsidRPr="00DF05E9" w:rsidRDefault="00BE6970" w:rsidP="00DF042F">
            <w:pPr>
              <w:spacing w:after="0" w:line="240" w:lineRule="auto"/>
              <w:ind w:left="-81" w:right="-132"/>
              <w:contextualSpacing/>
              <w:jc w:val="center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 w:rsidRPr="00DF05E9">
              <w:rPr>
                <w:rFonts w:ascii="Arial Narrow" w:hAnsi="Arial Narrow" w:cs="Arial Narrow"/>
                <w:color w:val="000000"/>
                <w:sz w:val="20"/>
                <w:szCs w:val="20"/>
              </w:rPr>
              <w:t>72,4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E6970" w:rsidRPr="00DF05E9" w:rsidRDefault="00BE6970" w:rsidP="00DF042F">
            <w:pPr>
              <w:spacing w:after="0" w:line="240" w:lineRule="auto"/>
              <w:ind w:left="-81" w:right="-132"/>
              <w:contextualSpacing/>
              <w:jc w:val="center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 w:rsidRPr="00DF05E9">
              <w:rPr>
                <w:rFonts w:ascii="Arial Narrow" w:hAnsi="Arial Narrow" w:cs="Arial Narrow"/>
                <w:color w:val="000000"/>
                <w:sz w:val="20"/>
                <w:szCs w:val="20"/>
              </w:rPr>
              <w:t>13,3</w:t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E6970" w:rsidRPr="00DF05E9" w:rsidRDefault="00B04E41" w:rsidP="00DF042F">
            <w:pPr>
              <w:spacing w:after="0" w:line="240" w:lineRule="auto"/>
              <w:ind w:left="-81" w:right="-132"/>
              <w:contextualSpacing/>
              <w:jc w:val="center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 Narrow"/>
                <w:color w:val="000000"/>
                <w:sz w:val="20"/>
                <w:szCs w:val="20"/>
              </w:rPr>
              <w:t>6</w:t>
            </w:r>
          </w:p>
        </w:tc>
      </w:tr>
      <w:tr w:rsidR="00BE6970" w:rsidTr="00B04E41">
        <w:trPr>
          <w:jc w:val="center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13</w:t>
            </w:r>
          </w:p>
        </w:tc>
        <w:tc>
          <w:tcPr>
            <w:tcW w:w="6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72,7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78,6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93,3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26,7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BE6970" w:rsidRPr="00DF05E9" w:rsidRDefault="00BE6970" w:rsidP="00DF042F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DF05E9">
              <w:rPr>
                <w:rFonts w:ascii="Arial Narrow" w:hAnsi="Arial Narrow" w:cs="Arial Narrow"/>
                <w:sz w:val="20"/>
                <w:szCs w:val="20"/>
              </w:rPr>
              <w:t>93,3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BE6970" w:rsidRPr="00DF05E9" w:rsidRDefault="00BE6970" w:rsidP="00DF042F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DF05E9">
              <w:rPr>
                <w:rFonts w:ascii="Arial Narrow" w:hAnsi="Arial Narrow" w:cs="Arial Narrow"/>
                <w:sz w:val="20"/>
                <w:szCs w:val="20"/>
              </w:rPr>
              <w:t>33,3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93,3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33,3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BE6970" w:rsidRPr="00DF042F" w:rsidRDefault="00BE6970" w:rsidP="00DF042F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DF042F">
              <w:rPr>
                <w:rFonts w:ascii="Arial Narrow" w:eastAsia="Times New Roman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BE6970" w:rsidRPr="00DF042F" w:rsidRDefault="00BE6970" w:rsidP="00DF042F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DF042F">
              <w:rPr>
                <w:rFonts w:ascii="Arial Narrow" w:eastAsia="Times New Roman" w:hAnsi="Arial Narrow" w:cs="Arial Narrow"/>
                <w:sz w:val="20"/>
                <w:szCs w:val="20"/>
              </w:rPr>
              <w:t>30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BE6970" w:rsidRPr="00DF042F" w:rsidRDefault="00BE6970" w:rsidP="00DF042F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BE6970" w:rsidRPr="00DF042F" w:rsidRDefault="00BE6970" w:rsidP="00DF042F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85,7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21,4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E6970" w:rsidRDefault="00BE6970" w:rsidP="00DF042F">
            <w:pPr>
              <w:spacing w:after="0" w:line="240" w:lineRule="auto"/>
              <w:ind w:left="-81" w:right="-132"/>
              <w:contextualSpacing/>
              <w:jc w:val="center"/>
            </w:pPr>
            <w:r>
              <w:rPr>
                <w:rFonts w:ascii="Arial Narrow" w:hAnsi="Arial Narrow" w:cs="Arial Narrow"/>
                <w:color w:val="000000"/>
                <w:sz w:val="20"/>
                <w:szCs w:val="20"/>
              </w:rPr>
              <w:t>86,7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Pr="00DF05E9" w:rsidRDefault="00BE6970" w:rsidP="00DF042F">
            <w:pPr>
              <w:spacing w:after="0" w:line="240" w:lineRule="auto"/>
              <w:ind w:left="-81" w:right="-132"/>
              <w:contextualSpacing/>
              <w:jc w:val="center"/>
            </w:pPr>
            <w:r w:rsidRPr="00DF05E9">
              <w:rPr>
                <w:rFonts w:ascii="Arial Narrow" w:hAnsi="Arial Narrow" w:cs="Arial Narrow"/>
                <w:color w:val="000000"/>
                <w:sz w:val="20"/>
                <w:szCs w:val="20"/>
              </w:rPr>
              <w:t>26,7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E6970" w:rsidRPr="00DF05E9" w:rsidRDefault="00BE6970" w:rsidP="00DF042F">
            <w:pPr>
              <w:spacing w:after="0" w:line="240" w:lineRule="auto"/>
              <w:ind w:left="-81" w:right="-132"/>
              <w:contextualSpacing/>
              <w:jc w:val="center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 w:rsidRPr="00DF05E9">
              <w:rPr>
                <w:rFonts w:ascii="Arial Narrow" w:hAnsi="Arial Narrow" w:cs="Arial Narrow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E6970" w:rsidRPr="00DF05E9" w:rsidRDefault="00BE6970" w:rsidP="00DF042F">
            <w:pPr>
              <w:spacing w:after="0" w:line="240" w:lineRule="auto"/>
              <w:ind w:left="-81" w:right="-132"/>
              <w:contextualSpacing/>
              <w:jc w:val="center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 w:rsidRPr="00DF05E9">
              <w:rPr>
                <w:rFonts w:ascii="Arial Narrow" w:hAnsi="Arial Narrow" w:cs="Arial Narrow"/>
                <w:color w:val="000000"/>
                <w:sz w:val="20"/>
                <w:szCs w:val="20"/>
              </w:rPr>
              <w:t>38,5</w:t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E6970" w:rsidRPr="00DF05E9" w:rsidRDefault="00BE6970" w:rsidP="00DF042F">
            <w:pPr>
              <w:spacing w:after="0" w:line="240" w:lineRule="auto"/>
              <w:ind w:left="-81" w:right="-132"/>
              <w:contextualSpacing/>
              <w:jc w:val="center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</w:p>
        </w:tc>
      </w:tr>
      <w:tr w:rsidR="00BE6970" w:rsidTr="00B04E41">
        <w:trPr>
          <w:jc w:val="center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14</w:t>
            </w:r>
          </w:p>
        </w:tc>
        <w:tc>
          <w:tcPr>
            <w:tcW w:w="6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29,4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11,8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25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6,3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70,6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41,2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69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BE6970" w:rsidRPr="00DF05E9" w:rsidRDefault="00BE6970" w:rsidP="00DF042F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DF05E9">
              <w:rPr>
                <w:rFonts w:ascii="Arial Narrow" w:hAnsi="Arial Narrow" w:cs="Arial Narrow"/>
                <w:sz w:val="20"/>
                <w:szCs w:val="20"/>
              </w:rPr>
              <w:t>84,2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BE6970" w:rsidRPr="00DF05E9" w:rsidRDefault="00BE6970" w:rsidP="00DF042F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DF05E9">
              <w:rPr>
                <w:rFonts w:ascii="Arial Narrow" w:hAnsi="Arial Narrow" w:cs="Arial Narrow"/>
                <w:sz w:val="20"/>
                <w:szCs w:val="20"/>
              </w:rPr>
              <w:t>52,6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86,7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26,7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52,9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BE6970" w:rsidRPr="00DF042F" w:rsidRDefault="00BE6970" w:rsidP="00DF042F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DF042F">
              <w:rPr>
                <w:rFonts w:ascii="Arial Narrow" w:eastAsia="Times New Roman" w:hAnsi="Arial Narrow" w:cs="Arial Narrow"/>
                <w:sz w:val="20"/>
                <w:szCs w:val="20"/>
              </w:rPr>
              <w:t>86,7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BE6970" w:rsidRPr="00DF042F" w:rsidRDefault="00BE6970" w:rsidP="00DF042F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DF042F">
              <w:rPr>
                <w:rFonts w:ascii="Arial Narrow" w:eastAsia="Times New Roman" w:hAnsi="Arial Narrow" w:cs="Arial Narrow"/>
                <w:sz w:val="20"/>
                <w:szCs w:val="20"/>
              </w:rPr>
              <w:t>26,7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BE6970" w:rsidRPr="00DF042F" w:rsidRDefault="00BE6970" w:rsidP="00DF042F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BE6970" w:rsidRPr="00DF042F" w:rsidRDefault="00BE6970" w:rsidP="00DF042F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73,3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13,3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BE6970" w:rsidRDefault="00BE6970" w:rsidP="00DF042F">
            <w:pPr>
              <w:spacing w:after="0" w:line="240" w:lineRule="auto"/>
              <w:ind w:left="-81" w:right="-132"/>
              <w:contextualSpacing/>
              <w:jc w:val="center"/>
            </w:pPr>
            <w:r>
              <w:rPr>
                <w:rFonts w:ascii="Arial Narrow" w:hAnsi="Arial Narrow" w:cs="Arial Narrow"/>
                <w:color w:val="000000"/>
                <w:sz w:val="20"/>
                <w:szCs w:val="20"/>
                <w:highlight w:val="yellow"/>
              </w:rPr>
              <w:t>55,6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Pr="00DF05E9" w:rsidRDefault="00BE6970" w:rsidP="00DF042F">
            <w:pPr>
              <w:spacing w:after="0" w:line="240" w:lineRule="auto"/>
              <w:ind w:left="-81" w:right="-132"/>
              <w:contextualSpacing/>
              <w:jc w:val="center"/>
            </w:pPr>
            <w:r w:rsidRPr="00DF05E9">
              <w:rPr>
                <w:rFonts w:ascii="Arial Narrow" w:hAnsi="Arial Narrow" w:cs="Arial Narrow"/>
                <w:color w:val="000000"/>
                <w:sz w:val="20"/>
                <w:szCs w:val="20"/>
              </w:rPr>
              <w:t>5,6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E6970" w:rsidRPr="00DF05E9" w:rsidRDefault="00BE6970" w:rsidP="00DF042F">
            <w:pPr>
              <w:spacing w:after="0" w:line="240" w:lineRule="auto"/>
              <w:ind w:left="-81" w:right="-132"/>
              <w:contextualSpacing/>
              <w:jc w:val="center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 w:rsidRPr="00DF05E9">
              <w:rPr>
                <w:rFonts w:ascii="Arial Narrow" w:hAnsi="Arial Narrow" w:cs="Arial Narrow"/>
                <w:color w:val="000000"/>
                <w:sz w:val="20"/>
                <w:szCs w:val="20"/>
              </w:rPr>
              <w:t>94,4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E6970" w:rsidRPr="00DF05E9" w:rsidRDefault="00BE6970" w:rsidP="00DF042F">
            <w:pPr>
              <w:spacing w:after="0" w:line="240" w:lineRule="auto"/>
              <w:ind w:left="-81" w:right="-132"/>
              <w:contextualSpacing/>
              <w:jc w:val="center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 w:rsidRPr="00DF05E9">
              <w:rPr>
                <w:rFonts w:ascii="Arial Narrow" w:hAnsi="Arial Narrow" w:cs="Arial Narrow"/>
                <w:color w:val="000000"/>
                <w:sz w:val="20"/>
                <w:szCs w:val="20"/>
              </w:rPr>
              <w:t>38,9</w:t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E6970" w:rsidRPr="00B04E41" w:rsidRDefault="00B04E41" w:rsidP="00DF042F">
            <w:pPr>
              <w:spacing w:after="0" w:line="240" w:lineRule="auto"/>
              <w:ind w:left="-81" w:right="-132"/>
              <w:contextualSpacing/>
              <w:jc w:val="center"/>
              <w:rPr>
                <w:rFonts w:ascii="Arial Narrow" w:hAnsi="Arial Narrow" w:cs="Arial Narrow"/>
                <w:color w:val="000000"/>
                <w:sz w:val="20"/>
                <w:szCs w:val="20"/>
                <w:highlight w:val="cyan"/>
              </w:rPr>
            </w:pPr>
            <w:r w:rsidRPr="00B04E41">
              <w:rPr>
                <w:rFonts w:ascii="Arial Narrow" w:hAnsi="Arial Narrow" w:cs="Arial Narrow"/>
                <w:color w:val="000000"/>
                <w:sz w:val="20"/>
                <w:szCs w:val="20"/>
                <w:highlight w:val="cyan"/>
              </w:rPr>
              <w:t>9</w:t>
            </w:r>
          </w:p>
        </w:tc>
      </w:tr>
      <w:tr w:rsidR="00BE6970" w:rsidTr="00B04E41">
        <w:trPr>
          <w:jc w:val="center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15</w:t>
            </w:r>
          </w:p>
        </w:tc>
        <w:tc>
          <w:tcPr>
            <w:tcW w:w="6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55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70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30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89,5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31,6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BE6970" w:rsidRPr="00DF05E9" w:rsidRDefault="00BE6970" w:rsidP="00DF042F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DF05E9">
              <w:rPr>
                <w:rFonts w:ascii="Arial Narrow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BE6970" w:rsidRPr="00DF05E9" w:rsidRDefault="00BE6970" w:rsidP="00DF042F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DF05E9">
              <w:rPr>
                <w:rFonts w:ascii="Arial Narrow" w:hAnsi="Arial Narrow" w:cs="Arial Narrow"/>
                <w:sz w:val="20"/>
                <w:szCs w:val="20"/>
              </w:rPr>
              <w:t>42,9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90,5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33,4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4,8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BE6970" w:rsidRPr="00DF042F" w:rsidRDefault="00BE6970" w:rsidP="00DF042F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DF042F">
              <w:rPr>
                <w:rFonts w:ascii="Arial Narrow" w:eastAsia="Times New Roman" w:hAnsi="Arial Narrow" w:cs="Arial Narrow"/>
                <w:sz w:val="20"/>
                <w:szCs w:val="20"/>
              </w:rPr>
              <w:t>83,3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BE6970" w:rsidRPr="00DF042F" w:rsidRDefault="00BE6970" w:rsidP="00DF042F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DF042F">
              <w:rPr>
                <w:rFonts w:ascii="Arial Narrow" w:eastAsia="Times New Roman" w:hAnsi="Arial Narrow" w:cs="Arial Narrow"/>
                <w:sz w:val="20"/>
                <w:szCs w:val="20"/>
              </w:rPr>
              <w:t>16,7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BE6970" w:rsidRPr="00DF042F" w:rsidRDefault="00BE6970" w:rsidP="00DF042F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BE6970" w:rsidRPr="00DF042F" w:rsidRDefault="00BE6970" w:rsidP="00DF042F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78,9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31,6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E6970" w:rsidRDefault="00BE6970" w:rsidP="00DF042F">
            <w:pPr>
              <w:spacing w:after="0" w:line="240" w:lineRule="auto"/>
              <w:ind w:left="-81" w:right="-132"/>
              <w:contextualSpacing/>
              <w:jc w:val="center"/>
            </w:pPr>
            <w:r>
              <w:rPr>
                <w:rFonts w:ascii="Arial Narrow" w:hAnsi="Arial Narrow" w:cs="Arial Narrow"/>
                <w:color w:val="000000"/>
                <w:sz w:val="20"/>
                <w:szCs w:val="20"/>
              </w:rPr>
              <w:t>85,7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Pr="00DF05E9" w:rsidRDefault="00BE6970" w:rsidP="00DF042F">
            <w:pPr>
              <w:spacing w:after="0" w:line="240" w:lineRule="auto"/>
              <w:ind w:left="-81" w:right="-132"/>
              <w:contextualSpacing/>
              <w:jc w:val="center"/>
            </w:pPr>
            <w:r w:rsidRPr="00DF05E9">
              <w:rPr>
                <w:rFonts w:ascii="Arial Narrow" w:hAnsi="Arial Narrow" w:cs="Arial Narrow"/>
                <w:color w:val="000000"/>
                <w:sz w:val="20"/>
                <w:szCs w:val="20"/>
              </w:rPr>
              <w:t>19,0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BE6970" w:rsidRPr="00DF05E9" w:rsidRDefault="00BE6970" w:rsidP="00DF042F">
            <w:pPr>
              <w:spacing w:after="0" w:line="240" w:lineRule="auto"/>
              <w:ind w:left="-81" w:right="-132"/>
              <w:contextualSpacing/>
              <w:jc w:val="center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 w:rsidRPr="00DF05E9">
              <w:rPr>
                <w:rFonts w:ascii="Arial Narrow" w:hAnsi="Arial Narrow" w:cs="Arial Narrow"/>
                <w:color w:val="000000"/>
                <w:sz w:val="20"/>
                <w:szCs w:val="20"/>
              </w:rPr>
              <w:t>76,2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E6970" w:rsidRPr="00DF05E9" w:rsidRDefault="00BE6970" w:rsidP="00DF042F">
            <w:pPr>
              <w:spacing w:after="0" w:line="240" w:lineRule="auto"/>
              <w:ind w:left="-81" w:right="-132"/>
              <w:contextualSpacing/>
              <w:jc w:val="center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 w:rsidRPr="00DF05E9">
              <w:rPr>
                <w:rFonts w:ascii="Arial Narrow" w:hAnsi="Arial Narrow" w:cs="Arial Narrow"/>
                <w:color w:val="000000"/>
                <w:sz w:val="20"/>
                <w:szCs w:val="20"/>
              </w:rPr>
              <w:t>9,5</w:t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E6970" w:rsidRPr="00B04E41" w:rsidRDefault="00B04E41" w:rsidP="00DF042F">
            <w:pPr>
              <w:spacing w:after="0" w:line="240" w:lineRule="auto"/>
              <w:ind w:left="-81" w:right="-132"/>
              <w:contextualSpacing/>
              <w:jc w:val="center"/>
              <w:rPr>
                <w:rFonts w:ascii="Arial Narrow" w:hAnsi="Arial Narrow" w:cs="Arial Narrow"/>
                <w:color w:val="000000"/>
                <w:sz w:val="20"/>
                <w:szCs w:val="20"/>
                <w:highlight w:val="cyan"/>
              </w:rPr>
            </w:pPr>
            <w:r w:rsidRPr="00B04E41">
              <w:rPr>
                <w:rFonts w:ascii="Arial Narrow" w:hAnsi="Arial Narrow" w:cs="Arial Narrow"/>
                <w:color w:val="000000"/>
                <w:sz w:val="20"/>
                <w:szCs w:val="20"/>
                <w:highlight w:val="cyan"/>
              </w:rPr>
              <w:t>8</w:t>
            </w:r>
          </w:p>
        </w:tc>
      </w:tr>
      <w:tr w:rsidR="00BE6970" w:rsidTr="00B04E41">
        <w:trPr>
          <w:jc w:val="center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16</w:t>
            </w:r>
          </w:p>
        </w:tc>
        <w:tc>
          <w:tcPr>
            <w:tcW w:w="6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42,9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87,5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25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62,5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87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37,5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BE6970" w:rsidRPr="00DF05E9" w:rsidRDefault="00BE6970" w:rsidP="00DF042F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DF05E9">
              <w:rPr>
                <w:rFonts w:ascii="Arial Narrow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BE6970" w:rsidRPr="00DF05E9" w:rsidRDefault="00BE6970" w:rsidP="00DF042F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DF05E9">
              <w:rPr>
                <w:rFonts w:ascii="Arial Narrow" w:hAnsi="Arial Narrow" w:cs="Arial Narrow"/>
                <w:sz w:val="20"/>
                <w:szCs w:val="20"/>
              </w:rPr>
              <w:t>50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71,4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28,6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85,7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14,3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BE6970" w:rsidRPr="00DF042F" w:rsidRDefault="00BE6970" w:rsidP="00DF042F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DF042F">
              <w:rPr>
                <w:rFonts w:ascii="Arial Narrow" w:eastAsia="Times New Roman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BE6970" w:rsidRPr="00DF042F" w:rsidRDefault="00BE6970" w:rsidP="00DF042F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DF042F">
              <w:rPr>
                <w:rFonts w:ascii="Arial Narrow" w:eastAsia="Times New Roman" w:hAnsi="Arial Narrow" w:cs="Arial Narrow"/>
                <w:sz w:val="20"/>
                <w:szCs w:val="20"/>
              </w:rPr>
              <w:t>57,1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BE6970" w:rsidRPr="00DF042F" w:rsidRDefault="00BE6970" w:rsidP="00DF042F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BE6970" w:rsidRPr="00DF042F" w:rsidRDefault="00BE6970" w:rsidP="00DF042F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50,0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37,5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BE6970" w:rsidRDefault="00BE6970" w:rsidP="00DF042F">
            <w:pPr>
              <w:spacing w:after="0" w:line="240" w:lineRule="auto"/>
              <w:ind w:left="-81" w:right="-132"/>
              <w:contextualSpacing/>
              <w:jc w:val="center"/>
            </w:pPr>
            <w:r>
              <w:rPr>
                <w:rFonts w:ascii="Arial Narrow" w:hAnsi="Arial Narrow" w:cs="Arial Narrow"/>
                <w:color w:val="000000"/>
                <w:sz w:val="20"/>
                <w:szCs w:val="20"/>
                <w:highlight w:val="yellow"/>
              </w:rPr>
              <w:t>57,1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Pr="00DF05E9" w:rsidRDefault="00BE6970" w:rsidP="00DF042F">
            <w:pPr>
              <w:spacing w:after="0" w:line="240" w:lineRule="auto"/>
              <w:ind w:left="-81" w:right="-132"/>
              <w:contextualSpacing/>
              <w:jc w:val="center"/>
            </w:pPr>
            <w:r w:rsidRPr="00DF05E9">
              <w:rPr>
                <w:rFonts w:ascii="Arial Narrow" w:hAnsi="Arial Narrow" w:cs="Arial Narrow"/>
                <w:color w:val="000000"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E6970" w:rsidRPr="00DF05E9" w:rsidRDefault="00BE6970" w:rsidP="00DF042F">
            <w:pPr>
              <w:spacing w:after="0" w:line="240" w:lineRule="auto"/>
              <w:ind w:left="-81" w:right="-132"/>
              <w:contextualSpacing/>
              <w:jc w:val="center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 w:rsidRPr="00DF05E9">
              <w:rPr>
                <w:rFonts w:ascii="Arial Narrow" w:hAnsi="Arial Narrow" w:cs="Arial Narrow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E6970" w:rsidRPr="00DF05E9" w:rsidRDefault="00BE6970" w:rsidP="00DF042F">
            <w:pPr>
              <w:spacing w:after="0" w:line="240" w:lineRule="auto"/>
              <w:ind w:left="-81" w:right="-132"/>
              <w:contextualSpacing/>
              <w:jc w:val="center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 w:rsidRPr="00DF05E9">
              <w:rPr>
                <w:rFonts w:ascii="Arial Narrow" w:hAnsi="Arial Narrow" w:cs="Arial Narrow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E6970" w:rsidRPr="00DF05E9" w:rsidRDefault="00B04E41" w:rsidP="00DF042F">
            <w:pPr>
              <w:spacing w:after="0" w:line="240" w:lineRule="auto"/>
              <w:ind w:left="-81" w:right="-132"/>
              <w:contextualSpacing/>
              <w:jc w:val="center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 Narrow"/>
                <w:color w:val="000000"/>
                <w:sz w:val="20"/>
                <w:szCs w:val="20"/>
              </w:rPr>
              <w:t>5</w:t>
            </w:r>
          </w:p>
        </w:tc>
      </w:tr>
      <w:tr w:rsidR="00BE6970" w:rsidTr="00B04E41">
        <w:trPr>
          <w:trHeight w:val="64"/>
          <w:jc w:val="center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17</w:t>
            </w:r>
          </w:p>
        </w:tc>
        <w:tc>
          <w:tcPr>
            <w:tcW w:w="6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71,4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28,6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66,7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44,4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66,7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62,5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BE6970" w:rsidRPr="00DF05E9" w:rsidRDefault="00BE6970" w:rsidP="00DF042F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DF05E9">
              <w:rPr>
                <w:rFonts w:ascii="Arial Narrow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BE6970" w:rsidRPr="00DF05E9" w:rsidRDefault="00BE6970" w:rsidP="00DF042F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DF05E9">
              <w:rPr>
                <w:rFonts w:ascii="Arial Narrow" w:hAnsi="Arial Narrow" w:cs="Arial Narrow"/>
                <w:sz w:val="20"/>
                <w:szCs w:val="20"/>
              </w:rPr>
              <w:t>60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E6970" w:rsidRDefault="00BE6970" w:rsidP="00DF042F">
            <w:pPr>
              <w:snapToGrid w:val="0"/>
              <w:spacing w:after="0" w:line="240" w:lineRule="auto"/>
              <w:ind w:left="-108" w:right="-114"/>
              <w:contextualSpacing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napToGrid w:val="0"/>
              <w:spacing w:after="0" w:line="240" w:lineRule="auto"/>
              <w:ind w:left="-108" w:right="-114"/>
              <w:contextualSpacing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90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BE6970" w:rsidRPr="00DF042F" w:rsidRDefault="00BE6970" w:rsidP="00DF042F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DF042F">
              <w:rPr>
                <w:rFonts w:ascii="Arial Narrow" w:eastAsia="Times New Roman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BE6970" w:rsidRPr="00DF042F" w:rsidRDefault="00BE6970" w:rsidP="00DF042F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DF042F">
              <w:rPr>
                <w:rFonts w:ascii="Arial Narrow" w:eastAsia="Times New Roman" w:hAnsi="Arial Narrow" w:cs="Arial Narrow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BE6970" w:rsidRPr="00DF042F" w:rsidRDefault="00BE6970" w:rsidP="00DF042F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BE6970" w:rsidRPr="00DF042F" w:rsidRDefault="00BE6970" w:rsidP="00DF042F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90,0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50,0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E6970" w:rsidRDefault="00BE6970" w:rsidP="00DF042F">
            <w:pPr>
              <w:spacing w:after="0" w:line="240" w:lineRule="auto"/>
              <w:ind w:left="-81" w:right="-132"/>
              <w:contextualSpacing/>
              <w:jc w:val="center"/>
            </w:pPr>
            <w:r>
              <w:rPr>
                <w:rFonts w:ascii="Arial Narrow" w:hAnsi="Arial Narrow" w:cs="Arial Narrow"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Pr="00DF05E9" w:rsidRDefault="00BE6970" w:rsidP="00DF042F">
            <w:pPr>
              <w:spacing w:after="0" w:line="240" w:lineRule="auto"/>
              <w:ind w:left="-81" w:right="-132"/>
              <w:contextualSpacing/>
              <w:jc w:val="center"/>
            </w:pPr>
            <w:r w:rsidRPr="00DF05E9">
              <w:rPr>
                <w:rFonts w:ascii="Arial Narrow" w:hAnsi="Arial Narrow" w:cs="Arial Narrow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BE6970" w:rsidRPr="00DF05E9" w:rsidRDefault="00BE6970" w:rsidP="00DF042F">
            <w:pPr>
              <w:spacing w:after="0" w:line="240" w:lineRule="auto"/>
              <w:ind w:left="-81" w:right="-132"/>
              <w:contextualSpacing/>
              <w:jc w:val="center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 w:rsidRPr="00DF05E9">
              <w:rPr>
                <w:rFonts w:ascii="Arial Narrow" w:hAnsi="Arial Narrow" w:cs="Arial Narrow"/>
                <w:color w:val="000000"/>
                <w:sz w:val="20"/>
                <w:szCs w:val="20"/>
              </w:rPr>
              <w:t>70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E6970" w:rsidRPr="00DF05E9" w:rsidRDefault="00BE6970" w:rsidP="00DF042F">
            <w:pPr>
              <w:spacing w:after="0" w:line="240" w:lineRule="auto"/>
              <w:ind w:left="-81" w:right="-132"/>
              <w:contextualSpacing/>
              <w:jc w:val="center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 w:rsidRPr="00DF05E9">
              <w:rPr>
                <w:rFonts w:ascii="Arial Narrow" w:hAnsi="Arial Narrow" w:cs="Arial Narrow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E6970" w:rsidRPr="00DF05E9" w:rsidRDefault="00B04E41" w:rsidP="00DF042F">
            <w:pPr>
              <w:spacing w:after="0" w:line="240" w:lineRule="auto"/>
              <w:ind w:left="-81" w:right="-132"/>
              <w:contextualSpacing/>
              <w:jc w:val="center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 Narrow"/>
                <w:color w:val="000000"/>
                <w:sz w:val="20"/>
                <w:szCs w:val="20"/>
              </w:rPr>
              <w:t>2</w:t>
            </w:r>
          </w:p>
        </w:tc>
      </w:tr>
      <w:tr w:rsidR="00BE6970" w:rsidTr="00B04E41">
        <w:trPr>
          <w:jc w:val="center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18</w:t>
            </w:r>
          </w:p>
        </w:tc>
        <w:tc>
          <w:tcPr>
            <w:tcW w:w="6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62,5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37,5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66,7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22,2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70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30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60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BE6970" w:rsidRPr="00DF05E9" w:rsidRDefault="00BE6970" w:rsidP="00DF042F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DF05E9">
              <w:rPr>
                <w:rFonts w:ascii="Arial Narrow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BE6970" w:rsidRPr="00DF05E9" w:rsidRDefault="00BE6970" w:rsidP="00DF042F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DF05E9">
              <w:rPr>
                <w:rFonts w:ascii="Arial Narrow" w:hAnsi="Arial Narrow" w:cs="Arial Narrow"/>
                <w:sz w:val="20"/>
                <w:szCs w:val="20"/>
              </w:rPr>
              <w:t>25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57,1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12,5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BE6970" w:rsidRPr="00DF042F" w:rsidRDefault="00BE6970" w:rsidP="00DF042F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DF042F">
              <w:rPr>
                <w:rFonts w:ascii="Arial Narrow" w:eastAsia="Times New Roman" w:hAnsi="Arial Narrow" w:cs="Arial Narrow"/>
                <w:sz w:val="20"/>
                <w:szCs w:val="20"/>
              </w:rPr>
              <w:t>75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BE6970" w:rsidRPr="00DF042F" w:rsidRDefault="00BE6970" w:rsidP="00DF042F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DF042F">
              <w:rPr>
                <w:rFonts w:ascii="Arial Narrow" w:eastAsia="Times New Roman" w:hAnsi="Arial Narrow" w:cs="Arial Narrow"/>
                <w:sz w:val="20"/>
                <w:szCs w:val="20"/>
              </w:rPr>
              <w:t>25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BE6970" w:rsidRPr="00DF042F" w:rsidRDefault="00BE6970" w:rsidP="00DF042F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BE6970" w:rsidRPr="00DF042F" w:rsidRDefault="00BE6970" w:rsidP="00DF042F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77,8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33,3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BE6970" w:rsidRDefault="00BE6970" w:rsidP="00DF042F">
            <w:pPr>
              <w:spacing w:after="0" w:line="240" w:lineRule="auto"/>
              <w:ind w:left="-81" w:right="-132"/>
              <w:contextualSpacing/>
              <w:jc w:val="center"/>
            </w:pPr>
            <w:r>
              <w:rPr>
                <w:rFonts w:ascii="Arial Narrow" w:hAnsi="Arial Narrow" w:cs="Arial Narrow"/>
                <w:color w:val="000000"/>
                <w:sz w:val="20"/>
                <w:szCs w:val="20"/>
                <w:highlight w:val="yellow"/>
              </w:rPr>
              <w:t>77,8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Pr="00DF05E9" w:rsidRDefault="00BE6970" w:rsidP="00DF042F">
            <w:pPr>
              <w:spacing w:after="0" w:line="240" w:lineRule="auto"/>
              <w:ind w:left="-81" w:right="-132"/>
              <w:contextualSpacing/>
              <w:jc w:val="center"/>
            </w:pPr>
            <w:r w:rsidRPr="00DF05E9">
              <w:rPr>
                <w:rFonts w:ascii="Arial Narrow" w:hAnsi="Arial Narrow" w:cs="Arial Narrow"/>
                <w:color w:val="000000"/>
                <w:sz w:val="20"/>
                <w:szCs w:val="20"/>
              </w:rPr>
              <w:t>44,4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E6970" w:rsidRPr="00DF05E9" w:rsidRDefault="00BE6970" w:rsidP="00DF042F">
            <w:pPr>
              <w:spacing w:after="0" w:line="240" w:lineRule="auto"/>
              <w:ind w:left="-81" w:right="-132"/>
              <w:contextualSpacing/>
              <w:jc w:val="center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 w:rsidRPr="00DF05E9">
              <w:rPr>
                <w:rFonts w:ascii="Arial Narrow" w:hAnsi="Arial Narrow" w:cs="Arial Narrow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E6970" w:rsidRPr="00DF05E9" w:rsidRDefault="00BE6970" w:rsidP="00DF042F">
            <w:pPr>
              <w:spacing w:after="0" w:line="240" w:lineRule="auto"/>
              <w:ind w:left="-81" w:right="-132"/>
              <w:contextualSpacing/>
              <w:jc w:val="center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 w:rsidRPr="00DF05E9">
              <w:rPr>
                <w:rFonts w:ascii="Arial Narrow" w:hAnsi="Arial Narrow" w:cs="Arial Narrow"/>
                <w:color w:val="000000"/>
                <w:sz w:val="20"/>
                <w:szCs w:val="20"/>
              </w:rPr>
              <w:t>44,4</w:t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E6970" w:rsidRPr="00DF05E9" w:rsidRDefault="00B04E41" w:rsidP="00DF042F">
            <w:pPr>
              <w:spacing w:after="0" w:line="240" w:lineRule="auto"/>
              <w:ind w:left="-81" w:right="-132"/>
              <w:contextualSpacing/>
              <w:jc w:val="center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 Narrow"/>
                <w:color w:val="000000"/>
                <w:sz w:val="20"/>
                <w:szCs w:val="20"/>
              </w:rPr>
              <w:t>5</w:t>
            </w:r>
          </w:p>
        </w:tc>
      </w:tr>
      <w:tr w:rsidR="00BE6970" w:rsidTr="00B04E41">
        <w:trPr>
          <w:jc w:val="center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19</w:t>
            </w:r>
          </w:p>
        </w:tc>
        <w:tc>
          <w:tcPr>
            <w:tcW w:w="6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72,7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88,9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22,2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55,5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33,3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75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50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BE6970" w:rsidRPr="00DF05E9" w:rsidRDefault="00BE6970" w:rsidP="00DF042F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DF05E9">
              <w:rPr>
                <w:rFonts w:ascii="Arial Narrow" w:hAnsi="Arial Narrow" w:cs="Arial Narrow"/>
                <w:sz w:val="20"/>
                <w:szCs w:val="20"/>
              </w:rPr>
              <w:t>83,3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BE6970" w:rsidRPr="00DF05E9" w:rsidRDefault="00BE6970" w:rsidP="00DF042F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DF05E9">
              <w:rPr>
                <w:rFonts w:ascii="Arial Narrow" w:hAnsi="Arial Narrow" w:cs="Arial Narrow"/>
                <w:sz w:val="20"/>
                <w:szCs w:val="20"/>
              </w:rPr>
              <w:t>33,3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90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50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E6970" w:rsidRDefault="00BE6970" w:rsidP="00DF042F">
            <w:pPr>
              <w:snapToGrid w:val="0"/>
              <w:spacing w:after="0" w:line="240" w:lineRule="auto"/>
              <w:ind w:left="-108" w:right="-114"/>
              <w:contextualSpacing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napToGrid w:val="0"/>
              <w:spacing w:after="0" w:line="240" w:lineRule="auto"/>
              <w:ind w:left="-108" w:right="-114"/>
              <w:contextualSpacing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BE6970" w:rsidRPr="00DF042F" w:rsidRDefault="00BE6970" w:rsidP="00DF042F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BE6970" w:rsidRPr="00DF042F" w:rsidRDefault="00BE6970" w:rsidP="00DF042F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BE6970" w:rsidRPr="00DF042F" w:rsidRDefault="00BE6970" w:rsidP="00DF042F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DF042F">
              <w:rPr>
                <w:rFonts w:ascii="Arial Narrow" w:eastAsia="Times New Roman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BE6970" w:rsidRPr="00DF042F" w:rsidRDefault="00BE6970" w:rsidP="00DF042F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DF042F">
              <w:rPr>
                <w:rFonts w:ascii="Arial Narrow" w:eastAsia="Times New Roman" w:hAnsi="Arial Narrow" w:cs="Arial Narrow"/>
                <w:sz w:val="20"/>
                <w:szCs w:val="20"/>
              </w:rPr>
              <w:t>30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70,0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20,0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BE6970" w:rsidRDefault="00BE6970" w:rsidP="00DF042F">
            <w:pPr>
              <w:spacing w:after="0" w:line="240" w:lineRule="auto"/>
              <w:ind w:left="-81" w:right="-132"/>
              <w:contextualSpacing/>
              <w:jc w:val="center"/>
            </w:pPr>
            <w:r>
              <w:rPr>
                <w:rFonts w:ascii="Arial Narrow" w:hAnsi="Arial Narrow" w:cs="Arial Narrow"/>
                <w:color w:val="000000"/>
                <w:sz w:val="20"/>
                <w:szCs w:val="20"/>
                <w:highlight w:val="yellow"/>
              </w:rPr>
              <w:t>66,7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Pr="00DF05E9" w:rsidRDefault="00BE6970" w:rsidP="00DF042F">
            <w:pPr>
              <w:spacing w:after="0" w:line="240" w:lineRule="auto"/>
              <w:ind w:left="-81" w:right="-132"/>
              <w:contextualSpacing/>
              <w:jc w:val="center"/>
            </w:pPr>
            <w:r w:rsidRPr="00DF05E9">
              <w:rPr>
                <w:rFonts w:ascii="Arial Narrow" w:hAnsi="Arial Narrow" w:cs="Arial Narrow"/>
                <w:color w:val="000000"/>
                <w:sz w:val="20"/>
                <w:szCs w:val="20"/>
              </w:rPr>
              <w:t>33,3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E6970" w:rsidRPr="00DF05E9" w:rsidRDefault="00BE6970" w:rsidP="00DF042F">
            <w:pPr>
              <w:spacing w:after="0" w:line="240" w:lineRule="auto"/>
              <w:ind w:left="-81" w:right="-132"/>
              <w:contextualSpacing/>
              <w:jc w:val="center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 w:rsidRPr="00DF05E9">
              <w:rPr>
                <w:rFonts w:ascii="Arial Narrow" w:hAnsi="Arial Narrow" w:cs="Arial Narrow"/>
                <w:color w:val="000000"/>
                <w:sz w:val="20"/>
                <w:szCs w:val="20"/>
              </w:rPr>
              <w:t>88,9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E6970" w:rsidRPr="00DF05E9" w:rsidRDefault="00BE6970" w:rsidP="00DF042F">
            <w:pPr>
              <w:spacing w:after="0" w:line="240" w:lineRule="auto"/>
              <w:ind w:left="-81" w:right="-132"/>
              <w:contextualSpacing/>
              <w:jc w:val="center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 w:rsidRPr="00DF05E9">
              <w:rPr>
                <w:rFonts w:ascii="Arial Narrow" w:hAnsi="Arial Narrow" w:cs="Arial Narrow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E6970" w:rsidRPr="00DF05E9" w:rsidRDefault="00B04E41" w:rsidP="00DF042F">
            <w:pPr>
              <w:spacing w:after="0" w:line="240" w:lineRule="auto"/>
              <w:ind w:left="-81" w:right="-132"/>
              <w:contextualSpacing/>
              <w:jc w:val="center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 Narrow"/>
                <w:color w:val="000000"/>
                <w:sz w:val="20"/>
                <w:szCs w:val="20"/>
              </w:rPr>
              <w:t>6</w:t>
            </w:r>
          </w:p>
        </w:tc>
      </w:tr>
      <w:tr w:rsidR="00BE6970" w:rsidTr="00B04E41">
        <w:trPr>
          <w:jc w:val="center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21</w:t>
            </w:r>
          </w:p>
        </w:tc>
        <w:tc>
          <w:tcPr>
            <w:tcW w:w="6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50,0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12,5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71,4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14,3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50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50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BE6970" w:rsidRPr="00DF05E9" w:rsidRDefault="00BE6970" w:rsidP="00DF042F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DF05E9">
              <w:rPr>
                <w:rFonts w:ascii="Arial Narrow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BE6970" w:rsidRPr="00DF05E9" w:rsidRDefault="00BE6970" w:rsidP="00DF042F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DF05E9">
              <w:rPr>
                <w:rFonts w:ascii="Arial Narrow" w:hAnsi="Arial Narrow" w:cs="Arial Narrow"/>
                <w:sz w:val="20"/>
                <w:szCs w:val="20"/>
              </w:rPr>
              <w:t>25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57,2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E6970" w:rsidRDefault="00BE6970" w:rsidP="00DF042F">
            <w:pPr>
              <w:snapToGrid w:val="0"/>
              <w:spacing w:after="0" w:line="240" w:lineRule="auto"/>
              <w:ind w:left="-108" w:right="-114"/>
              <w:contextualSpacing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napToGrid w:val="0"/>
              <w:spacing w:after="0" w:line="240" w:lineRule="auto"/>
              <w:ind w:left="-108" w:right="-114"/>
              <w:contextualSpacing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BE6970" w:rsidRPr="00DF042F" w:rsidRDefault="00BE6970" w:rsidP="00DF042F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BE6970" w:rsidRPr="00DF042F" w:rsidRDefault="00BE6970" w:rsidP="00DF042F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BE6970" w:rsidRPr="00DF042F" w:rsidRDefault="00BE6970" w:rsidP="00DF042F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DF042F">
              <w:rPr>
                <w:rFonts w:ascii="Arial Narrow" w:eastAsia="Times New Roman" w:hAnsi="Arial Narrow" w:cs="Arial Narrow"/>
                <w:sz w:val="20"/>
                <w:szCs w:val="20"/>
              </w:rPr>
              <w:t>87,5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BE6970" w:rsidRPr="00DF042F" w:rsidRDefault="00BE6970" w:rsidP="00DF042F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 w:rsidRPr="00DF042F">
              <w:rPr>
                <w:rFonts w:ascii="Arial Narrow" w:eastAsia="Times New Roman" w:hAnsi="Arial Narrow" w:cs="Arial Narrow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66,7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33,3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E6970" w:rsidRDefault="00BE6970" w:rsidP="00DF042F">
            <w:pPr>
              <w:spacing w:after="0" w:line="240" w:lineRule="auto"/>
              <w:ind w:left="-81" w:right="-132"/>
              <w:contextualSpacing/>
              <w:jc w:val="center"/>
            </w:pPr>
            <w:r>
              <w:rPr>
                <w:rFonts w:ascii="Arial Narrow" w:hAnsi="Arial Narrow" w:cs="Arial Narrow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E6970" w:rsidRDefault="00BE6970" w:rsidP="00DF042F">
            <w:pPr>
              <w:spacing w:after="0" w:line="240" w:lineRule="auto"/>
              <w:ind w:left="-81" w:right="-132"/>
              <w:contextualSpacing/>
              <w:jc w:val="center"/>
            </w:pPr>
            <w:r>
              <w:rPr>
                <w:rFonts w:ascii="Arial Narrow" w:hAnsi="Arial Narrow" w:cs="Arial Narrow"/>
                <w:color w:val="000000"/>
                <w:sz w:val="20"/>
                <w:szCs w:val="20"/>
              </w:rPr>
              <w:t>75,0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E6970" w:rsidRPr="00DF05E9" w:rsidRDefault="00BE6970" w:rsidP="00DF042F">
            <w:pPr>
              <w:spacing w:after="0" w:line="240" w:lineRule="auto"/>
              <w:ind w:left="-81" w:right="-132"/>
              <w:contextualSpacing/>
              <w:jc w:val="center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 w:rsidRPr="00DF05E9">
              <w:rPr>
                <w:rFonts w:ascii="Arial Narrow" w:hAnsi="Arial Narrow" w:cs="Arial Narrow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E6970" w:rsidRPr="00DF05E9" w:rsidRDefault="00BE6970" w:rsidP="00DF042F">
            <w:pPr>
              <w:spacing w:after="0" w:line="240" w:lineRule="auto"/>
              <w:ind w:left="-81" w:right="-132"/>
              <w:contextualSpacing/>
              <w:jc w:val="center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 w:rsidRPr="00DF05E9">
              <w:rPr>
                <w:rFonts w:ascii="Arial Narrow" w:hAnsi="Arial Narrow" w:cs="Arial Narrow"/>
                <w:color w:val="000000"/>
                <w:sz w:val="20"/>
                <w:szCs w:val="20"/>
              </w:rPr>
              <w:t>25</w:t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E6970" w:rsidRPr="00DF05E9" w:rsidRDefault="00B04E41" w:rsidP="00DF042F">
            <w:pPr>
              <w:spacing w:after="0" w:line="240" w:lineRule="auto"/>
              <w:ind w:left="-81" w:right="-132"/>
              <w:contextualSpacing/>
              <w:jc w:val="center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 Narrow"/>
                <w:color w:val="000000"/>
                <w:sz w:val="20"/>
                <w:szCs w:val="20"/>
              </w:rPr>
              <w:t>2</w:t>
            </w:r>
          </w:p>
        </w:tc>
      </w:tr>
      <w:tr w:rsidR="00BE6970" w:rsidTr="00B04E41">
        <w:trPr>
          <w:jc w:val="center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EEAF6" w:themeFill="accent1" w:themeFillTint="33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b/>
                <w:sz w:val="20"/>
                <w:szCs w:val="20"/>
              </w:rPr>
              <w:t>ИТОГО</w:t>
            </w:r>
          </w:p>
        </w:tc>
        <w:tc>
          <w:tcPr>
            <w:tcW w:w="6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EEAF6" w:themeFill="accent1" w:themeFillTint="33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b/>
                <w:sz w:val="20"/>
                <w:szCs w:val="20"/>
              </w:rPr>
              <w:t>48,9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EEAF6" w:themeFill="accent1" w:themeFillTint="33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b/>
                <w:sz w:val="20"/>
                <w:szCs w:val="20"/>
              </w:rPr>
              <w:t>11,4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EEAF6" w:themeFill="accent1" w:themeFillTint="33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b/>
                <w:sz w:val="20"/>
                <w:szCs w:val="20"/>
              </w:rPr>
              <w:t>70,8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EEAF6" w:themeFill="accent1" w:themeFillTint="33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b/>
                <w:sz w:val="20"/>
                <w:szCs w:val="20"/>
              </w:rPr>
              <w:t>32,7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EEAF6" w:themeFill="accent1" w:themeFillTint="33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b/>
                <w:sz w:val="20"/>
                <w:szCs w:val="20"/>
              </w:rPr>
              <w:t>88,2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EEAF6" w:themeFill="accent1" w:themeFillTint="33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 w:cs="Arial Narrow"/>
                <w:b/>
                <w:sz w:val="20"/>
                <w:szCs w:val="20"/>
              </w:rPr>
              <w:t>55,4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EEAF6" w:themeFill="accent1" w:themeFillTint="33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b/>
                <w:sz w:val="20"/>
                <w:szCs w:val="20"/>
              </w:rPr>
              <w:t>93,3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EEAF6" w:themeFill="accent1" w:themeFillTint="33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b/>
                <w:sz w:val="20"/>
                <w:szCs w:val="20"/>
              </w:rPr>
              <w:t>56,3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EEAF6" w:themeFill="accent1" w:themeFillTint="33"/>
          </w:tcPr>
          <w:p w:rsidR="00BE6970" w:rsidRPr="00DF05E9" w:rsidRDefault="00BE6970" w:rsidP="00DF042F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b/>
                <w:sz w:val="20"/>
                <w:szCs w:val="20"/>
              </w:rPr>
            </w:pPr>
            <w:r w:rsidRPr="00DF05E9">
              <w:rPr>
                <w:rFonts w:ascii="Arial Narrow" w:hAnsi="Arial Narrow" w:cs="Arial Narrow"/>
                <w:b/>
                <w:sz w:val="20"/>
                <w:szCs w:val="20"/>
              </w:rPr>
              <w:t>87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EEAF6" w:themeFill="accent1" w:themeFillTint="33"/>
          </w:tcPr>
          <w:p w:rsidR="00BE6970" w:rsidRPr="00DF05E9" w:rsidRDefault="00BE6970" w:rsidP="00DF042F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b/>
                <w:sz w:val="20"/>
                <w:szCs w:val="20"/>
              </w:rPr>
            </w:pPr>
            <w:r w:rsidRPr="00DF05E9">
              <w:rPr>
                <w:rFonts w:ascii="Arial Narrow" w:hAnsi="Arial Narrow" w:cs="Arial Narrow"/>
                <w:b/>
                <w:sz w:val="20"/>
                <w:szCs w:val="20"/>
              </w:rPr>
              <w:t>35,3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EEAF6" w:themeFill="accent1" w:themeFillTint="33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b/>
                <w:sz w:val="20"/>
                <w:szCs w:val="20"/>
              </w:rPr>
              <w:t>91,6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EEAF6" w:themeFill="accent1" w:themeFillTint="33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b/>
                <w:sz w:val="20"/>
                <w:szCs w:val="20"/>
              </w:rPr>
              <w:t>49,1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EEAF6" w:themeFill="accent1" w:themeFillTint="33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b/>
                <w:sz w:val="20"/>
                <w:szCs w:val="20"/>
              </w:rPr>
              <w:t>83,8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EEAF6" w:themeFill="accent1" w:themeFillTint="33"/>
          </w:tcPr>
          <w:p w:rsidR="00BE6970" w:rsidRDefault="00BE6970" w:rsidP="00DF042F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b/>
                <w:sz w:val="20"/>
                <w:szCs w:val="20"/>
              </w:rPr>
              <w:t>14,3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EEAF6" w:themeFill="accent1" w:themeFillTint="33"/>
          </w:tcPr>
          <w:p w:rsidR="00BE6970" w:rsidRPr="00DF042F" w:rsidRDefault="00BE6970" w:rsidP="00DF042F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eastAsia="Times New Roman" w:hAnsi="Arial Narrow" w:cs="Arial Narrow"/>
                <w:b/>
                <w:sz w:val="20"/>
                <w:szCs w:val="20"/>
              </w:rPr>
            </w:pPr>
            <w:r w:rsidRPr="00DF042F">
              <w:rPr>
                <w:rFonts w:ascii="Arial Narrow" w:eastAsia="Times New Roman" w:hAnsi="Arial Narrow" w:cs="Arial Narrow"/>
                <w:b/>
                <w:sz w:val="20"/>
                <w:szCs w:val="20"/>
              </w:rPr>
              <w:t>90,6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EEAF6" w:themeFill="accent1" w:themeFillTint="33"/>
          </w:tcPr>
          <w:p w:rsidR="00BE6970" w:rsidRPr="00DF042F" w:rsidRDefault="00BE6970" w:rsidP="00DF042F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eastAsia="Times New Roman" w:hAnsi="Arial Narrow" w:cs="Arial Narrow"/>
                <w:b/>
                <w:sz w:val="20"/>
                <w:szCs w:val="20"/>
              </w:rPr>
            </w:pPr>
            <w:r w:rsidRPr="00DF042F">
              <w:rPr>
                <w:rFonts w:ascii="Arial Narrow" w:eastAsia="Times New Roman" w:hAnsi="Arial Narrow" w:cs="Arial Narrow"/>
                <w:b/>
                <w:sz w:val="20"/>
                <w:szCs w:val="20"/>
              </w:rPr>
              <w:t>40,9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EEAF6" w:themeFill="accent1" w:themeFillTint="33"/>
          </w:tcPr>
          <w:p w:rsidR="00BE6970" w:rsidRPr="00DF042F" w:rsidRDefault="00BE6970" w:rsidP="00DF042F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eastAsia="Times New Roman" w:hAnsi="Arial Narrow" w:cs="Arial Narrow"/>
                <w:b/>
                <w:sz w:val="20"/>
                <w:szCs w:val="20"/>
              </w:rPr>
            </w:pPr>
            <w:r w:rsidRPr="00DF042F">
              <w:rPr>
                <w:rFonts w:ascii="Arial Narrow" w:eastAsia="Times New Roman" w:hAnsi="Arial Narrow" w:cs="Arial Narrow"/>
                <w:b/>
                <w:sz w:val="20"/>
                <w:szCs w:val="20"/>
              </w:rPr>
              <w:t>95,9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EEAF6" w:themeFill="accent1" w:themeFillTint="33"/>
          </w:tcPr>
          <w:p w:rsidR="00BE6970" w:rsidRPr="00DF042F" w:rsidRDefault="00BE6970" w:rsidP="00DF042F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eastAsia="Times New Roman" w:hAnsi="Arial Narrow" w:cs="Arial Narrow"/>
                <w:b/>
                <w:sz w:val="20"/>
                <w:szCs w:val="20"/>
              </w:rPr>
            </w:pPr>
            <w:r w:rsidRPr="00DF042F">
              <w:rPr>
                <w:rFonts w:ascii="Arial Narrow" w:eastAsia="Times New Roman" w:hAnsi="Arial Narrow" w:cs="Arial Narrow"/>
                <w:b/>
                <w:sz w:val="20"/>
                <w:szCs w:val="20"/>
              </w:rPr>
              <w:t>35,6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EEAF6" w:themeFill="accent1" w:themeFillTint="33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b/>
                <w:sz w:val="20"/>
                <w:szCs w:val="20"/>
              </w:rPr>
              <w:t>84,8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EEAF6" w:themeFill="accent1" w:themeFillTint="33"/>
          </w:tcPr>
          <w:p w:rsidR="00BE6970" w:rsidRDefault="00BE6970" w:rsidP="00DF042F">
            <w:pPr>
              <w:spacing w:after="0" w:line="240" w:lineRule="auto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b/>
                <w:sz w:val="20"/>
                <w:szCs w:val="20"/>
              </w:rPr>
              <w:t>39,4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EEAF6" w:themeFill="accent1" w:themeFillTint="33"/>
          </w:tcPr>
          <w:p w:rsidR="00BE6970" w:rsidRDefault="00BE6970" w:rsidP="00DF042F">
            <w:pPr>
              <w:spacing w:after="0" w:line="240" w:lineRule="auto"/>
              <w:ind w:left="-81" w:right="-132"/>
              <w:contextualSpacing/>
              <w:jc w:val="center"/>
            </w:pPr>
            <w:r>
              <w:rPr>
                <w:rFonts w:ascii="Arial Narrow" w:hAnsi="Arial Narrow" w:cs="Arial Narrow"/>
                <w:b/>
                <w:color w:val="000000"/>
                <w:sz w:val="20"/>
                <w:szCs w:val="20"/>
              </w:rPr>
              <w:t>82,1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EEAF6" w:themeFill="accent1" w:themeFillTint="33"/>
          </w:tcPr>
          <w:p w:rsidR="00BE6970" w:rsidRDefault="00BE6970" w:rsidP="00DF042F">
            <w:pPr>
              <w:spacing w:after="0" w:line="240" w:lineRule="auto"/>
              <w:ind w:left="-81" w:right="-132"/>
              <w:contextualSpacing/>
              <w:jc w:val="center"/>
            </w:pPr>
            <w:r>
              <w:rPr>
                <w:rFonts w:ascii="Arial Narrow" w:hAnsi="Arial Narrow" w:cs="Arial Narrow"/>
                <w:b/>
                <w:color w:val="000000"/>
                <w:sz w:val="20"/>
                <w:szCs w:val="20"/>
              </w:rPr>
              <w:t>29,1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EEAF6" w:themeFill="accent1" w:themeFillTint="33"/>
          </w:tcPr>
          <w:p w:rsidR="00BE6970" w:rsidRPr="00DF05E9" w:rsidRDefault="00BE6970" w:rsidP="00DF042F">
            <w:pPr>
              <w:spacing w:after="0" w:line="240" w:lineRule="auto"/>
              <w:ind w:left="-81" w:right="-132"/>
              <w:contextualSpacing/>
              <w:jc w:val="center"/>
              <w:rPr>
                <w:rFonts w:ascii="Arial Narrow" w:hAnsi="Arial Narrow" w:cs="Arial Narrow"/>
                <w:b/>
                <w:color w:val="000000"/>
                <w:sz w:val="20"/>
                <w:szCs w:val="20"/>
              </w:rPr>
            </w:pPr>
            <w:r w:rsidRPr="00DF05E9">
              <w:rPr>
                <w:rFonts w:ascii="Arial Narrow" w:hAnsi="Arial Narrow" w:cs="Arial Narrow"/>
                <w:b/>
                <w:color w:val="000000"/>
                <w:sz w:val="20"/>
                <w:szCs w:val="20"/>
              </w:rPr>
              <w:t>85,4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EEAF6" w:themeFill="accent1" w:themeFillTint="33"/>
          </w:tcPr>
          <w:p w:rsidR="00BE6970" w:rsidRPr="00DF05E9" w:rsidRDefault="00BE6970" w:rsidP="00DF042F">
            <w:pPr>
              <w:spacing w:after="0" w:line="240" w:lineRule="auto"/>
              <w:ind w:left="-81" w:right="-132"/>
              <w:contextualSpacing/>
              <w:jc w:val="center"/>
              <w:rPr>
                <w:rFonts w:ascii="Arial Narrow" w:hAnsi="Arial Narrow" w:cs="Arial Narrow"/>
                <w:b/>
                <w:color w:val="000000"/>
                <w:sz w:val="20"/>
                <w:szCs w:val="20"/>
              </w:rPr>
            </w:pPr>
            <w:r w:rsidRPr="00DF05E9">
              <w:rPr>
                <w:rFonts w:ascii="Arial Narrow" w:hAnsi="Arial Narrow" w:cs="Arial Narrow"/>
                <w:b/>
                <w:color w:val="000000"/>
                <w:sz w:val="20"/>
                <w:szCs w:val="20"/>
              </w:rPr>
              <w:t>29,2</w:t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EEAF6" w:themeFill="accent1" w:themeFillTint="33"/>
          </w:tcPr>
          <w:p w:rsidR="00BE6970" w:rsidRPr="00DF05E9" w:rsidRDefault="00BE6970" w:rsidP="00DF042F">
            <w:pPr>
              <w:spacing w:after="0" w:line="240" w:lineRule="auto"/>
              <w:ind w:left="-81" w:right="-132"/>
              <w:contextualSpacing/>
              <w:jc w:val="center"/>
              <w:rPr>
                <w:rFonts w:ascii="Arial Narrow" w:hAnsi="Arial Narrow" w:cs="Arial Narrow"/>
                <w:b/>
                <w:color w:val="000000"/>
                <w:sz w:val="20"/>
                <w:szCs w:val="20"/>
              </w:rPr>
            </w:pPr>
          </w:p>
        </w:tc>
      </w:tr>
    </w:tbl>
    <w:p w:rsidR="006F291F" w:rsidRDefault="006F291F" w:rsidP="006F291F">
      <w:pPr>
        <w:spacing w:after="0"/>
      </w:pPr>
    </w:p>
    <w:p w:rsidR="006F291F" w:rsidRDefault="006F291F" w:rsidP="006F291F">
      <w:pPr>
        <w:spacing w:after="0"/>
        <w:rPr>
          <w:rFonts w:cs="Times New Roman"/>
          <w:b/>
          <w:color w:val="FF0000"/>
          <w:sz w:val="28"/>
          <w:szCs w:val="28"/>
        </w:rPr>
      </w:pPr>
      <w:r>
        <w:rPr>
          <w:rFonts w:cs="Times New Roman"/>
          <w:b/>
          <w:color w:val="FF0000"/>
          <w:sz w:val="28"/>
          <w:szCs w:val="28"/>
        </w:rPr>
        <w:t>ПР</w:t>
      </w:r>
      <w:r w:rsidR="00B04E41">
        <w:rPr>
          <w:rFonts w:cs="Times New Roman"/>
          <w:b/>
          <w:color w:val="FF0000"/>
          <w:sz w:val="28"/>
          <w:szCs w:val="28"/>
        </w:rPr>
        <w:t>ОБЛЕМЫ в 7 классе в школах № 5, 7, 9, 10, 11, 14, 15</w:t>
      </w:r>
    </w:p>
    <w:p w:rsidR="00B04E41" w:rsidRDefault="00B04E41" w:rsidP="00B04E41">
      <w:pPr>
        <w:pStyle w:val="a9"/>
        <w:numPr>
          <w:ilvl w:val="0"/>
          <w:numId w:val="1"/>
        </w:numPr>
      </w:pPr>
      <w:r>
        <w:t xml:space="preserve">Низкий результат оценивался по </w:t>
      </w:r>
      <w:proofErr w:type="spellStart"/>
      <w:r>
        <w:t>обученности</w:t>
      </w:r>
      <w:proofErr w:type="spellEnd"/>
      <w:r>
        <w:t xml:space="preserve"> (ниже </w:t>
      </w:r>
      <w:proofErr w:type="spellStart"/>
      <w:r>
        <w:t>среднерайонного</w:t>
      </w:r>
      <w:proofErr w:type="spellEnd"/>
      <w:r>
        <w:t>)</w:t>
      </w:r>
    </w:p>
    <w:p w:rsidR="00DF05E9" w:rsidRDefault="00DF05E9" w:rsidP="006F291F">
      <w:pPr>
        <w:spacing w:after="0"/>
        <w:rPr>
          <w:rFonts w:cs="Times New Roman"/>
          <w:b/>
          <w:color w:val="FF0000"/>
          <w:sz w:val="28"/>
          <w:szCs w:val="28"/>
        </w:rPr>
      </w:pPr>
    </w:p>
    <w:p w:rsidR="00DF05E9" w:rsidRDefault="00DF05E9" w:rsidP="006F291F">
      <w:pPr>
        <w:spacing w:after="0"/>
        <w:rPr>
          <w:rFonts w:cs="Times New Roman"/>
          <w:b/>
          <w:color w:val="FF0000"/>
          <w:sz w:val="28"/>
          <w:szCs w:val="28"/>
        </w:rPr>
      </w:pPr>
    </w:p>
    <w:p w:rsidR="00DF05E9" w:rsidRDefault="00DF05E9" w:rsidP="006F291F">
      <w:pPr>
        <w:spacing w:after="0"/>
        <w:rPr>
          <w:rFonts w:cs="Times New Roman"/>
          <w:b/>
          <w:color w:val="FF0000"/>
          <w:sz w:val="28"/>
          <w:szCs w:val="28"/>
        </w:rPr>
      </w:pPr>
    </w:p>
    <w:p w:rsidR="006F291F" w:rsidRDefault="006F291F" w:rsidP="006F291F">
      <w:pPr>
        <w:spacing w:after="0"/>
      </w:pPr>
    </w:p>
    <w:p w:rsidR="006F291F" w:rsidRDefault="006F291F" w:rsidP="006F291F">
      <w:proofErr w:type="gramStart"/>
      <w:r>
        <w:rPr>
          <w:rFonts w:cs="Times New Roman"/>
          <w:b/>
          <w:sz w:val="28"/>
          <w:szCs w:val="28"/>
          <w:u w:val="single"/>
        </w:rPr>
        <w:t>8  КЛАСС</w:t>
      </w:r>
      <w:proofErr w:type="gramEnd"/>
    </w:p>
    <w:p w:rsidR="006F291F" w:rsidRDefault="006F291F" w:rsidP="006F291F">
      <w:pPr>
        <w:spacing w:after="0"/>
      </w:pPr>
    </w:p>
    <w:tbl>
      <w:tblPr>
        <w:tblW w:w="16242" w:type="dxa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81"/>
        <w:gridCol w:w="496"/>
        <w:gridCol w:w="496"/>
        <w:gridCol w:w="485"/>
        <w:gridCol w:w="485"/>
        <w:gridCol w:w="521"/>
        <w:gridCol w:w="567"/>
        <w:gridCol w:w="567"/>
        <w:gridCol w:w="434"/>
        <w:gridCol w:w="557"/>
        <w:gridCol w:w="542"/>
        <w:gridCol w:w="524"/>
        <w:gridCol w:w="524"/>
        <w:gridCol w:w="515"/>
        <w:gridCol w:w="515"/>
        <w:gridCol w:w="515"/>
        <w:gridCol w:w="515"/>
        <w:gridCol w:w="479"/>
        <w:gridCol w:w="479"/>
        <w:gridCol w:w="434"/>
        <w:gridCol w:w="434"/>
        <w:gridCol w:w="594"/>
        <w:gridCol w:w="594"/>
        <w:gridCol w:w="583"/>
        <w:gridCol w:w="583"/>
        <w:gridCol w:w="572"/>
        <w:gridCol w:w="572"/>
        <w:gridCol w:w="572"/>
        <w:gridCol w:w="572"/>
        <w:gridCol w:w="1035"/>
      </w:tblGrid>
      <w:tr w:rsidR="00811526" w:rsidTr="00811526">
        <w:trPr>
          <w:jc w:val="center"/>
        </w:trPr>
        <w:tc>
          <w:tcPr>
            <w:tcW w:w="480" w:type="dxa"/>
            <w:vMerge w:val="restart"/>
            <w:shd w:val="clear" w:color="auto" w:fill="auto"/>
          </w:tcPr>
          <w:p w:rsidR="00811526" w:rsidRDefault="00811526" w:rsidP="00B04E41">
            <w:pPr>
              <w:spacing w:after="0" w:line="240" w:lineRule="auto"/>
              <w:ind w:left="-108" w:right="-114"/>
              <w:contextualSpacing/>
              <w:jc w:val="center"/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№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</w:t>
            </w:r>
            <w:r>
              <w:rPr>
                <w:rFonts w:ascii="Arial Narrow" w:eastAsia="Times New Roman" w:hAnsi="Arial Narrow" w:cs="Arial Narrow"/>
                <w:sz w:val="20"/>
                <w:szCs w:val="20"/>
              </w:rPr>
              <w:t>ОУ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811526" w:rsidRPr="00560F0F" w:rsidRDefault="00811526" w:rsidP="00811526">
            <w:pPr>
              <w:spacing w:after="0" w:line="240" w:lineRule="auto"/>
              <w:ind w:right="-20"/>
              <w:contextualSpacing/>
              <w:jc w:val="center"/>
              <w:rPr>
                <w:color w:val="FF0000"/>
              </w:rPr>
            </w:pPr>
            <w:r w:rsidRPr="00560F0F">
              <w:rPr>
                <w:rFonts w:ascii="Arial Narrow" w:hAnsi="Arial Narrow" w:cs="Arial Narrow"/>
                <w:color w:val="FF0000"/>
                <w:sz w:val="20"/>
                <w:szCs w:val="20"/>
              </w:rPr>
              <w:t xml:space="preserve">МКР </w:t>
            </w:r>
            <w:proofErr w:type="spellStart"/>
            <w:r w:rsidRPr="00560F0F">
              <w:rPr>
                <w:rFonts w:ascii="Arial Narrow" w:hAnsi="Arial Narrow" w:cs="Arial Narrow"/>
                <w:color w:val="FF0000"/>
                <w:sz w:val="20"/>
                <w:szCs w:val="20"/>
              </w:rPr>
              <w:t>матем</w:t>
            </w:r>
            <w:proofErr w:type="spellEnd"/>
            <w:r w:rsidRPr="00560F0F">
              <w:rPr>
                <w:rFonts w:ascii="Arial Narrow" w:hAnsi="Arial Narrow" w:cs="Arial Narrow"/>
                <w:color w:val="FF0000"/>
                <w:sz w:val="20"/>
                <w:szCs w:val="20"/>
              </w:rPr>
              <w:t xml:space="preserve">. </w:t>
            </w:r>
          </w:p>
          <w:p w:rsidR="00811526" w:rsidRPr="00560F0F" w:rsidRDefault="00811526" w:rsidP="00811526">
            <w:pPr>
              <w:spacing w:after="0" w:line="240" w:lineRule="auto"/>
              <w:ind w:right="-20"/>
              <w:contextualSpacing/>
              <w:jc w:val="center"/>
              <w:rPr>
                <w:color w:val="FF0000"/>
              </w:rPr>
            </w:pPr>
            <w:r w:rsidRPr="00560F0F">
              <w:rPr>
                <w:rFonts w:ascii="Arial Narrow" w:eastAsia="Arial Narrow" w:hAnsi="Arial Narrow" w:cs="Arial Narrow"/>
                <w:color w:val="FF0000"/>
                <w:sz w:val="20"/>
                <w:szCs w:val="20"/>
              </w:rPr>
              <w:t xml:space="preserve"> </w:t>
            </w:r>
            <w:proofErr w:type="gramStart"/>
            <w:r w:rsidRPr="00560F0F">
              <w:rPr>
                <w:rFonts w:ascii="Arial Narrow" w:hAnsi="Arial Narrow" w:cs="Arial Narrow"/>
                <w:color w:val="FF0000"/>
                <w:sz w:val="20"/>
                <w:szCs w:val="20"/>
              </w:rPr>
              <w:t xml:space="preserve">8  </w:t>
            </w:r>
            <w:proofErr w:type="spellStart"/>
            <w:r w:rsidRPr="00560F0F">
              <w:rPr>
                <w:rFonts w:ascii="Arial Narrow" w:hAnsi="Arial Narrow" w:cs="Arial Narrow"/>
                <w:color w:val="FF0000"/>
                <w:sz w:val="20"/>
                <w:szCs w:val="20"/>
              </w:rPr>
              <w:t>кл</w:t>
            </w:r>
            <w:proofErr w:type="spellEnd"/>
            <w:proofErr w:type="gramEnd"/>
            <w:r w:rsidRPr="00560F0F">
              <w:rPr>
                <w:rFonts w:ascii="Arial Narrow" w:hAnsi="Arial Narrow" w:cs="Arial Narrow"/>
                <w:color w:val="FF0000"/>
                <w:sz w:val="20"/>
                <w:szCs w:val="20"/>
              </w:rPr>
              <w:t>.</w:t>
            </w:r>
          </w:p>
          <w:p w:rsidR="00811526" w:rsidRPr="00560F0F" w:rsidRDefault="00811526" w:rsidP="00811526">
            <w:pPr>
              <w:spacing w:after="0" w:line="240" w:lineRule="auto"/>
              <w:ind w:right="-20"/>
              <w:contextualSpacing/>
              <w:jc w:val="center"/>
              <w:rPr>
                <w:color w:val="FF0000"/>
              </w:rPr>
            </w:pPr>
            <w:r w:rsidRPr="00560F0F">
              <w:rPr>
                <w:rFonts w:ascii="Arial Narrow" w:hAnsi="Arial Narrow" w:cs="Arial Narrow"/>
                <w:color w:val="FF0000"/>
                <w:sz w:val="20"/>
                <w:szCs w:val="20"/>
              </w:rPr>
              <w:t>19.09.17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811526" w:rsidRPr="00811526" w:rsidRDefault="00811526" w:rsidP="00811526">
            <w:pPr>
              <w:spacing w:after="0" w:line="240" w:lineRule="auto"/>
              <w:ind w:right="-20"/>
              <w:contextualSpacing/>
              <w:jc w:val="center"/>
              <w:rPr>
                <w:color w:val="FF0000"/>
              </w:rPr>
            </w:pPr>
            <w:r w:rsidRPr="00811526">
              <w:rPr>
                <w:rFonts w:ascii="Arial Narrow" w:hAnsi="Arial Narrow" w:cs="Arial Narrow"/>
                <w:color w:val="FF0000"/>
                <w:sz w:val="20"/>
                <w:szCs w:val="20"/>
              </w:rPr>
              <w:t xml:space="preserve">КДР </w:t>
            </w:r>
            <w:proofErr w:type="spellStart"/>
            <w:r w:rsidRPr="00811526">
              <w:rPr>
                <w:rFonts w:ascii="Arial Narrow" w:hAnsi="Arial Narrow" w:cs="Arial Narrow"/>
                <w:color w:val="FF0000"/>
                <w:sz w:val="20"/>
                <w:szCs w:val="20"/>
              </w:rPr>
              <w:t>матем</w:t>
            </w:r>
            <w:proofErr w:type="spellEnd"/>
            <w:r w:rsidRPr="00811526">
              <w:rPr>
                <w:rFonts w:ascii="Arial Narrow" w:hAnsi="Arial Narrow" w:cs="Arial Narrow"/>
                <w:color w:val="FF0000"/>
                <w:sz w:val="20"/>
                <w:szCs w:val="20"/>
              </w:rPr>
              <w:t xml:space="preserve">. </w:t>
            </w:r>
          </w:p>
          <w:p w:rsidR="00811526" w:rsidRPr="00811526" w:rsidRDefault="00811526" w:rsidP="00811526">
            <w:pPr>
              <w:spacing w:after="0" w:line="240" w:lineRule="auto"/>
              <w:ind w:right="-20"/>
              <w:contextualSpacing/>
              <w:jc w:val="center"/>
              <w:rPr>
                <w:color w:val="FF0000"/>
              </w:rPr>
            </w:pPr>
            <w:r w:rsidRPr="00811526">
              <w:rPr>
                <w:rFonts w:ascii="Arial Narrow" w:hAnsi="Arial Narrow" w:cs="Arial Narrow"/>
                <w:color w:val="FF0000"/>
                <w:sz w:val="20"/>
                <w:szCs w:val="20"/>
              </w:rPr>
              <w:t xml:space="preserve">8 </w:t>
            </w:r>
            <w:proofErr w:type="spellStart"/>
            <w:r w:rsidRPr="00811526">
              <w:rPr>
                <w:rFonts w:ascii="Arial Narrow" w:hAnsi="Arial Narrow" w:cs="Arial Narrow"/>
                <w:color w:val="FF0000"/>
                <w:sz w:val="20"/>
                <w:szCs w:val="20"/>
              </w:rPr>
              <w:t>кл</w:t>
            </w:r>
            <w:proofErr w:type="spellEnd"/>
            <w:r w:rsidRPr="00811526">
              <w:rPr>
                <w:rFonts w:ascii="Arial Narrow" w:hAnsi="Arial Narrow" w:cs="Arial Narrow"/>
                <w:color w:val="FF0000"/>
                <w:sz w:val="20"/>
                <w:szCs w:val="20"/>
              </w:rPr>
              <w:t xml:space="preserve">. </w:t>
            </w:r>
          </w:p>
          <w:p w:rsidR="00811526" w:rsidRDefault="00811526" w:rsidP="00811526">
            <w:pPr>
              <w:spacing w:after="0" w:line="240" w:lineRule="auto"/>
              <w:ind w:right="-20"/>
              <w:contextualSpacing/>
              <w:jc w:val="center"/>
            </w:pPr>
            <w:r w:rsidRPr="00811526">
              <w:rPr>
                <w:rFonts w:ascii="Arial Narrow" w:hAnsi="Arial Narrow" w:cs="Arial Narrow"/>
                <w:color w:val="FF0000"/>
                <w:sz w:val="20"/>
                <w:szCs w:val="20"/>
              </w:rPr>
              <w:t>24.10.17</w:t>
            </w:r>
          </w:p>
        </w:tc>
        <w:tc>
          <w:tcPr>
            <w:tcW w:w="1088" w:type="dxa"/>
            <w:gridSpan w:val="2"/>
          </w:tcPr>
          <w:p w:rsidR="00811526" w:rsidRPr="00811526" w:rsidRDefault="00811526" w:rsidP="00811526">
            <w:pPr>
              <w:spacing w:after="0" w:line="240" w:lineRule="auto"/>
              <w:ind w:right="-20"/>
              <w:contextualSpacing/>
              <w:jc w:val="center"/>
              <w:rPr>
                <w:rFonts w:ascii="Arial Narrow" w:hAnsi="Arial Narrow" w:cs="Arial Narrow"/>
                <w:color w:val="FF0000"/>
                <w:sz w:val="20"/>
                <w:szCs w:val="20"/>
              </w:rPr>
            </w:pPr>
            <w:r w:rsidRPr="00811526">
              <w:rPr>
                <w:rFonts w:ascii="Arial Narrow" w:hAnsi="Arial Narrow" w:cs="Arial Narrow"/>
                <w:color w:val="FF0000"/>
                <w:sz w:val="20"/>
                <w:szCs w:val="20"/>
              </w:rPr>
              <w:t xml:space="preserve">КДР </w:t>
            </w:r>
          </w:p>
          <w:p w:rsidR="00811526" w:rsidRPr="00811526" w:rsidRDefault="00811526" w:rsidP="00811526">
            <w:pPr>
              <w:spacing w:after="0" w:line="240" w:lineRule="auto"/>
              <w:ind w:right="-20"/>
              <w:contextualSpacing/>
              <w:jc w:val="center"/>
              <w:rPr>
                <w:rFonts w:ascii="Arial Narrow" w:hAnsi="Arial Narrow" w:cs="Arial Narrow"/>
                <w:color w:val="FF0000"/>
                <w:sz w:val="20"/>
                <w:szCs w:val="20"/>
              </w:rPr>
            </w:pPr>
            <w:r w:rsidRPr="00811526">
              <w:rPr>
                <w:rFonts w:ascii="Arial Narrow" w:hAnsi="Arial Narrow" w:cs="Arial Narrow"/>
                <w:color w:val="FF0000"/>
                <w:sz w:val="20"/>
                <w:szCs w:val="20"/>
              </w:rPr>
              <w:t xml:space="preserve">геометрия </w:t>
            </w:r>
          </w:p>
          <w:p w:rsidR="00811526" w:rsidRPr="00811526" w:rsidRDefault="00811526" w:rsidP="00811526">
            <w:pPr>
              <w:spacing w:after="0" w:line="240" w:lineRule="auto"/>
              <w:ind w:right="-20"/>
              <w:contextualSpacing/>
              <w:jc w:val="center"/>
              <w:rPr>
                <w:rFonts w:ascii="Arial Narrow" w:hAnsi="Arial Narrow" w:cs="Arial Narrow"/>
                <w:color w:val="FF0000"/>
                <w:sz w:val="20"/>
                <w:szCs w:val="20"/>
              </w:rPr>
            </w:pPr>
            <w:r w:rsidRPr="00811526">
              <w:rPr>
                <w:rFonts w:ascii="Arial Narrow" w:hAnsi="Arial Narrow" w:cs="Arial Narrow"/>
                <w:color w:val="FF0000"/>
                <w:sz w:val="20"/>
                <w:szCs w:val="20"/>
              </w:rPr>
              <w:t xml:space="preserve">8 </w:t>
            </w:r>
            <w:proofErr w:type="spellStart"/>
            <w:r w:rsidRPr="00811526">
              <w:rPr>
                <w:rFonts w:ascii="Arial Narrow" w:hAnsi="Arial Narrow" w:cs="Arial Narrow"/>
                <w:color w:val="FF0000"/>
                <w:sz w:val="20"/>
                <w:szCs w:val="20"/>
              </w:rPr>
              <w:t>кл</w:t>
            </w:r>
            <w:proofErr w:type="spellEnd"/>
            <w:r w:rsidRPr="00811526">
              <w:rPr>
                <w:rFonts w:ascii="Arial Narrow" w:hAnsi="Arial Narrow" w:cs="Arial Narrow"/>
                <w:color w:val="FF0000"/>
                <w:sz w:val="20"/>
                <w:szCs w:val="20"/>
              </w:rPr>
              <w:t xml:space="preserve">. </w:t>
            </w:r>
          </w:p>
          <w:p w:rsidR="00811526" w:rsidRDefault="00811526" w:rsidP="00811526">
            <w:pPr>
              <w:spacing w:after="0" w:line="240" w:lineRule="auto"/>
              <w:ind w:right="-20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11526">
              <w:rPr>
                <w:rFonts w:ascii="Arial Narrow" w:hAnsi="Arial Narrow" w:cs="Arial Narrow"/>
                <w:color w:val="FF0000"/>
                <w:sz w:val="20"/>
                <w:szCs w:val="20"/>
              </w:rPr>
              <w:t>19.12.17</w:t>
            </w:r>
          </w:p>
        </w:tc>
        <w:tc>
          <w:tcPr>
            <w:tcW w:w="1001" w:type="dxa"/>
            <w:gridSpan w:val="2"/>
            <w:shd w:val="clear" w:color="auto" w:fill="auto"/>
          </w:tcPr>
          <w:p w:rsidR="00811526" w:rsidRPr="005A1F4F" w:rsidRDefault="00811526" w:rsidP="00811526">
            <w:pPr>
              <w:spacing w:after="0" w:line="240" w:lineRule="auto"/>
              <w:ind w:right="-20"/>
              <w:contextualSpacing/>
              <w:jc w:val="center"/>
              <w:rPr>
                <w:color w:val="FF0000"/>
              </w:rPr>
            </w:pPr>
            <w:r w:rsidRPr="005A1F4F">
              <w:rPr>
                <w:rFonts w:ascii="Arial Narrow" w:hAnsi="Arial Narrow" w:cs="Arial Narrow"/>
                <w:color w:val="FF0000"/>
                <w:sz w:val="20"/>
                <w:szCs w:val="20"/>
              </w:rPr>
              <w:t xml:space="preserve">МКР </w:t>
            </w:r>
            <w:proofErr w:type="spellStart"/>
            <w:r w:rsidRPr="005A1F4F">
              <w:rPr>
                <w:rFonts w:ascii="Arial Narrow" w:hAnsi="Arial Narrow" w:cs="Arial Narrow"/>
                <w:color w:val="FF0000"/>
                <w:sz w:val="20"/>
                <w:szCs w:val="20"/>
              </w:rPr>
              <w:t>матем</w:t>
            </w:r>
            <w:proofErr w:type="spellEnd"/>
            <w:r w:rsidRPr="005A1F4F">
              <w:rPr>
                <w:rFonts w:ascii="Arial Narrow" w:hAnsi="Arial Narrow" w:cs="Arial Narrow"/>
                <w:color w:val="FF0000"/>
                <w:sz w:val="20"/>
                <w:szCs w:val="20"/>
              </w:rPr>
              <w:t>.</w:t>
            </w:r>
          </w:p>
          <w:p w:rsidR="00811526" w:rsidRPr="005A1F4F" w:rsidRDefault="00811526" w:rsidP="00811526">
            <w:pPr>
              <w:spacing w:after="0" w:line="240" w:lineRule="auto"/>
              <w:ind w:right="-20"/>
              <w:contextualSpacing/>
              <w:jc w:val="center"/>
              <w:rPr>
                <w:color w:val="FF0000"/>
              </w:rPr>
            </w:pPr>
            <w:r w:rsidRPr="005A1F4F">
              <w:rPr>
                <w:rFonts w:ascii="Arial Narrow" w:hAnsi="Arial Narrow" w:cs="Arial Narrow"/>
                <w:color w:val="FF0000"/>
                <w:sz w:val="20"/>
                <w:szCs w:val="20"/>
              </w:rPr>
              <w:t xml:space="preserve">8 </w:t>
            </w:r>
            <w:proofErr w:type="spellStart"/>
            <w:r w:rsidRPr="005A1F4F">
              <w:rPr>
                <w:rFonts w:ascii="Arial Narrow" w:hAnsi="Arial Narrow" w:cs="Arial Narrow"/>
                <w:color w:val="FF0000"/>
                <w:sz w:val="20"/>
                <w:szCs w:val="20"/>
              </w:rPr>
              <w:t>кл</w:t>
            </w:r>
            <w:proofErr w:type="spellEnd"/>
            <w:r w:rsidRPr="005A1F4F">
              <w:rPr>
                <w:rFonts w:ascii="Arial Narrow" w:hAnsi="Arial Narrow" w:cs="Arial Narrow"/>
                <w:color w:val="FF0000"/>
                <w:sz w:val="20"/>
                <w:szCs w:val="20"/>
              </w:rPr>
              <w:t>.</w:t>
            </w:r>
          </w:p>
          <w:p w:rsidR="00811526" w:rsidRDefault="00811526" w:rsidP="00811526">
            <w:pPr>
              <w:spacing w:after="0" w:line="240" w:lineRule="auto"/>
              <w:ind w:right="-20"/>
              <w:contextualSpacing/>
              <w:jc w:val="center"/>
            </w:pPr>
            <w:r w:rsidRPr="005A1F4F">
              <w:rPr>
                <w:rFonts w:ascii="Arial Narrow" w:eastAsia="Arial Narrow" w:hAnsi="Arial Narrow" w:cs="Arial Narrow"/>
                <w:color w:val="FF0000"/>
                <w:sz w:val="20"/>
                <w:szCs w:val="20"/>
              </w:rPr>
              <w:t xml:space="preserve"> </w:t>
            </w:r>
            <w:r w:rsidRPr="005A1F4F">
              <w:rPr>
                <w:rFonts w:ascii="Arial Narrow" w:hAnsi="Arial Narrow" w:cs="Arial Narrow"/>
                <w:color w:val="FF0000"/>
                <w:sz w:val="20"/>
                <w:szCs w:val="20"/>
              </w:rPr>
              <w:t>31.01.2018</w:t>
            </w:r>
            <w:r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</w:p>
        </w:tc>
        <w:tc>
          <w:tcPr>
            <w:tcW w:w="1099" w:type="dxa"/>
            <w:gridSpan w:val="2"/>
            <w:shd w:val="clear" w:color="auto" w:fill="auto"/>
          </w:tcPr>
          <w:p w:rsidR="005A1F4F" w:rsidRDefault="00811526" w:rsidP="00811526">
            <w:pPr>
              <w:spacing w:after="0" w:line="240" w:lineRule="auto"/>
              <w:ind w:right="-20"/>
              <w:contextualSpacing/>
              <w:jc w:val="center"/>
              <w:rPr>
                <w:rFonts w:ascii="Arial Narrow" w:hAnsi="Arial Narrow" w:cs="Arial Narrow"/>
                <w:color w:val="FF0000"/>
                <w:sz w:val="20"/>
                <w:szCs w:val="20"/>
              </w:rPr>
            </w:pPr>
            <w:r w:rsidRPr="00560F0F">
              <w:rPr>
                <w:rFonts w:ascii="Arial Narrow" w:hAnsi="Arial Narrow" w:cs="Arial Narrow"/>
                <w:color w:val="FF0000"/>
                <w:sz w:val="20"/>
                <w:szCs w:val="20"/>
              </w:rPr>
              <w:t xml:space="preserve">КДР </w:t>
            </w:r>
          </w:p>
          <w:p w:rsidR="00811526" w:rsidRPr="00560F0F" w:rsidRDefault="00811526" w:rsidP="00811526">
            <w:pPr>
              <w:spacing w:after="0" w:line="240" w:lineRule="auto"/>
              <w:ind w:right="-20"/>
              <w:contextualSpacing/>
              <w:jc w:val="center"/>
              <w:rPr>
                <w:color w:val="FF0000"/>
              </w:rPr>
            </w:pPr>
            <w:proofErr w:type="spellStart"/>
            <w:r w:rsidRPr="00560F0F">
              <w:rPr>
                <w:rFonts w:ascii="Arial Narrow" w:hAnsi="Arial Narrow" w:cs="Arial Narrow"/>
                <w:color w:val="FF0000"/>
                <w:sz w:val="20"/>
                <w:szCs w:val="20"/>
              </w:rPr>
              <w:t>матем</w:t>
            </w:r>
            <w:proofErr w:type="spellEnd"/>
            <w:r w:rsidRPr="00560F0F">
              <w:rPr>
                <w:rFonts w:ascii="Arial Narrow" w:hAnsi="Arial Narrow" w:cs="Arial Narrow"/>
                <w:color w:val="FF0000"/>
                <w:sz w:val="20"/>
                <w:szCs w:val="20"/>
              </w:rPr>
              <w:t>.</w:t>
            </w:r>
          </w:p>
          <w:p w:rsidR="00811526" w:rsidRPr="00560F0F" w:rsidRDefault="00811526" w:rsidP="00811526">
            <w:pPr>
              <w:spacing w:after="0" w:line="240" w:lineRule="auto"/>
              <w:ind w:right="-20"/>
              <w:contextualSpacing/>
              <w:jc w:val="center"/>
              <w:rPr>
                <w:color w:val="FF0000"/>
              </w:rPr>
            </w:pPr>
            <w:r w:rsidRPr="00560F0F">
              <w:rPr>
                <w:rFonts w:ascii="Arial Narrow" w:hAnsi="Arial Narrow" w:cs="Arial Narrow"/>
                <w:color w:val="FF0000"/>
                <w:sz w:val="20"/>
                <w:szCs w:val="20"/>
              </w:rPr>
              <w:t xml:space="preserve">8 </w:t>
            </w:r>
            <w:proofErr w:type="spellStart"/>
            <w:r w:rsidRPr="00560F0F">
              <w:rPr>
                <w:rFonts w:ascii="Arial Narrow" w:hAnsi="Arial Narrow" w:cs="Arial Narrow"/>
                <w:color w:val="FF0000"/>
                <w:sz w:val="20"/>
                <w:szCs w:val="20"/>
              </w:rPr>
              <w:t>кл</w:t>
            </w:r>
            <w:proofErr w:type="spellEnd"/>
            <w:r w:rsidRPr="00560F0F">
              <w:rPr>
                <w:rFonts w:ascii="Arial Narrow" w:hAnsi="Arial Narrow" w:cs="Arial Narrow"/>
                <w:color w:val="FF0000"/>
                <w:sz w:val="20"/>
                <w:szCs w:val="20"/>
              </w:rPr>
              <w:t>.</w:t>
            </w:r>
          </w:p>
          <w:p w:rsidR="00811526" w:rsidRDefault="00811526" w:rsidP="00811526">
            <w:pPr>
              <w:spacing w:after="0" w:line="240" w:lineRule="auto"/>
              <w:ind w:right="-20"/>
              <w:contextualSpacing/>
              <w:jc w:val="center"/>
            </w:pPr>
            <w:r w:rsidRPr="00560F0F">
              <w:rPr>
                <w:rFonts w:ascii="Arial Narrow" w:eastAsia="Arial Narrow" w:hAnsi="Arial Narrow" w:cs="Arial Narrow"/>
                <w:color w:val="FF0000"/>
                <w:sz w:val="20"/>
                <w:szCs w:val="20"/>
              </w:rPr>
              <w:t xml:space="preserve"> </w:t>
            </w:r>
            <w:r w:rsidRPr="00560F0F">
              <w:rPr>
                <w:rFonts w:ascii="Arial Narrow" w:hAnsi="Arial Narrow" w:cs="Arial Narrow"/>
                <w:color w:val="FF0000"/>
                <w:sz w:val="20"/>
                <w:szCs w:val="20"/>
              </w:rPr>
              <w:t>10.04.2018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811526" w:rsidRPr="00560F0F" w:rsidRDefault="00811526" w:rsidP="00811526">
            <w:pPr>
              <w:spacing w:after="0" w:line="240" w:lineRule="auto"/>
              <w:ind w:right="-20"/>
              <w:contextualSpacing/>
              <w:jc w:val="center"/>
              <w:rPr>
                <w:color w:val="FF0000"/>
              </w:rPr>
            </w:pPr>
            <w:r w:rsidRPr="00560F0F">
              <w:rPr>
                <w:rFonts w:ascii="Arial Narrow" w:hAnsi="Arial Narrow" w:cs="Arial Narrow"/>
                <w:color w:val="FF0000"/>
                <w:sz w:val="20"/>
                <w:szCs w:val="20"/>
              </w:rPr>
              <w:t xml:space="preserve">МКР русский </w:t>
            </w:r>
          </w:p>
          <w:p w:rsidR="00811526" w:rsidRPr="00560F0F" w:rsidRDefault="00811526" w:rsidP="00811526">
            <w:pPr>
              <w:spacing w:after="0" w:line="240" w:lineRule="auto"/>
              <w:ind w:right="-20"/>
              <w:contextualSpacing/>
              <w:jc w:val="center"/>
              <w:rPr>
                <w:color w:val="FF0000"/>
              </w:rPr>
            </w:pPr>
            <w:r w:rsidRPr="00560F0F">
              <w:rPr>
                <w:rFonts w:ascii="Arial Narrow" w:hAnsi="Arial Narrow" w:cs="Arial Narrow"/>
                <w:color w:val="FF0000"/>
                <w:sz w:val="20"/>
                <w:szCs w:val="20"/>
              </w:rPr>
              <w:t xml:space="preserve">8 </w:t>
            </w:r>
            <w:proofErr w:type="spellStart"/>
            <w:r w:rsidRPr="00560F0F">
              <w:rPr>
                <w:rFonts w:ascii="Arial Narrow" w:hAnsi="Arial Narrow" w:cs="Arial Narrow"/>
                <w:color w:val="FF0000"/>
                <w:sz w:val="20"/>
                <w:szCs w:val="20"/>
              </w:rPr>
              <w:t>кл</w:t>
            </w:r>
            <w:proofErr w:type="spellEnd"/>
            <w:r w:rsidRPr="00560F0F">
              <w:rPr>
                <w:rFonts w:ascii="Arial Narrow" w:hAnsi="Arial Narrow" w:cs="Arial Narrow"/>
                <w:color w:val="FF0000"/>
                <w:sz w:val="20"/>
                <w:szCs w:val="20"/>
              </w:rPr>
              <w:t xml:space="preserve">., </w:t>
            </w:r>
          </w:p>
          <w:p w:rsidR="00811526" w:rsidRPr="00560F0F" w:rsidRDefault="00811526" w:rsidP="00811526">
            <w:pPr>
              <w:spacing w:after="0" w:line="240" w:lineRule="auto"/>
              <w:ind w:right="-20"/>
              <w:contextualSpacing/>
              <w:jc w:val="center"/>
              <w:rPr>
                <w:color w:val="FF0000"/>
              </w:rPr>
            </w:pPr>
            <w:r w:rsidRPr="00560F0F">
              <w:rPr>
                <w:rFonts w:ascii="Arial Narrow" w:hAnsi="Arial Narrow" w:cs="Arial Narrow"/>
                <w:color w:val="FF0000"/>
                <w:sz w:val="20"/>
                <w:szCs w:val="20"/>
              </w:rPr>
              <w:t>19.10.17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811526" w:rsidRPr="00560F0F" w:rsidRDefault="00811526" w:rsidP="00811526">
            <w:pPr>
              <w:spacing w:after="0" w:line="240" w:lineRule="auto"/>
              <w:ind w:right="-20"/>
              <w:contextualSpacing/>
              <w:jc w:val="center"/>
              <w:rPr>
                <w:color w:val="FF0000"/>
              </w:rPr>
            </w:pPr>
            <w:r w:rsidRPr="00560F0F">
              <w:rPr>
                <w:rFonts w:ascii="Arial Narrow" w:hAnsi="Arial Narrow" w:cs="Arial Narrow"/>
                <w:color w:val="FF0000"/>
                <w:sz w:val="20"/>
                <w:szCs w:val="20"/>
              </w:rPr>
              <w:t xml:space="preserve">КДР русский </w:t>
            </w:r>
          </w:p>
          <w:p w:rsidR="00811526" w:rsidRPr="00560F0F" w:rsidRDefault="00811526" w:rsidP="00811526">
            <w:pPr>
              <w:spacing w:after="0" w:line="240" w:lineRule="auto"/>
              <w:ind w:right="-20"/>
              <w:contextualSpacing/>
              <w:jc w:val="center"/>
              <w:rPr>
                <w:color w:val="FF0000"/>
              </w:rPr>
            </w:pPr>
            <w:r w:rsidRPr="00560F0F">
              <w:rPr>
                <w:rFonts w:ascii="Arial Narrow" w:hAnsi="Arial Narrow" w:cs="Arial Narrow"/>
                <w:color w:val="FF0000"/>
                <w:sz w:val="20"/>
                <w:szCs w:val="20"/>
              </w:rPr>
              <w:t xml:space="preserve">8 </w:t>
            </w:r>
            <w:proofErr w:type="spellStart"/>
            <w:r w:rsidRPr="00560F0F">
              <w:rPr>
                <w:rFonts w:ascii="Arial Narrow" w:hAnsi="Arial Narrow" w:cs="Arial Narrow"/>
                <w:color w:val="FF0000"/>
                <w:sz w:val="20"/>
                <w:szCs w:val="20"/>
              </w:rPr>
              <w:t>кл</w:t>
            </w:r>
            <w:proofErr w:type="spellEnd"/>
            <w:r w:rsidRPr="00560F0F">
              <w:rPr>
                <w:rFonts w:ascii="Arial Narrow" w:hAnsi="Arial Narrow" w:cs="Arial Narrow"/>
                <w:color w:val="FF0000"/>
                <w:sz w:val="20"/>
                <w:szCs w:val="20"/>
              </w:rPr>
              <w:t>.</w:t>
            </w:r>
          </w:p>
          <w:p w:rsidR="00811526" w:rsidRDefault="00811526" w:rsidP="00811526">
            <w:pPr>
              <w:spacing w:after="0" w:line="240" w:lineRule="auto"/>
              <w:ind w:right="-20"/>
              <w:contextualSpacing/>
              <w:jc w:val="center"/>
            </w:pPr>
            <w:r w:rsidRPr="00560F0F">
              <w:rPr>
                <w:rFonts w:ascii="Arial Narrow" w:hAnsi="Arial Narrow" w:cs="Arial Narrow"/>
                <w:color w:val="FF0000"/>
                <w:sz w:val="20"/>
                <w:szCs w:val="20"/>
              </w:rPr>
              <w:t>14.12.2017</w:t>
            </w:r>
          </w:p>
        </w:tc>
        <w:tc>
          <w:tcPr>
            <w:tcW w:w="0" w:type="auto"/>
            <w:gridSpan w:val="2"/>
          </w:tcPr>
          <w:p w:rsidR="00811526" w:rsidRPr="00560F0F" w:rsidRDefault="00811526" w:rsidP="00811526">
            <w:pPr>
              <w:spacing w:after="0" w:line="240" w:lineRule="auto"/>
              <w:ind w:right="-20"/>
              <w:contextualSpacing/>
              <w:jc w:val="center"/>
              <w:rPr>
                <w:rFonts w:ascii="Arial Narrow" w:hAnsi="Arial Narrow" w:cs="Arial Narrow"/>
                <w:color w:val="FF0000"/>
                <w:sz w:val="20"/>
                <w:szCs w:val="20"/>
              </w:rPr>
            </w:pPr>
            <w:r w:rsidRPr="00560F0F">
              <w:rPr>
                <w:rFonts w:ascii="Arial Narrow" w:hAnsi="Arial Narrow" w:cs="Arial Narrow"/>
                <w:color w:val="FF0000"/>
                <w:sz w:val="20"/>
                <w:szCs w:val="20"/>
              </w:rPr>
              <w:t>КДР русский</w:t>
            </w:r>
          </w:p>
          <w:p w:rsidR="00811526" w:rsidRPr="00560F0F" w:rsidRDefault="00811526" w:rsidP="00811526">
            <w:pPr>
              <w:spacing w:after="0" w:line="240" w:lineRule="auto"/>
              <w:ind w:right="-20"/>
              <w:contextualSpacing/>
              <w:jc w:val="center"/>
              <w:rPr>
                <w:rFonts w:ascii="Arial Narrow" w:hAnsi="Arial Narrow" w:cs="Arial Narrow"/>
                <w:color w:val="FF0000"/>
                <w:sz w:val="20"/>
                <w:szCs w:val="20"/>
              </w:rPr>
            </w:pPr>
            <w:r w:rsidRPr="00560F0F">
              <w:rPr>
                <w:rFonts w:ascii="Arial Narrow" w:hAnsi="Arial Narrow" w:cs="Arial Narrow"/>
                <w:color w:val="FF0000"/>
                <w:sz w:val="20"/>
                <w:szCs w:val="20"/>
              </w:rPr>
              <w:t xml:space="preserve">8 </w:t>
            </w:r>
            <w:proofErr w:type="spellStart"/>
            <w:r w:rsidRPr="00560F0F">
              <w:rPr>
                <w:rFonts w:ascii="Arial Narrow" w:hAnsi="Arial Narrow" w:cs="Arial Narrow"/>
                <w:color w:val="FF0000"/>
                <w:sz w:val="20"/>
                <w:szCs w:val="20"/>
              </w:rPr>
              <w:t>кл</w:t>
            </w:r>
            <w:proofErr w:type="spellEnd"/>
            <w:r w:rsidRPr="00560F0F">
              <w:rPr>
                <w:rFonts w:ascii="Arial Narrow" w:hAnsi="Arial Narrow" w:cs="Arial Narrow"/>
                <w:color w:val="FF0000"/>
                <w:sz w:val="20"/>
                <w:szCs w:val="20"/>
              </w:rPr>
              <w:t>.</w:t>
            </w:r>
          </w:p>
          <w:p w:rsidR="00811526" w:rsidRDefault="00811526" w:rsidP="00811526">
            <w:pPr>
              <w:spacing w:after="0" w:line="240" w:lineRule="auto"/>
              <w:ind w:right="-20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560F0F">
              <w:rPr>
                <w:rFonts w:ascii="Arial Narrow" w:hAnsi="Arial Narrow" w:cs="Arial Narrow"/>
                <w:color w:val="FF0000"/>
                <w:sz w:val="20"/>
                <w:szCs w:val="20"/>
              </w:rPr>
              <w:t>17.05.2018</w:t>
            </w:r>
          </w:p>
        </w:tc>
        <w:tc>
          <w:tcPr>
            <w:tcW w:w="0" w:type="auto"/>
            <w:gridSpan w:val="2"/>
          </w:tcPr>
          <w:p w:rsidR="00811526" w:rsidRPr="005A1F4F" w:rsidRDefault="00811526" w:rsidP="00811526">
            <w:pPr>
              <w:spacing w:after="0" w:line="240" w:lineRule="auto"/>
              <w:ind w:right="-20"/>
              <w:contextualSpacing/>
              <w:jc w:val="center"/>
              <w:rPr>
                <w:color w:val="FF0000"/>
              </w:rPr>
            </w:pPr>
            <w:r w:rsidRPr="005A1F4F">
              <w:rPr>
                <w:rFonts w:ascii="Arial Narrow" w:hAnsi="Arial Narrow" w:cs="Arial Narrow"/>
                <w:color w:val="FF0000"/>
                <w:sz w:val="20"/>
                <w:szCs w:val="20"/>
              </w:rPr>
              <w:t xml:space="preserve">МКР литер. </w:t>
            </w:r>
          </w:p>
          <w:p w:rsidR="00811526" w:rsidRPr="005A1F4F" w:rsidRDefault="00811526" w:rsidP="00811526">
            <w:pPr>
              <w:spacing w:after="0" w:line="240" w:lineRule="auto"/>
              <w:ind w:right="-20"/>
              <w:contextualSpacing/>
              <w:jc w:val="center"/>
              <w:rPr>
                <w:color w:val="FF0000"/>
              </w:rPr>
            </w:pPr>
            <w:r w:rsidRPr="005A1F4F">
              <w:rPr>
                <w:rFonts w:ascii="Arial Narrow" w:hAnsi="Arial Narrow" w:cs="Arial Narrow"/>
                <w:color w:val="FF0000"/>
                <w:sz w:val="20"/>
                <w:szCs w:val="20"/>
              </w:rPr>
              <w:t xml:space="preserve">8 </w:t>
            </w:r>
            <w:proofErr w:type="spellStart"/>
            <w:r w:rsidRPr="005A1F4F">
              <w:rPr>
                <w:rFonts w:ascii="Arial Narrow" w:hAnsi="Arial Narrow" w:cs="Arial Narrow"/>
                <w:color w:val="FF0000"/>
                <w:sz w:val="20"/>
                <w:szCs w:val="20"/>
              </w:rPr>
              <w:t>кл</w:t>
            </w:r>
            <w:proofErr w:type="spellEnd"/>
            <w:r w:rsidRPr="005A1F4F">
              <w:rPr>
                <w:rFonts w:ascii="Arial Narrow" w:hAnsi="Arial Narrow" w:cs="Arial Narrow"/>
                <w:color w:val="FF0000"/>
                <w:sz w:val="20"/>
                <w:szCs w:val="20"/>
              </w:rPr>
              <w:t xml:space="preserve">., </w:t>
            </w:r>
          </w:p>
          <w:p w:rsidR="00811526" w:rsidRDefault="00811526" w:rsidP="00811526">
            <w:pPr>
              <w:spacing w:after="0" w:line="240" w:lineRule="auto"/>
              <w:ind w:right="-20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5A1F4F">
              <w:rPr>
                <w:rFonts w:ascii="Arial Narrow" w:hAnsi="Arial Narrow" w:cs="Arial Narrow"/>
                <w:color w:val="FF0000"/>
                <w:sz w:val="20"/>
                <w:szCs w:val="20"/>
              </w:rPr>
              <w:t>27.02.18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811526" w:rsidRPr="005A1F4F" w:rsidRDefault="00811526" w:rsidP="00811526">
            <w:pPr>
              <w:spacing w:after="0" w:line="240" w:lineRule="auto"/>
              <w:ind w:right="-20"/>
              <w:contextualSpacing/>
              <w:jc w:val="center"/>
              <w:rPr>
                <w:color w:val="FF0000"/>
              </w:rPr>
            </w:pPr>
            <w:proofErr w:type="spellStart"/>
            <w:r w:rsidRPr="005A1F4F">
              <w:rPr>
                <w:rFonts w:ascii="Arial Narrow" w:hAnsi="Arial Narrow" w:cs="Arial Narrow"/>
                <w:color w:val="FF0000"/>
                <w:sz w:val="20"/>
                <w:szCs w:val="20"/>
              </w:rPr>
              <w:t>Комп.раб</w:t>
            </w:r>
            <w:proofErr w:type="spellEnd"/>
            <w:r w:rsidRPr="005A1F4F">
              <w:rPr>
                <w:rFonts w:ascii="Arial Narrow" w:hAnsi="Arial Narrow" w:cs="Arial Narrow"/>
                <w:color w:val="FF0000"/>
                <w:sz w:val="20"/>
                <w:szCs w:val="20"/>
              </w:rPr>
              <w:t xml:space="preserve">.  </w:t>
            </w:r>
          </w:p>
          <w:p w:rsidR="00811526" w:rsidRPr="005A1F4F" w:rsidRDefault="00811526" w:rsidP="00811526">
            <w:pPr>
              <w:spacing w:after="0" w:line="240" w:lineRule="auto"/>
              <w:ind w:right="-20"/>
              <w:contextualSpacing/>
              <w:jc w:val="center"/>
              <w:rPr>
                <w:color w:val="FF0000"/>
              </w:rPr>
            </w:pPr>
            <w:proofErr w:type="gramStart"/>
            <w:r w:rsidRPr="005A1F4F">
              <w:rPr>
                <w:rFonts w:ascii="Arial Narrow" w:hAnsi="Arial Narrow" w:cs="Arial Narrow"/>
                <w:color w:val="FF0000"/>
                <w:sz w:val="20"/>
                <w:szCs w:val="20"/>
              </w:rPr>
              <w:t xml:space="preserve">8  </w:t>
            </w:r>
            <w:proofErr w:type="spellStart"/>
            <w:r w:rsidRPr="005A1F4F">
              <w:rPr>
                <w:rFonts w:ascii="Arial Narrow" w:hAnsi="Arial Narrow" w:cs="Arial Narrow"/>
                <w:color w:val="FF0000"/>
                <w:sz w:val="20"/>
                <w:szCs w:val="20"/>
              </w:rPr>
              <w:t>кл</w:t>
            </w:r>
            <w:proofErr w:type="spellEnd"/>
            <w:proofErr w:type="gramEnd"/>
            <w:r w:rsidRPr="005A1F4F">
              <w:rPr>
                <w:rFonts w:ascii="Arial Narrow" w:hAnsi="Arial Narrow" w:cs="Arial Narrow"/>
                <w:color w:val="FF0000"/>
                <w:sz w:val="20"/>
                <w:szCs w:val="20"/>
              </w:rPr>
              <w:t xml:space="preserve">., </w:t>
            </w:r>
          </w:p>
          <w:p w:rsidR="00811526" w:rsidRDefault="00811526" w:rsidP="00811526">
            <w:pPr>
              <w:spacing w:after="0" w:line="240" w:lineRule="auto"/>
              <w:ind w:right="-20"/>
              <w:contextualSpacing/>
              <w:jc w:val="center"/>
            </w:pPr>
            <w:r w:rsidRPr="005A1F4F">
              <w:rPr>
                <w:rFonts w:ascii="Arial Narrow" w:hAnsi="Arial Narrow" w:cs="Arial Narrow"/>
                <w:color w:val="FF0000"/>
                <w:sz w:val="20"/>
                <w:szCs w:val="20"/>
              </w:rPr>
              <w:t>01.12.17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811526" w:rsidRPr="005A1F4F" w:rsidRDefault="00811526" w:rsidP="00811526">
            <w:pPr>
              <w:spacing w:after="0" w:line="240" w:lineRule="auto"/>
              <w:ind w:right="-20"/>
              <w:contextualSpacing/>
              <w:jc w:val="center"/>
              <w:rPr>
                <w:color w:val="FF0000"/>
              </w:rPr>
            </w:pPr>
            <w:r w:rsidRPr="005A1F4F">
              <w:rPr>
                <w:rFonts w:ascii="Arial Narrow" w:hAnsi="Arial Narrow" w:cs="Arial Narrow"/>
                <w:color w:val="FF0000"/>
                <w:sz w:val="20"/>
                <w:szCs w:val="20"/>
              </w:rPr>
              <w:t xml:space="preserve">МКР общество </w:t>
            </w:r>
          </w:p>
          <w:p w:rsidR="00811526" w:rsidRPr="005A1F4F" w:rsidRDefault="00811526" w:rsidP="00811526">
            <w:pPr>
              <w:spacing w:after="0" w:line="240" w:lineRule="auto"/>
              <w:ind w:right="-20"/>
              <w:contextualSpacing/>
              <w:jc w:val="center"/>
              <w:rPr>
                <w:color w:val="FF0000"/>
              </w:rPr>
            </w:pPr>
            <w:r w:rsidRPr="005A1F4F">
              <w:rPr>
                <w:rFonts w:ascii="Arial Narrow" w:hAnsi="Arial Narrow" w:cs="Arial Narrow"/>
                <w:color w:val="FF0000"/>
                <w:sz w:val="20"/>
                <w:szCs w:val="20"/>
              </w:rPr>
              <w:t xml:space="preserve">8 </w:t>
            </w:r>
            <w:proofErr w:type="spellStart"/>
            <w:r w:rsidRPr="005A1F4F">
              <w:rPr>
                <w:rFonts w:ascii="Arial Narrow" w:hAnsi="Arial Narrow" w:cs="Arial Narrow"/>
                <w:color w:val="FF0000"/>
                <w:sz w:val="20"/>
                <w:szCs w:val="20"/>
              </w:rPr>
              <w:t>кл</w:t>
            </w:r>
            <w:proofErr w:type="spellEnd"/>
            <w:r w:rsidRPr="005A1F4F">
              <w:rPr>
                <w:rFonts w:ascii="Arial Narrow" w:hAnsi="Arial Narrow" w:cs="Arial Narrow"/>
                <w:color w:val="FF0000"/>
                <w:sz w:val="20"/>
                <w:szCs w:val="20"/>
              </w:rPr>
              <w:t>.</w:t>
            </w:r>
          </w:p>
          <w:p w:rsidR="00811526" w:rsidRDefault="00811526" w:rsidP="00811526">
            <w:pPr>
              <w:spacing w:after="0" w:line="240" w:lineRule="auto"/>
              <w:ind w:right="-20"/>
              <w:contextualSpacing/>
              <w:jc w:val="center"/>
            </w:pPr>
            <w:r w:rsidRPr="005A1F4F">
              <w:rPr>
                <w:rFonts w:ascii="Arial Narrow" w:hAnsi="Arial Narrow" w:cs="Arial Narrow"/>
                <w:color w:val="FF0000"/>
                <w:sz w:val="20"/>
                <w:szCs w:val="20"/>
              </w:rPr>
              <w:t>14.11.2017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811526" w:rsidRPr="00560F0F" w:rsidRDefault="00811526" w:rsidP="00811526">
            <w:pPr>
              <w:spacing w:after="0" w:line="240" w:lineRule="auto"/>
              <w:ind w:right="-20"/>
              <w:contextualSpacing/>
              <w:jc w:val="center"/>
              <w:rPr>
                <w:color w:val="FF0000"/>
              </w:rPr>
            </w:pPr>
            <w:r w:rsidRPr="00560F0F">
              <w:rPr>
                <w:rFonts w:ascii="Arial Narrow" w:hAnsi="Arial Narrow" w:cs="Arial Narrow"/>
                <w:color w:val="FF0000"/>
                <w:sz w:val="20"/>
                <w:szCs w:val="20"/>
              </w:rPr>
              <w:t xml:space="preserve">КДР общество </w:t>
            </w:r>
          </w:p>
          <w:p w:rsidR="00811526" w:rsidRPr="00560F0F" w:rsidRDefault="00811526" w:rsidP="00811526">
            <w:pPr>
              <w:spacing w:after="0" w:line="240" w:lineRule="auto"/>
              <w:ind w:right="-20"/>
              <w:contextualSpacing/>
              <w:jc w:val="center"/>
              <w:rPr>
                <w:color w:val="FF0000"/>
              </w:rPr>
            </w:pPr>
            <w:r w:rsidRPr="00560F0F">
              <w:rPr>
                <w:rFonts w:ascii="Arial Narrow" w:hAnsi="Arial Narrow" w:cs="Arial Narrow"/>
                <w:color w:val="FF0000"/>
                <w:sz w:val="20"/>
                <w:szCs w:val="20"/>
              </w:rPr>
              <w:t xml:space="preserve">8 </w:t>
            </w:r>
            <w:proofErr w:type="spellStart"/>
            <w:r w:rsidRPr="00560F0F">
              <w:rPr>
                <w:rFonts w:ascii="Arial Narrow" w:hAnsi="Arial Narrow" w:cs="Arial Narrow"/>
                <w:color w:val="FF0000"/>
                <w:sz w:val="20"/>
                <w:szCs w:val="20"/>
              </w:rPr>
              <w:t>кл</w:t>
            </w:r>
            <w:proofErr w:type="spellEnd"/>
            <w:r w:rsidRPr="00560F0F">
              <w:rPr>
                <w:rFonts w:ascii="Arial Narrow" w:hAnsi="Arial Narrow" w:cs="Arial Narrow"/>
                <w:color w:val="FF0000"/>
                <w:sz w:val="20"/>
                <w:szCs w:val="20"/>
              </w:rPr>
              <w:t>.</w:t>
            </w:r>
          </w:p>
          <w:p w:rsidR="00811526" w:rsidRDefault="00811526" w:rsidP="00811526">
            <w:pPr>
              <w:spacing w:after="0" w:line="240" w:lineRule="auto"/>
              <w:ind w:right="-20"/>
              <w:contextualSpacing/>
              <w:jc w:val="center"/>
            </w:pPr>
            <w:r w:rsidRPr="00560F0F">
              <w:rPr>
                <w:rFonts w:ascii="Arial Narrow" w:hAnsi="Arial Narrow" w:cs="Arial Narrow"/>
                <w:color w:val="FF0000"/>
                <w:sz w:val="20"/>
                <w:szCs w:val="20"/>
              </w:rPr>
              <w:t>19.04.2018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811526" w:rsidRDefault="00811526" w:rsidP="00811526">
            <w:pPr>
              <w:spacing w:after="0" w:line="240" w:lineRule="auto"/>
              <w:ind w:right="-20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МКР биология</w:t>
            </w:r>
          </w:p>
          <w:p w:rsidR="00811526" w:rsidRDefault="00811526" w:rsidP="00811526">
            <w:pPr>
              <w:spacing w:after="0" w:line="240" w:lineRule="auto"/>
              <w:ind w:right="-20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 xml:space="preserve">8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кл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., </w:t>
            </w:r>
          </w:p>
          <w:p w:rsidR="00811526" w:rsidRDefault="00811526" w:rsidP="00811526">
            <w:pPr>
              <w:spacing w:after="0" w:line="240" w:lineRule="auto"/>
              <w:ind w:right="-20"/>
              <w:contextualSpacing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19.10.17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811526" w:rsidRPr="005A1F4F" w:rsidRDefault="00811526" w:rsidP="00811526">
            <w:pPr>
              <w:spacing w:after="0" w:line="240" w:lineRule="auto"/>
              <w:ind w:right="-20"/>
              <w:contextualSpacing/>
              <w:jc w:val="center"/>
              <w:rPr>
                <w:rFonts w:ascii="Arial Narrow" w:hAnsi="Arial Narrow" w:cs="Arial Narrow"/>
                <w:color w:val="FF0000"/>
                <w:sz w:val="20"/>
                <w:szCs w:val="20"/>
              </w:rPr>
            </w:pPr>
            <w:r w:rsidRPr="005A1F4F">
              <w:rPr>
                <w:rFonts w:ascii="Arial Narrow" w:hAnsi="Arial Narrow" w:cs="Arial Narrow"/>
                <w:color w:val="FF0000"/>
                <w:sz w:val="20"/>
                <w:szCs w:val="20"/>
              </w:rPr>
              <w:t xml:space="preserve">МКР биология </w:t>
            </w:r>
          </w:p>
          <w:p w:rsidR="00811526" w:rsidRPr="005A1F4F" w:rsidRDefault="00811526" w:rsidP="00811526">
            <w:pPr>
              <w:spacing w:after="0" w:line="240" w:lineRule="auto"/>
              <w:ind w:right="-20"/>
              <w:contextualSpacing/>
              <w:jc w:val="center"/>
              <w:rPr>
                <w:color w:val="FF0000"/>
              </w:rPr>
            </w:pPr>
            <w:r w:rsidRPr="005A1F4F">
              <w:rPr>
                <w:rFonts w:ascii="Arial Narrow" w:hAnsi="Arial Narrow" w:cs="Arial Narrow"/>
                <w:color w:val="FF0000"/>
                <w:sz w:val="20"/>
                <w:szCs w:val="20"/>
              </w:rPr>
              <w:t xml:space="preserve">8 </w:t>
            </w:r>
            <w:proofErr w:type="spellStart"/>
            <w:r w:rsidRPr="005A1F4F">
              <w:rPr>
                <w:rFonts w:ascii="Arial Narrow" w:hAnsi="Arial Narrow" w:cs="Arial Narrow"/>
                <w:color w:val="FF0000"/>
                <w:sz w:val="20"/>
                <w:szCs w:val="20"/>
              </w:rPr>
              <w:t>кл</w:t>
            </w:r>
            <w:proofErr w:type="spellEnd"/>
            <w:r w:rsidRPr="005A1F4F">
              <w:rPr>
                <w:rFonts w:ascii="Arial Narrow" w:hAnsi="Arial Narrow" w:cs="Arial Narrow"/>
                <w:color w:val="FF0000"/>
                <w:sz w:val="20"/>
                <w:szCs w:val="20"/>
              </w:rPr>
              <w:t>.</w:t>
            </w:r>
          </w:p>
          <w:p w:rsidR="00811526" w:rsidRDefault="00811526" w:rsidP="00811526">
            <w:pPr>
              <w:spacing w:after="0" w:line="240" w:lineRule="auto"/>
              <w:ind w:right="-20"/>
              <w:contextualSpacing/>
              <w:jc w:val="center"/>
            </w:pPr>
            <w:r w:rsidRPr="005A1F4F">
              <w:rPr>
                <w:rFonts w:ascii="Arial Narrow" w:hAnsi="Arial Narrow" w:cs="Arial Narrow"/>
                <w:color w:val="FF0000"/>
                <w:sz w:val="20"/>
                <w:szCs w:val="20"/>
              </w:rPr>
              <w:t>08.02.18</w:t>
            </w:r>
          </w:p>
        </w:tc>
        <w:tc>
          <w:tcPr>
            <w:tcW w:w="0" w:type="auto"/>
            <w:vMerge w:val="restart"/>
          </w:tcPr>
          <w:p w:rsidR="00811526" w:rsidRDefault="00811526" w:rsidP="00811526">
            <w:pPr>
              <w:spacing w:after="0" w:line="240" w:lineRule="auto"/>
              <w:ind w:right="-20"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 xml:space="preserve">Кол-во </w:t>
            </w:r>
          </w:p>
          <w:p w:rsidR="00811526" w:rsidRDefault="00811526" w:rsidP="00811526">
            <w:pPr>
              <w:spacing w:after="0" w:line="240" w:lineRule="auto"/>
              <w:ind w:right="-20"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 xml:space="preserve">низких </w:t>
            </w:r>
          </w:p>
          <w:p w:rsidR="00811526" w:rsidRDefault="00811526" w:rsidP="00811526">
            <w:pPr>
              <w:spacing w:after="0" w:line="240" w:lineRule="auto"/>
              <w:ind w:right="-20"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результатов</w:t>
            </w:r>
          </w:p>
          <w:p w:rsidR="00811526" w:rsidRDefault="00811526" w:rsidP="00560F0F">
            <w:pPr>
              <w:spacing w:after="0" w:line="240" w:lineRule="auto"/>
              <w:ind w:right="-20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(из 1</w:t>
            </w:r>
            <w:r w:rsidR="00560F0F">
              <w:rPr>
                <w:rFonts w:ascii="Arial Narrow" w:hAnsi="Arial Narrow" w:cs="Arial Narrow"/>
                <w:sz w:val="20"/>
                <w:szCs w:val="20"/>
              </w:rPr>
              <w:t>4</w:t>
            </w:r>
            <w:r>
              <w:rPr>
                <w:rFonts w:ascii="Arial Narrow" w:hAnsi="Arial Narrow" w:cs="Arial Narrow"/>
                <w:sz w:val="20"/>
                <w:szCs w:val="20"/>
              </w:rPr>
              <w:t>)</w:t>
            </w:r>
          </w:p>
        </w:tc>
      </w:tr>
      <w:tr w:rsidR="00811526" w:rsidTr="00811526">
        <w:trPr>
          <w:trHeight w:val="403"/>
          <w:jc w:val="center"/>
        </w:trPr>
        <w:tc>
          <w:tcPr>
            <w:tcW w:w="480" w:type="dxa"/>
            <w:vMerge/>
            <w:shd w:val="clear" w:color="auto" w:fill="auto"/>
          </w:tcPr>
          <w:p w:rsidR="00811526" w:rsidRDefault="00811526" w:rsidP="00811526">
            <w:pPr>
              <w:snapToGrid w:val="0"/>
              <w:spacing w:after="0" w:line="240" w:lineRule="auto"/>
              <w:ind w:left="-108" w:right="-114"/>
              <w:contextualSpacing/>
              <w:jc w:val="both"/>
              <w:rPr>
                <w:rFonts w:ascii="Arial Narrow" w:eastAsia="Times New Roman" w:hAnsi="Arial Narrow" w:cs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811526" w:rsidRDefault="00811526" w:rsidP="00811526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 xml:space="preserve">% </w:t>
            </w:r>
          </w:p>
          <w:p w:rsidR="00811526" w:rsidRPr="007964D8" w:rsidRDefault="00811526" w:rsidP="00811526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proofErr w:type="spellStart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обуч</w:t>
            </w:r>
            <w:proofErr w:type="spellEnd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811526" w:rsidRDefault="00811526" w:rsidP="00811526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 xml:space="preserve">% </w:t>
            </w:r>
          </w:p>
          <w:p w:rsidR="00811526" w:rsidRPr="007964D8" w:rsidRDefault="00811526" w:rsidP="00811526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proofErr w:type="spellStart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кач</w:t>
            </w:r>
            <w:proofErr w:type="spellEnd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811526" w:rsidRDefault="00811526" w:rsidP="00811526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 xml:space="preserve">% </w:t>
            </w:r>
          </w:p>
          <w:p w:rsidR="00811526" w:rsidRPr="007964D8" w:rsidRDefault="00811526" w:rsidP="00811526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proofErr w:type="spellStart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обуч</w:t>
            </w:r>
            <w:proofErr w:type="spellEnd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811526" w:rsidRDefault="00811526" w:rsidP="00811526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 xml:space="preserve">% </w:t>
            </w:r>
          </w:p>
          <w:p w:rsidR="00811526" w:rsidRPr="007964D8" w:rsidRDefault="00811526" w:rsidP="00811526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proofErr w:type="spellStart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кач</w:t>
            </w:r>
            <w:proofErr w:type="spellEnd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.</w:t>
            </w:r>
          </w:p>
        </w:tc>
        <w:tc>
          <w:tcPr>
            <w:tcW w:w="521" w:type="dxa"/>
          </w:tcPr>
          <w:p w:rsidR="00811526" w:rsidRDefault="00811526" w:rsidP="00811526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 xml:space="preserve">% </w:t>
            </w:r>
          </w:p>
          <w:p w:rsidR="00811526" w:rsidRPr="007964D8" w:rsidRDefault="00811526" w:rsidP="00811526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proofErr w:type="spellStart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обуч</w:t>
            </w:r>
            <w:proofErr w:type="spellEnd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:rsidR="00811526" w:rsidRDefault="00811526" w:rsidP="00811526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 xml:space="preserve">% </w:t>
            </w:r>
          </w:p>
          <w:p w:rsidR="00811526" w:rsidRPr="007964D8" w:rsidRDefault="00811526" w:rsidP="00811526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proofErr w:type="spellStart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кач</w:t>
            </w:r>
            <w:proofErr w:type="spellEnd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.</w:t>
            </w:r>
          </w:p>
        </w:tc>
        <w:tc>
          <w:tcPr>
            <w:tcW w:w="567" w:type="dxa"/>
            <w:shd w:val="clear" w:color="auto" w:fill="auto"/>
          </w:tcPr>
          <w:p w:rsidR="00811526" w:rsidRDefault="00811526" w:rsidP="00811526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 xml:space="preserve">% </w:t>
            </w:r>
          </w:p>
          <w:p w:rsidR="00811526" w:rsidRPr="007964D8" w:rsidRDefault="00811526" w:rsidP="00811526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proofErr w:type="spellStart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обуч</w:t>
            </w:r>
            <w:proofErr w:type="spellEnd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.</w:t>
            </w:r>
          </w:p>
        </w:tc>
        <w:tc>
          <w:tcPr>
            <w:tcW w:w="434" w:type="dxa"/>
            <w:shd w:val="clear" w:color="auto" w:fill="auto"/>
          </w:tcPr>
          <w:p w:rsidR="00811526" w:rsidRDefault="00811526" w:rsidP="00811526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 xml:space="preserve">% </w:t>
            </w:r>
          </w:p>
          <w:p w:rsidR="00811526" w:rsidRPr="007964D8" w:rsidRDefault="00811526" w:rsidP="00811526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proofErr w:type="spellStart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кач</w:t>
            </w:r>
            <w:proofErr w:type="spellEnd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.</w:t>
            </w:r>
          </w:p>
        </w:tc>
        <w:tc>
          <w:tcPr>
            <w:tcW w:w="557" w:type="dxa"/>
            <w:shd w:val="clear" w:color="auto" w:fill="auto"/>
          </w:tcPr>
          <w:p w:rsidR="00811526" w:rsidRDefault="00811526" w:rsidP="00811526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 xml:space="preserve">% </w:t>
            </w:r>
          </w:p>
          <w:p w:rsidR="00811526" w:rsidRPr="007964D8" w:rsidRDefault="00811526" w:rsidP="00811526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proofErr w:type="spellStart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обуч</w:t>
            </w:r>
            <w:proofErr w:type="spellEnd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.</w:t>
            </w:r>
          </w:p>
        </w:tc>
        <w:tc>
          <w:tcPr>
            <w:tcW w:w="542" w:type="dxa"/>
            <w:shd w:val="clear" w:color="auto" w:fill="auto"/>
          </w:tcPr>
          <w:p w:rsidR="00811526" w:rsidRDefault="00811526" w:rsidP="00811526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 xml:space="preserve">% </w:t>
            </w:r>
          </w:p>
          <w:p w:rsidR="00811526" w:rsidRPr="007964D8" w:rsidRDefault="00811526" w:rsidP="00811526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proofErr w:type="spellStart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кач</w:t>
            </w:r>
            <w:proofErr w:type="spellEnd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811526" w:rsidRDefault="00811526" w:rsidP="00811526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 xml:space="preserve">% </w:t>
            </w:r>
          </w:p>
          <w:p w:rsidR="00811526" w:rsidRPr="007964D8" w:rsidRDefault="00811526" w:rsidP="00811526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proofErr w:type="spellStart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обуч</w:t>
            </w:r>
            <w:proofErr w:type="spellEnd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811526" w:rsidRDefault="00811526" w:rsidP="00811526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 xml:space="preserve">% </w:t>
            </w:r>
          </w:p>
          <w:p w:rsidR="00811526" w:rsidRPr="007964D8" w:rsidRDefault="00811526" w:rsidP="00811526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proofErr w:type="spellStart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кач</w:t>
            </w:r>
            <w:proofErr w:type="spellEnd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811526" w:rsidRDefault="00811526" w:rsidP="00811526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 xml:space="preserve">% </w:t>
            </w:r>
          </w:p>
          <w:p w:rsidR="00811526" w:rsidRPr="007964D8" w:rsidRDefault="00811526" w:rsidP="00811526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proofErr w:type="spellStart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обуч</w:t>
            </w:r>
            <w:proofErr w:type="spellEnd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811526" w:rsidRDefault="00811526" w:rsidP="00811526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 xml:space="preserve">% </w:t>
            </w:r>
          </w:p>
          <w:p w:rsidR="00811526" w:rsidRPr="007964D8" w:rsidRDefault="00811526" w:rsidP="00811526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proofErr w:type="spellStart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кач</w:t>
            </w:r>
            <w:proofErr w:type="spellEnd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:rsidR="00811526" w:rsidRDefault="00811526" w:rsidP="00811526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 xml:space="preserve">% </w:t>
            </w:r>
          </w:p>
          <w:p w:rsidR="00811526" w:rsidRPr="007964D8" w:rsidRDefault="00811526" w:rsidP="00811526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proofErr w:type="spellStart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обуч</w:t>
            </w:r>
            <w:proofErr w:type="spellEnd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:rsidR="00811526" w:rsidRDefault="00811526" w:rsidP="00811526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 xml:space="preserve">% </w:t>
            </w:r>
          </w:p>
          <w:p w:rsidR="00811526" w:rsidRPr="007964D8" w:rsidRDefault="00811526" w:rsidP="00811526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proofErr w:type="spellStart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кач</w:t>
            </w:r>
            <w:proofErr w:type="spellEnd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:rsidR="00811526" w:rsidRDefault="00811526" w:rsidP="00811526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 xml:space="preserve">% </w:t>
            </w:r>
          </w:p>
          <w:p w:rsidR="00811526" w:rsidRPr="007964D8" w:rsidRDefault="00811526" w:rsidP="00811526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proofErr w:type="spellStart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обуч</w:t>
            </w:r>
            <w:proofErr w:type="spellEnd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:rsidR="00811526" w:rsidRDefault="00811526" w:rsidP="00811526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 xml:space="preserve">% </w:t>
            </w:r>
          </w:p>
          <w:p w:rsidR="00811526" w:rsidRPr="007964D8" w:rsidRDefault="00811526" w:rsidP="00811526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proofErr w:type="spellStart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кач</w:t>
            </w:r>
            <w:proofErr w:type="spellEnd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811526" w:rsidRDefault="00811526" w:rsidP="00811526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 xml:space="preserve">% </w:t>
            </w:r>
          </w:p>
          <w:p w:rsidR="00811526" w:rsidRPr="007964D8" w:rsidRDefault="00811526" w:rsidP="00811526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proofErr w:type="spellStart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обуч</w:t>
            </w:r>
            <w:proofErr w:type="spellEnd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811526" w:rsidRDefault="00811526" w:rsidP="00811526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 xml:space="preserve">% </w:t>
            </w:r>
          </w:p>
          <w:p w:rsidR="00811526" w:rsidRPr="007964D8" w:rsidRDefault="00811526" w:rsidP="00811526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proofErr w:type="spellStart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кач</w:t>
            </w:r>
            <w:proofErr w:type="spellEnd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811526" w:rsidRDefault="00811526" w:rsidP="00811526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 xml:space="preserve">% </w:t>
            </w:r>
          </w:p>
          <w:p w:rsidR="00811526" w:rsidRPr="007964D8" w:rsidRDefault="00811526" w:rsidP="00811526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proofErr w:type="spellStart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обуч</w:t>
            </w:r>
            <w:proofErr w:type="spellEnd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811526" w:rsidRDefault="00811526" w:rsidP="00811526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 xml:space="preserve">% </w:t>
            </w:r>
          </w:p>
          <w:p w:rsidR="00811526" w:rsidRPr="007964D8" w:rsidRDefault="00811526" w:rsidP="00811526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proofErr w:type="spellStart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кач</w:t>
            </w:r>
            <w:proofErr w:type="spellEnd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811526" w:rsidRDefault="00811526" w:rsidP="00811526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 xml:space="preserve">% </w:t>
            </w:r>
          </w:p>
          <w:p w:rsidR="00811526" w:rsidRPr="007964D8" w:rsidRDefault="00811526" w:rsidP="00811526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proofErr w:type="spellStart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обуч</w:t>
            </w:r>
            <w:proofErr w:type="spellEnd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811526" w:rsidRDefault="00811526" w:rsidP="00811526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 xml:space="preserve">% </w:t>
            </w:r>
          </w:p>
          <w:p w:rsidR="00811526" w:rsidRPr="007964D8" w:rsidRDefault="00811526" w:rsidP="00811526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proofErr w:type="spellStart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кач</w:t>
            </w:r>
            <w:proofErr w:type="spellEnd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.</w:t>
            </w:r>
          </w:p>
        </w:tc>
        <w:tc>
          <w:tcPr>
            <w:tcW w:w="0" w:type="auto"/>
            <w:shd w:val="clear" w:color="auto" w:fill="FFFFFF"/>
          </w:tcPr>
          <w:p w:rsidR="00811526" w:rsidRDefault="00811526" w:rsidP="00811526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 xml:space="preserve">% </w:t>
            </w:r>
          </w:p>
          <w:p w:rsidR="00811526" w:rsidRPr="007964D8" w:rsidRDefault="00811526" w:rsidP="00811526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proofErr w:type="spellStart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обуч</w:t>
            </w:r>
            <w:proofErr w:type="spellEnd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.</w:t>
            </w:r>
          </w:p>
        </w:tc>
        <w:tc>
          <w:tcPr>
            <w:tcW w:w="0" w:type="auto"/>
            <w:shd w:val="clear" w:color="auto" w:fill="FFFFFF"/>
          </w:tcPr>
          <w:p w:rsidR="00811526" w:rsidRDefault="00811526" w:rsidP="00811526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 xml:space="preserve">% </w:t>
            </w:r>
          </w:p>
          <w:p w:rsidR="00811526" w:rsidRPr="007964D8" w:rsidRDefault="00811526" w:rsidP="00811526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proofErr w:type="spellStart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кач</w:t>
            </w:r>
            <w:proofErr w:type="spellEnd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:rsidR="00811526" w:rsidRDefault="00811526" w:rsidP="00811526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 xml:space="preserve">% </w:t>
            </w:r>
          </w:p>
          <w:p w:rsidR="00811526" w:rsidRPr="007964D8" w:rsidRDefault="00811526" w:rsidP="00811526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proofErr w:type="spellStart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обуч</w:t>
            </w:r>
            <w:proofErr w:type="spellEnd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:rsidR="00811526" w:rsidRDefault="00811526" w:rsidP="00811526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 Narrow"/>
                <w:sz w:val="20"/>
                <w:szCs w:val="20"/>
              </w:rPr>
              <w:t xml:space="preserve">% </w:t>
            </w:r>
          </w:p>
          <w:p w:rsidR="00811526" w:rsidRPr="007964D8" w:rsidRDefault="00811526" w:rsidP="00811526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proofErr w:type="spellStart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кач</w:t>
            </w:r>
            <w:proofErr w:type="spellEnd"/>
            <w:r>
              <w:rPr>
                <w:rFonts w:ascii="Arial Narrow" w:eastAsia="Times New Roman" w:hAnsi="Arial Narrow" w:cs="Arial Narrow"/>
                <w:sz w:val="20"/>
                <w:szCs w:val="20"/>
              </w:rPr>
              <w:t>.</w:t>
            </w:r>
          </w:p>
        </w:tc>
        <w:tc>
          <w:tcPr>
            <w:tcW w:w="0" w:type="auto"/>
            <w:vMerge/>
          </w:tcPr>
          <w:p w:rsidR="00811526" w:rsidRDefault="00811526" w:rsidP="00811526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Arial Narrow"/>
                <w:sz w:val="20"/>
                <w:szCs w:val="20"/>
              </w:rPr>
            </w:pPr>
          </w:p>
        </w:tc>
      </w:tr>
      <w:tr w:rsidR="00811526" w:rsidRPr="00835CE0" w:rsidTr="00811526">
        <w:trPr>
          <w:jc w:val="center"/>
        </w:trPr>
        <w:tc>
          <w:tcPr>
            <w:tcW w:w="480" w:type="dxa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FFFF00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38,5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7,7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96,2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32,7</w:t>
            </w:r>
          </w:p>
        </w:tc>
        <w:tc>
          <w:tcPr>
            <w:tcW w:w="521" w:type="dxa"/>
          </w:tcPr>
          <w:p w:rsidR="00811526" w:rsidRPr="00811526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11526">
              <w:rPr>
                <w:rFonts w:ascii="Arial Narrow" w:hAnsi="Arial Narrow" w:cs="Arial Narrow"/>
                <w:sz w:val="20"/>
                <w:szCs w:val="20"/>
              </w:rPr>
              <w:t>95,7</w:t>
            </w:r>
          </w:p>
        </w:tc>
        <w:tc>
          <w:tcPr>
            <w:tcW w:w="567" w:type="dxa"/>
          </w:tcPr>
          <w:p w:rsidR="00811526" w:rsidRPr="00811526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11526">
              <w:rPr>
                <w:rFonts w:ascii="Arial Narrow" w:hAnsi="Arial Narrow" w:cs="Arial Narrow"/>
                <w:sz w:val="20"/>
                <w:szCs w:val="20"/>
              </w:rPr>
              <w:t>38,3</w:t>
            </w:r>
          </w:p>
        </w:tc>
        <w:tc>
          <w:tcPr>
            <w:tcW w:w="567" w:type="dxa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69,1</w:t>
            </w:r>
          </w:p>
        </w:tc>
        <w:tc>
          <w:tcPr>
            <w:tcW w:w="434" w:type="dxa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18,2</w:t>
            </w:r>
          </w:p>
        </w:tc>
        <w:tc>
          <w:tcPr>
            <w:tcW w:w="557" w:type="dxa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86,3</w:t>
            </w:r>
          </w:p>
        </w:tc>
        <w:tc>
          <w:tcPr>
            <w:tcW w:w="542" w:type="dxa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41,2</w:t>
            </w:r>
          </w:p>
        </w:tc>
        <w:tc>
          <w:tcPr>
            <w:tcW w:w="0" w:type="auto"/>
            <w:shd w:val="clear" w:color="auto" w:fill="FFFF00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75,9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22,4</w:t>
            </w:r>
          </w:p>
        </w:tc>
        <w:tc>
          <w:tcPr>
            <w:tcW w:w="0" w:type="auto"/>
            <w:shd w:val="clear" w:color="auto" w:fill="auto"/>
          </w:tcPr>
          <w:p w:rsidR="00811526" w:rsidRPr="00796A9B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796A9B">
              <w:rPr>
                <w:rFonts w:ascii="Arial Narrow" w:hAnsi="Arial Narrow" w:cs="Arial Narrow"/>
                <w:sz w:val="20"/>
                <w:szCs w:val="20"/>
              </w:rPr>
              <w:t>94</w:t>
            </w:r>
          </w:p>
        </w:tc>
        <w:tc>
          <w:tcPr>
            <w:tcW w:w="0" w:type="auto"/>
            <w:shd w:val="clear" w:color="auto" w:fill="FFFFFF" w:themeFill="background1"/>
          </w:tcPr>
          <w:p w:rsidR="00811526" w:rsidRPr="00796A9B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796A9B">
              <w:rPr>
                <w:rFonts w:ascii="Arial Narrow" w:hAnsi="Arial Narrow" w:cs="Arial Narrow"/>
                <w:sz w:val="20"/>
                <w:szCs w:val="20"/>
              </w:rPr>
              <w:t>58</w:t>
            </w:r>
          </w:p>
        </w:tc>
        <w:tc>
          <w:tcPr>
            <w:tcW w:w="0" w:type="auto"/>
            <w:shd w:val="clear" w:color="auto" w:fill="FFFFFF" w:themeFill="background1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94,8</w:t>
            </w:r>
          </w:p>
        </w:tc>
        <w:tc>
          <w:tcPr>
            <w:tcW w:w="0" w:type="auto"/>
            <w:shd w:val="clear" w:color="auto" w:fill="FFFFFF" w:themeFill="background1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37,9</w:t>
            </w:r>
          </w:p>
        </w:tc>
        <w:tc>
          <w:tcPr>
            <w:tcW w:w="0" w:type="auto"/>
            <w:shd w:val="clear" w:color="auto" w:fill="FFFFFF" w:themeFill="background1"/>
          </w:tcPr>
          <w:p w:rsidR="00811526" w:rsidRPr="00DF6F41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DF6F41">
              <w:rPr>
                <w:rFonts w:ascii="Arial Narrow" w:hAnsi="Arial Narrow" w:cs="Arial Narrow"/>
                <w:sz w:val="20"/>
                <w:szCs w:val="20"/>
              </w:rPr>
              <w:t>94,6</w:t>
            </w:r>
          </w:p>
        </w:tc>
        <w:tc>
          <w:tcPr>
            <w:tcW w:w="0" w:type="auto"/>
            <w:shd w:val="clear" w:color="auto" w:fill="FFFFFF" w:themeFill="background1"/>
          </w:tcPr>
          <w:p w:rsidR="00811526" w:rsidRPr="00DF6F41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DF6F41">
              <w:rPr>
                <w:rFonts w:ascii="Arial Narrow" w:hAnsi="Arial Narrow" w:cs="Arial Narrow"/>
                <w:sz w:val="20"/>
                <w:szCs w:val="20"/>
              </w:rPr>
              <w:t>51,8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96,4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10,9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96,5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43,9</w:t>
            </w:r>
          </w:p>
        </w:tc>
        <w:tc>
          <w:tcPr>
            <w:tcW w:w="0" w:type="auto"/>
            <w:shd w:val="clear" w:color="auto" w:fill="FFFFFF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29,1</w:t>
            </w:r>
          </w:p>
        </w:tc>
        <w:tc>
          <w:tcPr>
            <w:tcW w:w="0" w:type="auto"/>
            <w:shd w:val="clear" w:color="auto" w:fill="FFFF00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80,0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B04E41">
              <w:rPr>
                <w:rFonts w:ascii="Arial Narrow" w:hAnsi="Arial Narrow" w:cs="Arial Narrow"/>
                <w:sz w:val="20"/>
                <w:szCs w:val="20"/>
              </w:rPr>
              <w:t>22,5</w:t>
            </w:r>
          </w:p>
        </w:tc>
        <w:tc>
          <w:tcPr>
            <w:tcW w:w="0" w:type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97,7</w:t>
            </w:r>
          </w:p>
        </w:tc>
        <w:tc>
          <w:tcPr>
            <w:tcW w:w="0" w:type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13,6</w:t>
            </w:r>
          </w:p>
        </w:tc>
        <w:tc>
          <w:tcPr>
            <w:tcW w:w="0" w:type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3</w:t>
            </w:r>
          </w:p>
        </w:tc>
      </w:tr>
      <w:tr w:rsidR="00811526" w:rsidRPr="00835CE0" w:rsidTr="00811526">
        <w:trPr>
          <w:jc w:val="center"/>
        </w:trPr>
        <w:tc>
          <w:tcPr>
            <w:tcW w:w="480" w:type="dxa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66,7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26,3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99,0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81,6</w:t>
            </w:r>
          </w:p>
        </w:tc>
        <w:tc>
          <w:tcPr>
            <w:tcW w:w="521" w:type="dxa"/>
          </w:tcPr>
          <w:p w:rsidR="00811526" w:rsidRPr="00811526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11526">
              <w:rPr>
                <w:rFonts w:ascii="Arial Narrow" w:hAnsi="Arial Narrow" w:cs="Arial Narrow"/>
                <w:sz w:val="20"/>
                <w:szCs w:val="20"/>
              </w:rPr>
              <w:t>95,9</w:t>
            </w:r>
          </w:p>
        </w:tc>
        <w:tc>
          <w:tcPr>
            <w:tcW w:w="567" w:type="dxa"/>
          </w:tcPr>
          <w:p w:rsidR="00811526" w:rsidRPr="00811526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11526">
              <w:rPr>
                <w:rFonts w:ascii="Arial Narrow" w:hAnsi="Arial Narrow" w:cs="Arial Narrow"/>
                <w:sz w:val="20"/>
                <w:szCs w:val="20"/>
              </w:rPr>
              <w:t>78,6</w:t>
            </w:r>
          </w:p>
        </w:tc>
        <w:tc>
          <w:tcPr>
            <w:tcW w:w="567" w:type="dxa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92,9</w:t>
            </w:r>
          </w:p>
        </w:tc>
        <w:tc>
          <w:tcPr>
            <w:tcW w:w="434" w:type="dxa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60,6</w:t>
            </w:r>
          </w:p>
        </w:tc>
        <w:tc>
          <w:tcPr>
            <w:tcW w:w="557" w:type="dxa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95,1</w:t>
            </w:r>
          </w:p>
        </w:tc>
        <w:tc>
          <w:tcPr>
            <w:tcW w:w="542" w:type="dxa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68,9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90,4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49</w:t>
            </w:r>
          </w:p>
        </w:tc>
        <w:tc>
          <w:tcPr>
            <w:tcW w:w="0" w:type="auto"/>
            <w:shd w:val="clear" w:color="auto" w:fill="auto"/>
          </w:tcPr>
          <w:p w:rsidR="00811526" w:rsidRPr="00796A9B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796A9B">
              <w:rPr>
                <w:rFonts w:ascii="Arial Narrow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auto" w:fill="FFFFFF" w:themeFill="background1"/>
          </w:tcPr>
          <w:p w:rsidR="00811526" w:rsidRPr="00796A9B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796A9B">
              <w:rPr>
                <w:rFonts w:ascii="Arial Narrow" w:hAnsi="Arial Narrow" w:cs="Arial Narrow"/>
                <w:sz w:val="20"/>
                <w:szCs w:val="20"/>
              </w:rPr>
              <w:t>75,5</w:t>
            </w:r>
          </w:p>
        </w:tc>
        <w:tc>
          <w:tcPr>
            <w:tcW w:w="0" w:type="auto"/>
            <w:shd w:val="clear" w:color="auto" w:fill="FFFFFF" w:themeFill="background1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93,9</w:t>
            </w:r>
          </w:p>
        </w:tc>
        <w:tc>
          <w:tcPr>
            <w:tcW w:w="0" w:type="auto"/>
            <w:shd w:val="clear" w:color="auto" w:fill="FFFFFF" w:themeFill="background1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68,7</w:t>
            </w:r>
          </w:p>
        </w:tc>
        <w:tc>
          <w:tcPr>
            <w:tcW w:w="0" w:type="auto"/>
            <w:shd w:val="clear" w:color="auto" w:fill="FFFFFF" w:themeFill="background1"/>
          </w:tcPr>
          <w:p w:rsidR="00811526" w:rsidRPr="00DF6F41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DF6F41">
              <w:rPr>
                <w:rFonts w:ascii="Arial Narrow" w:hAnsi="Arial Narrow" w:cs="Arial Narrow"/>
                <w:sz w:val="20"/>
                <w:szCs w:val="20"/>
              </w:rPr>
              <w:t>97,1</w:t>
            </w:r>
          </w:p>
        </w:tc>
        <w:tc>
          <w:tcPr>
            <w:tcW w:w="0" w:type="auto"/>
            <w:shd w:val="clear" w:color="auto" w:fill="FFFFFF" w:themeFill="background1"/>
          </w:tcPr>
          <w:p w:rsidR="00811526" w:rsidRPr="00DF6F41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DF6F41">
              <w:rPr>
                <w:rFonts w:ascii="Arial Narrow" w:hAnsi="Arial Narrow" w:cs="Arial Narrow"/>
                <w:sz w:val="20"/>
                <w:szCs w:val="20"/>
              </w:rPr>
              <w:t>58,3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99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53,9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97,9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63,8</w:t>
            </w:r>
          </w:p>
        </w:tc>
        <w:tc>
          <w:tcPr>
            <w:tcW w:w="0" w:type="auto"/>
            <w:shd w:val="clear" w:color="auto" w:fill="FFFFFF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96,9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67,4</w:t>
            </w:r>
          </w:p>
        </w:tc>
        <w:tc>
          <w:tcPr>
            <w:tcW w:w="0" w:type="auto"/>
            <w:shd w:val="clear" w:color="auto" w:fill="FFFFFF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92,2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B04E41">
              <w:rPr>
                <w:rFonts w:ascii="Arial Narrow" w:hAnsi="Arial Narrow" w:cs="Arial Narrow"/>
                <w:sz w:val="20"/>
                <w:szCs w:val="20"/>
              </w:rPr>
              <w:t>50,0</w:t>
            </w:r>
          </w:p>
        </w:tc>
        <w:tc>
          <w:tcPr>
            <w:tcW w:w="0" w:type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93,3</w:t>
            </w:r>
          </w:p>
        </w:tc>
        <w:tc>
          <w:tcPr>
            <w:tcW w:w="0" w:type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72,7</w:t>
            </w:r>
          </w:p>
        </w:tc>
        <w:tc>
          <w:tcPr>
            <w:tcW w:w="0" w:type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811526" w:rsidRPr="00835CE0" w:rsidTr="00811526">
        <w:trPr>
          <w:jc w:val="center"/>
        </w:trPr>
        <w:tc>
          <w:tcPr>
            <w:tcW w:w="480" w:type="dxa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75,9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32,8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94,9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52,5</w:t>
            </w:r>
          </w:p>
        </w:tc>
        <w:tc>
          <w:tcPr>
            <w:tcW w:w="521" w:type="dxa"/>
          </w:tcPr>
          <w:p w:rsidR="00811526" w:rsidRPr="00811526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11526">
              <w:rPr>
                <w:rFonts w:ascii="Arial Narrow" w:hAnsi="Arial Narrow" w:cs="Arial Narrow"/>
                <w:sz w:val="20"/>
                <w:szCs w:val="20"/>
              </w:rPr>
              <w:t>89,4</w:t>
            </w:r>
          </w:p>
        </w:tc>
        <w:tc>
          <w:tcPr>
            <w:tcW w:w="567" w:type="dxa"/>
          </w:tcPr>
          <w:p w:rsidR="00811526" w:rsidRPr="00811526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11526">
              <w:rPr>
                <w:rFonts w:ascii="Arial Narrow" w:hAnsi="Arial Narrow" w:cs="Arial Narrow"/>
                <w:sz w:val="20"/>
                <w:szCs w:val="20"/>
              </w:rPr>
              <w:t>70,2</w:t>
            </w:r>
          </w:p>
        </w:tc>
        <w:tc>
          <w:tcPr>
            <w:tcW w:w="567" w:type="dxa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68,4</w:t>
            </w:r>
          </w:p>
        </w:tc>
        <w:tc>
          <w:tcPr>
            <w:tcW w:w="434" w:type="dxa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36,8</w:t>
            </w:r>
          </w:p>
        </w:tc>
        <w:tc>
          <w:tcPr>
            <w:tcW w:w="557" w:type="dxa"/>
            <w:shd w:val="clear" w:color="auto" w:fill="FFFF00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68,3</w:t>
            </w:r>
          </w:p>
        </w:tc>
        <w:tc>
          <w:tcPr>
            <w:tcW w:w="542" w:type="dxa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36,5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85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37</w:t>
            </w:r>
          </w:p>
        </w:tc>
        <w:tc>
          <w:tcPr>
            <w:tcW w:w="0" w:type="auto"/>
            <w:shd w:val="clear" w:color="auto" w:fill="auto"/>
          </w:tcPr>
          <w:p w:rsidR="00811526" w:rsidRPr="00796A9B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796A9B">
              <w:rPr>
                <w:rFonts w:ascii="Arial Narrow" w:hAnsi="Arial Narrow" w:cs="Arial Narrow"/>
                <w:sz w:val="20"/>
                <w:szCs w:val="20"/>
              </w:rPr>
              <w:t>96,7</w:t>
            </w:r>
          </w:p>
        </w:tc>
        <w:tc>
          <w:tcPr>
            <w:tcW w:w="0" w:type="auto"/>
            <w:shd w:val="clear" w:color="auto" w:fill="FFFFFF" w:themeFill="background1"/>
          </w:tcPr>
          <w:p w:rsidR="00811526" w:rsidRPr="00796A9B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796A9B">
              <w:rPr>
                <w:rFonts w:ascii="Arial Narrow" w:hAnsi="Arial Narrow" w:cs="Arial Narrow"/>
                <w:sz w:val="20"/>
                <w:szCs w:val="20"/>
              </w:rPr>
              <w:t>63,9</w:t>
            </w:r>
          </w:p>
        </w:tc>
        <w:tc>
          <w:tcPr>
            <w:tcW w:w="0" w:type="auto"/>
            <w:shd w:val="clear" w:color="auto" w:fill="FFFFFF" w:themeFill="background1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93,2</w:t>
            </w:r>
          </w:p>
        </w:tc>
        <w:tc>
          <w:tcPr>
            <w:tcW w:w="0" w:type="auto"/>
            <w:shd w:val="clear" w:color="auto" w:fill="FFFFFF" w:themeFill="background1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44,1</w:t>
            </w:r>
          </w:p>
        </w:tc>
        <w:tc>
          <w:tcPr>
            <w:tcW w:w="0" w:type="auto"/>
            <w:shd w:val="clear" w:color="auto" w:fill="FFFF00"/>
          </w:tcPr>
          <w:p w:rsidR="00811526" w:rsidRPr="00DF6F41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DF6F41">
              <w:rPr>
                <w:rFonts w:ascii="Arial Narrow" w:hAnsi="Arial Narrow" w:cs="Arial Narrow"/>
                <w:sz w:val="20"/>
                <w:szCs w:val="20"/>
              </w:rPr>
              <w:t>77,8</w:t>
            </w:r>
          </w:p>
        </w:tc>
        <w:tc>
          <w:tcPr>
            <w:tcW w:w="0" w:type="auto"/>
            <w:shd w:val="clear" w:color="auto" w:fill="FFFFFF" w:themeFill="background1"/>
          </w:tcPr>
          <w:p w:rsidR="00811526" w:rsidRPr="00DF6F41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DF6F41">
              <w:rPr>
                <w:rFonts w:ascii="Arial Narrow" w:hAnsi="Arial Narrow" w:cs="Arial Narrow"/>
                <w:sz w:val="20"/>
                <w:szCs w:val="20"/>
              </w:rPr>
              <w:t>46</w:t>
            </w:r>
          </w:p>
        </w:tc>
        <w:tc>
          <w:tcPr>
            <w:tcW w:w="0" w:type="auto"/>
            <w:shd w:val="clear" w:color="auto" w:fill="FFFF00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89,2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35,6</w:t>
            </w:r>
          </w:p>
        </w:tc>
        <w:tc>
          <w:tcPr>
            <w:tcW w:w="0" w:type="auto"/>
            <w:shd w:val="clear" w:color="auto" w:fill="FFFF00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73,7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42,1</w:t>
            </w:r>
          </w:p>
        </w:tc>
        <w:tc>
          <w:tcPr>
            <w:tcW w:w="0" w:type="auto"/>
            <w:shd w:val="clear" w:color="auto" w:fill="FFFF00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90,5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41,3</w:t>
            </w:r>
          </w:p>
        </w:tc>
        <w:tc>
          <w:tcPr>
            <w:tcW w:w="0" w:type="auto"/>
            <w:shd w:val="clear" w:color="auto" w:fill="FFFFFF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91,7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B04E41">
              <w:rPr>
                <w:rFonts w:ascii="Arial Narrow" w:hAnsi="Arial Narrow" w:cs="Arial Narrow"/>
                <w:sz w:val="20"/>
                <w:szCs w:val="20"/>
              </w:rPr>
              <w:t>44,4</w:t>
            </w:r>
          </w:p>
        </w:tc>
        <w:tc>
          <w:tcPr>
            <w:tcW w:w="0" w:type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92,9</w:t>
            </w:r>
          </w:p>
        </w:tc>
        <w:tc>
          <w:tcPr>
            <w:tcW w:w="0" w:type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46,4</w:t>
            </w:r>
          </w:p>
        </w:tc>
        <w:tc>
          <w:tcPr>
            <w:tcW w:w="0" w:type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5</w:t>
            </w:r>
          </w:p>
        </w:tc>
      </w:tr>
      <w:tr w:rsidR="00811526" w:rsidRPr="00835CE0" w:rsidTr="00811526">
        <w:trPr>
          <w:jc w:val="center"/>
        </w:trPr>
        <w:tc>
          <w:tcPr>
            <w:tcW w:w="480" w:type="dxa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83,9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9,7</w:t>
            </w:r>
          </w:p>
        </w:tc>
        <w:tc>
          <w:tcPr>
            <w:tcW w:w="0" w:type="auto"/>
            <w:shd w:val="clear" w:color="auto" w:fill="FFFF00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85,3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29,4</w:t>
            </w:r>
          </w:p>
        </w:tc>
        <w:tc>
          <w:tcPr>
            <w:tcW w:w="521" w:type="dxa"/>
          </w:tcPr>
          <w:p w:rsidR="00811526" w:rsidRPr="00811526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11526">
              <w:rPr>
                <w:rFonts w:ascii="Arial Narrow" w:hAnsi="Arial Narrow" w:cs="Arial Narrow"/>
                <w:sz w:val="20"/>
                <w:szCs w:val="20"/>
              </w:rPr>
              <w:t>90,9</w:t>
            </w:r>
          </w:p>
        </w:tc>
        <w:tc>
          <w:tcPr>
            <w:tcW w:w="567" w:type="dxa"/>
          </w:tcPr>
          <w:p w:rsidR="00811526" w:rsidRPr="00811526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11526">
              <w:rPr>
                <w:rFonts w:ascii="Arial Narrow" w:hAnsi="Arial Narrow" w:cs="Arial Narrow"/>
                <w:sz w:val="20"/>
                <w:szCs w:val="20"/>
              </w:rPr>
              <w:t>27,3</w:t>
            </w:r>
          </w:p>
        </w:tc>
        <w:tc>
          <w:tcPr>
            <w:tcW w:w="567" w:type="dxa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84,8</w:t>
            </w:r>
          </w:p>
        </w:tc>
        <w:tc>
          <w:tcPr>
            <w:tcW w:w="434" w:type="dxa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36,4</w:t>
            </w:r>
          </w:p>
        </w:tc>
        <w:tc>
          <w:tcPr>
            <w:tcW w:w="557" w:type="dxa"/>
            <w:shd w:val="clear" w:color="auto" w:fill="FFFF00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75</w:t>
            </w:r>
          </w:p>
        </w:tc>
        <w:tc>
          <w:tcPr>
            <w:tcW w:w="542" w:type="dxa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25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83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31</w:t>
            </w:r>
          </w:p>
        </w:tc>
        <w:tc>
          <w:tcPr>
            <w:tcW w:w="0" w:type="auto"/>
            <w:shd w:val="clear" w:color="auto" w:fill="FFFF00"/>
          </w:tcPr>
          <w:p w:rsidR="00811526" w:rsidRPr="00796A9B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796A9B">
              <w:rPr>
                <w:rFonts w:ascii="Arial Narrow" w:hAnsi="Arial Narrow" w:cs="Arial Narrow"/>
                <w:sz w:val="20"/>
                <w:szCs w:val="20"/>
              </w:rPr>
              <w:t>91,9</w:t>
            </w:r>
          </w:p>
        </w:tc>
        <w:tc>
          <w:tcPr>
            <w:tcW w:w="0" w:type="auto"/>
            <w:shd w:val="clear" w:color="auto" w:fill="FFFFFF" w:themeFill="background1"/>
          </w:tcPr>
          <w:p w:rsidR="00811526" w:rsidRPr="00796A9B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796A9B">
              <w:rPr>
                <w:rFonts w:ascii="Arial Narrow" w:hAnsi="Arial Narrow" w:cs="Arial Narrow"/>
                <w:sz w:val="20"/>
                <w:szCs w:val="20"/>
              </w:rPr>
              <w:t>75,7</w:t>
            </w:r>
          </w:p>
        </w:tc>
        <w:tc>
          <w:tcPr>
            <w:tcW w:w="0" w:type="auto"/>
            <w:shd w:val="clear" w:color="auto" w:fill="FFFFFF" w:themeFill="background1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97,1</w:t>
            </w:r>
          </w:p>
        </w:tc>
        <w:tc>
          <w:tcPr>
            <w:tcW w:w="0" w:type="auto"/>
            <w:shd w:val="clear" w:color="auto" w:fill="FFFFFF" w:themeFill="background1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61,8</w:t>
            </w:r>
          </w:p>
        </w:tc>
        <w:tc>
          <w:tcPr>
            <w:tcW w:w="0" w:type="auto"/>
            <w:shd w:val="clear" w:color="auto" w:fill="FFFFFF" w:themeFill="background1"/>
          </w:tcPr>
          <w:p w:rsidR="00811526" w:rsidRPr="00DF6F41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DF6F41">
              <w:rPr>
                <w:rFonts w:ascii="Arial Narrow" w:hAnsi="Arial Narrow" w:cs="Arial Narrow"/>
                <w:sz w:val="20"/>
                <w:szCs w:val="20"/>
              </w:rPr>
              <w:t>94,3</w:t>
            </w:r>
          </w:p>
        </w:tc>
        <w:tc>
          <w:tcPr>
            <w:tcW w:w="0" w:type="auto"/>
            <w:shd w:val="clear" w:color="auto" w:fill="FFFFFF" w:themeFill="background1"/>
          </w:tcPr>
          <w:p w:rsidR="00811526" w:rsidRPr="00DF6F41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DF6F41">
              <w:rPr>
                <w:rFonts w:ascii="Arial Narrow" w:hAnsi="Arial Narrow" w:cs="Arial Narrow"/>
                <w:sz w:val="20"/>
                <w:szCs w:val="20"/>
              </w:rPr>
              <w:t>45,7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93,5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9,7</w:t>
            </w:r>
          </w:p>
        </w:tc>
        <w:tc>
          <w:tcPr>
            <w:tcW w:w="0" w:type="auto"/>
            <w:shd w:val="clear" w:color="auto" w:fill="FFFF00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74,3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49,0</w:t>
            </w:r>
          </w:p>
        </w:tc>
        <w:tc>
          <w:tcPr>
            <w:tcW w:w="0" w:type="auto"/>
            <w:shd w:val="clear" w:color="auto" w:fill="FFFFFF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91,9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45,9</w:t>
            </w:r>
          </w:p>
        </w:tc>
        <w:tc>
          <w:tcPr>
            <w:tcW w:w="0" w:type="auto"/>
            <w:shd w:val="clear" w:color="auto" w:fill="FFFFFF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93,9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B04E41">
              <w:rPr>
                <w:rFonts w:ascii="Arial Narrow" w:hAnsi="Arial Narrow" w:cs="Arial Narrow"/>
                <w:sz w:val="20"/>
                <w:szCs w:val="20"/>
              </w:rPr>
              <w:t>72,7</w:t>
            </w:r>
          </w:p>
        </w:tc>
        <w:tc>
          <w:tcPr>
            <w:tcW w:w="0" w:type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94,1</w:t>
            </w:r>
          </w:p>
        </w:tc>
        <w:tc>
          <w:tcPr>
            <w:tcW w:w="0" w:type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52,9</w:t>
            </w:r>
          </w:p>
        </w:tc>
        <w:tc>
          <w:tcPr>
            <w:tcW w:w="0" w:type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4</w:t>
            </w:r>
          </w:p>
        </w:tc>
      </w:tr>
      <w:tr w:rsidR="00811526" w:rsidRPr="00835CE0" w:rsidTr="00560F0F">
        <w:trPr>
          <w:jc w:val="center"/>
        </w:trPr>
        <w:tc>
          <w:tcPr>
            <w:tcW w:w="480" w:type="dxa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FFFF00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29,4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87,5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12,5</w:t>
            </w:r>
          </w:p>
        </w:tc>
        <w:tc>
          <w:tcPr>
            <w:tcW w:w="521" w:type="dxa"/>
            <w:shd w:val="clear" w:color="auto" w:fill="FFFF00"/>
          </w:tcPr>
          <w:p w:rsidR="00811526" w:rsidRPr="00811526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11526">
              <w:rPr>
                <w:rFonts w:ascii="Arial Narrow" w:hAnsi="Arial Narrow" w:cs="Arial Narrow"/>
                <w:sz w:val="20"/>
                <w:szCs w:val="20"/>
              </w:rPr>
              <w:t>83,3</w:t>
            </w:r>
          </w:p>
        </w:tc>
        <w:tc>
          <w:tcPr>
            <w:tcW w:w="567" w:type="dxa"/>
          </w:tcPr>
          <w:p w:rsidR="00811526" w:rsidRPr="00811526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11526">
              <w:rPr>
                <w:rFonts w:ascii="Arial Narrow" w:hAnsi="Arial Narrow" w:cs="Arial Narrow"/>
                <w:sz w:val="20"/>
                <w:szCs w:val="20"/>
              </w:rPr>
              <w:t>22,2</w:t>
            </w:r>
          </w:p>
        </w:tc>
        <w:tc>
          <w:tcPr>
            <w:tcW w:w="567" w:type="dxa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68,8</w:t>
            </w:r>
          </w:p>
        </w:tc>
        <w:tc>
          <w:tcPr>
            <w:tcW w:w="434" w:type="dxa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6,3</w:t>
            </w:r>
          </w:p>
        </w:tc>
        <w:tc>
          <w:tcPr>
            <w:tcW w:w="557" w:type="dxa"/>
            <w:shd w:val="clear" w:color="auto" w:fill="FFFF00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61,1</w:t>
            </w:r>
          </w:p>
        </w:tc>
        <w:tc>
          <w:tcPr>
            <w:tcW w:w="542" w:type="dxa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5,6</w:t>
            </w:r>
          </w:p>
        </w:tc>
        <w:tc>
          <w:tcPr>
            <w:tcW w:w="0" w:type="auto"/>
            <w:shd w:val="clear" w:color="auto" w:fill="FFFF00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50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14,3</w:t>
            </w:r>
          </w:p>
        </w:tc>
        <w:tc>
          <w:tcPr>
            <w:tcW w:w="0" w:type="auto"/>
            <w:shd w:val="clear" w:color="auto" w:fill="FFFF00"/>
          </w:tcPr>
          <w:p w:rsidR="00811526" w:rsidRPr="00796A9B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796A9B">
              <w:rPr>
                <w:rFonts w:ascii="Arial Narrow" w:hAnsi="Arial Narrow" w:cs="Arial Narrow"/>
                <w:sz w:val="20"/>
                <w:szCs w:val="20"/>
              </w:rPr>
              <w:t>70,6</w:t>
            </w:r>
          </w:p>
        </w:tc>
        <w:tc>
          <w:tcPr>
            <w:tcW w:w="0" w:type="auto"/>
            <w:shd w:val="clear" w:color="auto" w:fill="FFFFFF" w:themeFill="background1"/>
          </w:tcPr>
          <w:p w:rsidR="00811526" w:rsidRPr="00796A9B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796A9B">
              <w:rPr>
                <w:rFonts w:ascii="Arial Narrow" w:hAnsi="Arial Narrow" w:cs="Arial Narrow"/>
                <w:sz w:val="20"/>
                <w:szCs w:val="20"/>
              </w:rPr>
              <w:t>23,5</w:t>
            </w:r>
          </w:p>
        </w:tc>
        <w:tc>
          <w:tcPr>
            <w:tcW w:w="0" w:type="auto"/>
            <w:shd w:val="clear" w:color="auto" w:fill="FFFF00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72,2</w:t>
            </w:r>
          </w:p>
        </w:tc>
        <w:tc>
          <w:tcPr>
            <w:tcW w:w="0" w:type="auto"/>
            <w:shd w:val="clear" w:color="auto" w:fill="FFFFFF" w:themeFill="background1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22,2</w:t>
            </w:r>
          </w:p>
        </w:tc>
        <w:tc>
          <w:tcPr>
            <w:tcW w:w="0" w:type="auto"/>
            <w:shd w:val="clear" w:color="auto" w:fill="FFFF00"/>
          </w:tcPr>
          <w:p w:rsidR="00811526" w:rsidRPr="00DF6F41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DF6F41">
              <w:rPr>
                <w:rFonts w:ascii="Arial Narrow" w:hAnsi="Arial Narrow" w:cs="Arial Narrow"/>
                <w:sz w:val="20"/>
                <w:szCs w:val="20"/>
              </w:rPr>
              <w:t>47</w:t>
            </w:r>
          </w:p>
        </w:tc>
        <w:tc>
          <w:tcPr>
            <w:tcW w:w="0" w:type="auto"/>
            <w:shd w:val="clear" w:color="auto" w:fill="FFFFFF" w:themeFill="background1"/>
          </w:tcPr>
          <w:p w:rsidR="00811526" w:rsidRPr="00DF6F41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DF6F41">
              <w:rPr>
                <w:rFonts w:ascii="Arial Narrow" w:hAnsi="Arial Narrow" w:cs="Arial Narrow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92,9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14,3</w:t>
            </w:r>
          </w:p>
        </w:tc>
        <w:tc>
          <w:tcPr>
            <w:tcW w:w="0" w:type="auto"/>
            <w:shd w:val="clear" w:color="auto" w:fill="FFFF00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62,5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12,5</w:t>
            </w:r>
          </w:p>
        </w:tc>
        <w:tc>
          <w:tcPr>
            <w:tcW w:w="0" w:type="auto"/>
            <w:shd w:val="clear" w:color="auto" w:fill="FFFF00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87,5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12,6</w:t>
            </w:r>
          </w:p>
        </w:tc>
        <w:tc>
          <w:tcPr>
            <w:tcW w:w="0" w:type="auto"/>
            <w:shd w:val="clear" w:color="auto" w:fill="FFFF00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78,9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B04E41">
              <w:rPr>
                <w:rFonts w:ascii="Arial Narrow" w:hAnsi="Arial Narrow" w:cs="Arial Narrow"/>
                <w:sz w:val="20"/>
                <w:szCs w:val="20"/>
              </w:rPr>
              <w:t>47,4</w:t>
            </w:r>
          </w:p>
        </w:tc>
        <w:tc>
          <w:tcPr>
            <w:tcW w:w="0" w:type="auto"/>
            <w:shd w:val="clear" w:color="auto" w:fill="FFFF00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60,0</w:t>
            </w:r>
          </w:p>
        </w:tc>
        <w:tc>
          <w:tcPr>
            <w:tcW w:w="0" w:type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6,7</w:t>
            </w:r>
          </w:p>
        </w:tc>
        <w:tc>
          <w:tcPr>
            <w:tcW w:w="0" w:type="auto"/>
          </w:tcPr>
          <w:p w:rsidR="00811526" w:rsidRPr="00835CE0" w:rsidRDefault="005A1F4F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  <w:highlight w:val="cyan"/>
              </w:rPr>
              <w:t>11</w:t>
            </w:r>
          </w:p>
        </w:tc>
      </w:tr>
      <w:tr w:rsidR="00811526" w:rsidRPr="00835CE0" w:rsidTr="00811526">
        <w:trPr>
          <w:jc w:val="center"/>
        </w:trPr>
        <w:tc>
          <w:tcPr>
            <w:tcW w:w="480" w:type="dxa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51,7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5,2</w:t>
            </w:r>
          </w:p>
        </w:tc>
        <w:tc>
          <w:tcPr>
            <w:tcW w:w="0" w:type="auto"/>
            <w:shd w:val="clear" w:color="auto" w:fill="FFFF00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79,6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12,2</w:t>
            </w:r>
          </w:p>
        </w:tc>
        <w:tc>
          <w:tcPr>
            <w:tcW w:w="521" w:type="dxa"/>
          </w:tcPr>
          <w:p w:rsidR="00811526" w:rsidRPr="00811526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11526">
              <w:rPr>
                <w:rFonts w:ascii="Arial Narrow" w:hAnsi="Arial Narrow" w:cs="Arial Narrow"/>
                <w:sz w:val="20"/>
                <w:szCs w:val="20"/>
              </w:rPr>
              <w:t>91,5</w:t>
            </w:r>
          </w:p>
        </w:tc>
        <w:tc>
          <w:tcPr>
            <w:tcW w:w="567" w:type="dxa"/>
            <w:shd w:val="clear" w:color="auto" w:fill="FFFFFF" w:themeFill="background1"/>
          </w:tcPr>
          <w:p w:rsidR="00811526" w:rsidRPr="00811526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11526">
              <w:rPr>
                <w:rFonts w:ascii="Arial Narrow" w:hAnsi="Arial Narrow" w:cs="Arial Narrow"/>
                <w:sz w:val="20"/>
                <w:szCs w:val="20"/>
              </w:rPr>
              <w:t>23,7</w:t>
            </w:r>
          </w:p>
        </w:tc>
        <w:tc>
          <w:tcPr>
            <w:tcW w:w="567" w:type="dxa"/>
            <w:shd w:val="clear" w:color="auto" w:fill="FFFF00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33,3</w:t>
            </w:r>
          </w:p>
        </w:tc>
        <w:tc>
          <w:tcPr>
            <w:tcW w:w="434" w:type="dxa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3,5</w:t>
            </w:r>
          </w:p>
        </w:tc>
        <w:tc>
          <w:tcPr>
            <w:tcW w:w="557" w:type="dxa"/>
            <w:shd w:val="clear" w:color="auto" w:fill="FFFF00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65</w:t>
            </w:r>
          </w:p>
        </w:tc>
        <w:tc>
          <w:tcPr>
            <w:tcW w:w="542" w:type="dxa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8,3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95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22,3</w:t>
            </w:r>
          </w:p>
        </w:tc>
        <w:tc>
          <w:tcPr>
            <w:tcW w:w="0" w:type="auto"/>
            <w:shd w:val="clear" w:color="auto" w:fill="FFFF00"/>
          </w:tcPr>
          <w:p w:rsidR="00811526" w:rsidRPr="00796A9B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796A9B">
              <w:rPr>
                <w:rFonts w:ascii="Arial Narrow" w:hAnsi="Arial Narrow" w:cs="Arial Narrow"/>
                <w:sz w:val="20"/>
                <w:szCs w:val="20"/>
              </w:rPr>
              <w:t>92,3</w:t>
            </w:r>
          </w:p>
        </w:tc>
        <w:tc>
          <w:tcPr>
            <w:tcW w:w="0" w:type="auto"/>
            <w:shd w:val="clear" w:color="auto" w:fill="FFFFFF" w:themeFill="background1"/>
          </w:tcPr>
          <w:p w:rsidR="00811526" w:rsidRPr="00796A9B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796A9B">
              <w:rPr>
                <w:rFonts w:ascii="Arial Narrow" w:hAnsi="Arial Narrow" w:cs="Arial Narrow"/>
                <w:sz w:val="20"/>
                <w:szCs w:val="20"/>
              </w:rPr>
              <w:t>50,8</w:t>
            </w:r>
          </w:p>
        </w:tc>
        <w:tc>
          <w:tcPr>
            <w:tcW w:w="0" w:type="auto"/>
            <w:shd w:val="clear" w:color="auto" w:fill="FFFF00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82,8</w:t>
            </w:r>
          </w:p>
        </w:tc>
        <w:tc>
          <w:tcPr>
            <w:tcW w:w="0" w:type="auto"/>
            <w:shd w:val="clear" w:color="auto" w:fill="FFFFFF" w:themeFill="background1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36,2</w:t>
            </w:r>
          </w:p>
        </w:tc>
        <w:tc>
          <w:tcPr>
            <w:tcW w:w="0" w:type="auto"/>
            <w:shd w:val="clear" w:color="auto" w:fill="FFFFFF" w:themeFill="background1"/>
          </w:tcPr>
          <w:p w:rsidR="00811526" w:rsidRPr="00DF6F41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DF6F41">
              <w:rPr>
                <w:rFonts w:ascii="Arial Narrow" w:hAnsi="Arial Narrow" w:cs="Arial Narrow"/>
                <w:sz w:val="20"/>
                <w:szCs w:val="20"/>
              </w:rPr>
              <w:t>94,7</w:t>
            </w:r>
          </w:p>
        </w:tc>
        <w:tc>
          <w:tcPr>
            <w:tcW w:w="0" w:type="auto"/>
            <w:shd w:val="clear" w:color="auto" w:fill="FFFFFF" w:themeFill="background1"/>
          </w:tcPr>
          <w:p w:rsidR="00811526" w:rsidRPr="00DF6F41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DF6F41">
              <w:rPr>
                <w:rFonts w:ascii="Arial Narrow" w:hAnsi="Arial Narrow" w:cs="Arial Narrow"/>
                <w:sz w:val="20"/>
                <w:szCs w:val="20"/>
              </w:rPr>
              <w:t>40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94,9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16,9</w:t>
            </w:r>
          </w:p>
        </w:tc>
        <w:tc>
          <w:tcPr>
            <w:tcW w:w="0" w:type="auto"/>
            <w:shd w:val="clear" w:color="auto" w:fill="FFFF00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78,4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25,5</w:t>
            </w:r>
          </w:p>
        </w:tc>
        <w:tc>
          <w:tcPr>
            <w:tcW w:w="0" w:type="auto"/>
            <w:shd w:val="clear" w:color="auto" w:fill="FFFF00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83,9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30,4</w:t>
            </w:r>
          </w:p>
        </w:tc>
        <w:tc>
          <w:tcPr>
            <w:tcW w:w="0" w:type="auto"/>
            <w:shd w:val="clear" w:color="auto" w:fill="FFFFFF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86,0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B04E41">
              <w:rPr>
                <w:rFonts w:ascii="Arial Narrow" w:hAnsi="Arial Narrow" w:cs="Arial Narrow"/>
                <w:sz w:val="20"/>
                <w:szCs w:val="20"/>
              </w:rPr>
              <w:t>43,9</w:t>
            </w:r>
          </w:p>
        </w:tc>
        <w:tc>
          <w:tcPr>
            <w:tcW w:w="0" w:type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86,7</w:t>
            </w:r>
          </w:p>
        </w:tc>
        <w:tc>
          <w:tcPr>
            <w:tcW w:w="0" w:type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55,0</w:t>
            </w:r>
          </w:p>
        </w:tc>
        <w:tc>
          <w:tcPr>
            <w:tcW w:w="0" w:type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7</w:t>
            </w:r>
          </w:p>
        </w:tc>
      </w:tr>
      <w:tr w:rsidR="00811526" w:rsidRPr="00835CE0" w:rsidTr="00560F0F">
        <w:trPr>
          <w:jc w:val="center"/>
        </w:trPr>
        <w:tc>
          <w:tcPr>
            <w:tcW w:w="480" w:type="dxa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50,0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21,4</w:t>
            </w:r>
          </w:p>
        </w:tc>
        <w:tc>
          <w:tcPr>
            <w:tcW w:w="0" w:type="auto"/>
            <w:shd w:val="clear" w:color="auto" w:fill="FFFF00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71,4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21,4</w:t>
            </w:r>
          </w:p>
        </w:tc>
        <w:tc>
          <w:tcPr>
            <w:tcW w:w="521" w:type="dxa"/>
            <w:shd w:val="clear" w:color="auto" w:fill="FFFF00"/>
          </w:tcPr>
          <w:p w:rsidR="00811526" w:rsidRPr="00811526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11526">
              <w:rPr>
                <w:rFonts w:ascii="Arial Narrow" w:hAnsi="Arial Narrow" w:cs="Arial Narrow"/>
                <w:sz w:val="20"/>
                <w:szCs w:val="20"/>
              </w:rPr>
              <w:t>78,6</w:t>
            </w:r>
          </w:p>
        </w:tc>
        <w:tc>
          <w:tcPr>
            <w:tcW w:w="567" w:type="dxa"/>
            <w:shd w:val="clear" w:color="auto" w:fill="FFFFFF" w:themeFill="background1"/>
          </w:tcPr>
          <w:p w:rsidR="00811526" w:rsidRPr="00811526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11526">
              <w:rPr>
                <w:rFonts w:ascii="Arial Narrow" w:hAnsi="Arial Narrow" w:cs="Arial Narrow"/>
                <w:sz w:val="20"/>
                <w:szCs w:val="20"/>
              </w:rPr>
              <w:t>35,7</w:t>
            </w:r>
          </w:p>
        </w:tc>
        <w:tc>
          <w:tcPr>
            <w:tcW w:w="567" w:type="dxa"/>
            <w:shd w:val="clear" w:color="auto" w:fill="FFFF00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20</w:t>
            </w:r>
          </w:p>
        </w:tc>
        <w:tc>
          <w:tcPr>
            <w:tcW w:w="434" w:type="dxa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0</w:t>
            </w:r>
          </w:p>
        </w:tc>
        <w:tc>
          <w:tcPr>
            <w:tcW w:w="557" w:type="dxa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84,6</w:t>
            </w:r>
          </w:p>
        </w:tc>
        <w:tc>
          <w:tcPr>
            <w:tcW w:w="542" w:type="dxa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76,9</w:t>
            </w:r>
          </w:p>
        </w:tc>
        <w:tc>
          <w:tcPr>
            <w:tcW w:w="0" w:type="auto"/>
            <w:shd w:val="clear" w:color="auto" w:fill="FFFF00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73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27</w:t>
            </w:r>
          </w:p>
        </w:tc>
        <w:tc>
          <w:tcPr>
            <w:tcW w:w="0" w:type="auto"/>
            <w:shd w:val="clear" w:color="auto" w:fill="auto"/>
          </w:tcPr>
          <w:p w:rsidR="00811526" w:rsidRPr="00796A9B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796A9B">
              <w:rPr>
                <w:rFonts w:ascii="Arial Narrow" w:hAnsi="Arial Narrow" w:cs="Arial Narrow"/>
                <w:sz w:val="20"/>
                <w:szCs w:val="20"/>
              </w:rPr>
              <w:t>93,8</w:t>
            </w:r>
          </w:p>
        </w:tc>
        <w:tc>
          <w:tcPr>
            <w:tcW w:w="0" w:type="auto"/>
            <w:shd w:val="clear" w:color="auto" w:fill="FFFFFF" w:themeFill="background1"/>
          </w:tcPr>
          <w:p w:rsidR="00811526" w:rsidRPr="00796A9B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796A9B">
              <w:rPr>
                <w:rFonts w:ascii="Arial Narrow" w:hAnsi="Arial Narrow" w:cs="Arial Narrow"/>
                <w:sz w:val="20"/>
                <w:szCs w:val="20"/>
              </w:rPr>
              <w:t>25</w:t>
            </w:r>
          </w:p>
        </w:tc>
        <w:tc>
          <w:tcPr>
            <w:tcW w:w="0" w:type="auto"/>
            <w:shd w:val="clear" w:color="auto" w:fill="FFFFFF" w:themeFill="background1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91,7</w:t>
            </w:r>
          </w:p>
        </w:tc>
        <w:tc>
          <w:tcPr>
            <w:tcW w:w="0" w:type="auto"/>
            <w:shd w:val="clear" w:color="auto" w:fill="FFFFFF" w:themeFill="background1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50</w:t>
            </w:r>
          </w:p>
        </w:tc>
        <w:tc>
          <w:tcPr>
            <w:tcW w:w="0" w:type="auto"/>
            <w:shd w:val="clear" w:color="auto" w:fill="FFFF00"/>
          </w:tcPr>
          <w:p w:rsidR="00811526" w:rsidRPr="00DF6F41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DF6F41">
              <w:rPr>
                <w:rFonts w:ascii="Arial Narrow" w:hAnsi="Arial Narrow" w:cs="Arial Narrow"/>
                <w:sz w:val="20"/>
                <w:szCs w:val="20"/>
              </w:rPr>
              <w:t>66,7</w:t>
            </w:r>
          </w:p>
        </w:tc>
        <w:tc>
          <w:tcPr>
            <w:tcW w:w="0" w:type="auto"/>
            <w:shd w:val="clear" w:color="auto" w:fill="FFFFFF" w:themeFill="background1"/>
          </w:tcPr>
          <w:p w:rsidR="00811526" w:rsidRPr="00DF6F41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DF6F41">
              <w:rPr>
                <w:rFonts w:ascii="Arial Narrow" w:hAnsi="Arial Narrow" w:cs="Arial Narrow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00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37,5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12,5</w:t>
            </w:r>
          </w:p>
        </w:tc>
        <w:tc>
          <w:tcPr>
            <w:tcW w:w="0" w:type="auto"/>
            <w:shd w:val="clear" w:color="auto" w:fill="FFFF00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81,8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9,1</w:t>
            </w:r>
          </w:p>
        </w:tc>
        <w:tc>
          <w:tcPr>
            <w:tcW w:w="0" w:type="auto"/>
            <w:shd w:val="clear" w:color="auto" w:fill="FFFF00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46,7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B04E41">
              <w:rPr>
                <w:rFonts w:ascii="Arial Narrow" w:hAnsi="Arial Narrow" w:cs="Arial Narrow"/>
                <w:sz w:val="20"/>
                <w:szCs w:val="20"/>
              </w:rPr>
              <w:t>6,7</w:t>
            </w:r>
          </w:p>
        </w:tc>
        <w:tc>
          <w:tcPr>
            <w:tcW w:w="0" w:type="auto"/>
            <w:shd w:val="clear" w:color="auto" w:fill="FFFF00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61,5</w:t>
            </w:r>
          </w:p>
        </w:tc>
        <w:tc>
          <w:tcPr>
            <w:tcW w:w="0" w:type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811526" w:rsidRPr="00835CE0" w:rsidRDefault="005A1F4F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5A1F4F">
              <w:rPr>
                <w:rFonts w:ascii="Arial Narrow" w:hAnsi="Arial Narrow" w:cs="Arial Narrow"/>
                <w:sz w:val="20"/>
                <w:szCs w:val="20"/>
                <w:highlight w:val="cyan"/>
              </w:rPr>
              <w:t>9</w:t>
            </w:r>
          </w:p>
        </w:tc>
      </w:tr>
      <w:tr w:rsidR="00811526" w:rsidRPr="00835CE0" w:rsidTr="00811526">
        <w:trPr>
          <w:jc w:val="center"/>
        </w:trPr>
        <w:tc>
          <w:tcPr>
            <w:tcW w:w="480" w:type="dxa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58,1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29,0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88,9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55,6</w:t>
            </w:r>
          </w:p>
        </w:tc>
        <w:tc>
          <w:tcPr>
            <w:tcW w:w="521" w:type="dxa"/>
          </w:tcPr>
          <w:p w:rsidR="00811526" w:rsidRPr="00811526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11526">
              <w:rPr>
                <w:rFonts w:ascii="Arial Narrow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567" w:type="dxa"/>
            <w:shd w:val="clear" w:color="auto" w:fill="FFFFFF" w:themeFill="background1"/>
          </w:tcPr>
          <w:p w:rsidR="00811526" w:rsidRPr="00811526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11526">
              <w:rPr>
                <w:rFonts w:ascii="Arial Narrow" w:hAnsi="Arial Narrow" w:cs="Arial Narrow"/>
                <w:sz w:val="20"/>
                <w:szCs w:val="20"/>
              </w:rPr>
              <w:t>55,5</w:t>
            </w:r>
          </w:p>
        </w:tc>
        <w:tc>
          <w:tcPr>
            <w:tcW w:w="567" w:type="dxa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80</w:t>
            </w:r>
          </w:p>
        </w:tc>
        <w:tc>
          <w:tcPr>
            <w:tcW w:w="434" w:type="dxa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10</w:t>
            </w:r>
          </w:p>
        </w:tc>
        <w:tc>
          <w:tcPr>
            <w:tcW w:w="557" w:type="dxa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80,6</w:t>
            </w:r>
          </w:p>
        </w:tc>
        <w:tc>
          <w:tcPr>
            <w:tcW w:w="542" w:type="dxa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29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85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40</w:t>
            </w:r>
          </w:p>
        </w:tc>
        <w:tc>
          <w:tcPr>
            <w:tcW w:w="0" w:type="auto"/>
            <w:shd w:val="clear" w:color="auto" w:fill="auto"/>
          </w:tcPr>
          <w:p w:rsidR="00811526" w:rsidRPr="00796A9B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796A9B">
              <w:rPr>
                <w:rFonts w:ascii="Arial Narrow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auto" w:fill="FFFFFF" w:themeFill="background1"/>
          </w:tcPr>
          <w:p w:rsidR="00811526" w:rsidRPr="00796A9B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796A9B">
              <w:rPr>
                <w:rFonts w:ascii="Arial Narrow" w:hAnsi="Arial Narrow" w:cs="Arial Narrow"/>
                <w:sz w:val="20"/>
                <w:szCs w:val="20"/>
              </w:rPr>
              <w:t>62,1</w:t>
            </w:r>
          </w:p>
        </w:tc>
        <w:tc>
          <w:tcPr>
            <w:tcW w:w="0" w:type="auto"/>
            <w:shd w:val="clear" w:color="auto" w:fill="FFFFFF" w:themeFill="background1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96,8</w:t>
            </w:r>
          </w:p>
        </w:tc>
        <w:tc>
          <w:tcPr>
            <w:tcW w:w="0" w:type="auto"/>
            <w:shd w:val="clear" w:color="auto" w:fill="FFFFFF" w:themeFill="background1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58,1</w:t>
            </w:r>
          </w:p>
        </w:tc>
        <w:tc>
          <w:tcPr>
            <w:tcW w:w="0" w:type="auto"/>
            <w:shd w:val="clear" w:color="auto" w:fill="FFFFFF" w:themeFill="background1"/>
          </w:tcPr>
          <w:p w:rsidR="00811526" w:rsidRPr="00DF6F41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DF6F41">
              <w:rPr>
                <w:rFonts w:ascii="Arial Narrow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auto" w:fill="FFFFFF" w:themeFill="background1"/>
          </w:tcPr>
          <w:p w:rsidR="00811526" w:rsidRPr="00DF6F41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DF6F41">
              <w:rPr>
                <w:rFonts w:ascii="Arial Narrow" w:hAnsi="Arial Narrow" w:cs="Arial Narrow"/>
                <w:sz w:val="20"/>
                <w:szCs w:val="20"/>
              </w:rPr>
              <w:t>64,5</w:t>
            </w:r>
          </w:p>
        </w:tc>
        <w:tc>
          <w:tcPr>
            <w:tcW w:w="0" w:type="auto"/>
            <w:shd w:val="clear" w:color="auto" w:fill="FFFF00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90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40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90,3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45,2</w:t>
            </w:r>
          </w:p>
        </w:tc>
        <w:tc>
          <w:tcPr>
            <w:tcW w:w="0" w:type="auto"/>
            <w:shd w:val="clear" w:color="auto" w:fill="FFFFFF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65,5</w:t>
            </w:r>
          </w:p>
        </w:tc>
        <w:tc>
          <w:tcPr>
            <w:tcW w:w="0" w:type="auto"/>
            <w:shd w:val="clear" w:color="auto" w:fill="FFFFFF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B04E41">
              <w:rPr>
                <w:rFonts w:ascii="Arial Narrow" w:hAnsi="Arial Narrow" w:cs="Arial Narrow"/>
                <w:sz w:val="20"/>
                <w:szCs w:val="20"/>
              </w:rPr>
              <w:t>70,0</w:t>
            </w:r>
          </w:p>
        </w:tc>
        <w:tc>
          <w:tcPr>
            <w:tcW w:w="0" w:type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97,0</w:t>
            </w:r>
          </w:p>
        </w:tc>
        <w:tc>
          <w:tcPr>
            <w:tcW w:w="0" w:type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48,5</w:t>
            </w:r>
          </w:p>
        </w:tc>
        <w:tc>
          <w:tcPr>
            <w:tcW w:w="0" w:type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1</w:t>
            </w:r>
          </w:p>
        </w:tc>
      </w:tr>
      <w:tr w:rsidR="00811526" w:rsidRPr="00835CE0" w:rsidTr="00560F0F">
        <w:trPr>
          <w:jc w:val="center"/>
        </w:trPr>
        <w:tc>
          <w:tcPr>
            <w:tcW w:w="480" w:type="dxa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9</w:t>
            </w:r>
          </w:p>
        </w:tc>
        <w:tc>
          <w:tcPr>
            <w:tcW w:w="0" w:type="auto"/>
            <w:shd w:val="clear" w:color="auto" w:fill="FFFF00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22,7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FFFF00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55,0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10,0</w:t>
            </w:r>
          </w:p>
        </w:tc>
        <w:tc>
          <w:tcPr>
            <w:tcW w:w="521" w:type="dxa"/>
            <w:shd w:val="clear" w:color="auto" w:fill="FFFF00"/>
          </w:tcPr>
          <w:p w:rsidR="00811526" w:rsidRPr="00811526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11526">
              <w:rPr>
                <w:rFonts w:ascii="Arial Narrow" w:hAnsi="Arial Narrow" w:cs="Arial Narrow"/>
                <w:sz w:val="20"/>
                <w:szCs w:val="20"/>
              </w:rPr>
              <w:t>82,3</w:t>
            </w:r>
          </w:p>
        </w:tc>
        <w:tc>
          <w:tcPr>
            <w:tcW w:w="567" w:type="dxa"/>
            <w:shd w:val="clear" w:color="auto" w:fill="FFFFFF" w:themeFill="background1"/>
          </w:tcPr>
          <w:p w:rsidR="00811526" w:rsidRPr="00811526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11526">
              <w:rPr>
                <w:rFonts w:ascii="Arial Narrow" w:hAnsi="Arial Narrow" w:cs="Arial Narrow"/>
                <w:sz w:val="20"/>
                <w:szCs w:val="20"/>
              </w:rPr>
              <w:t>47,1</w:t>
            </w:r>
          </w:p>
        </w:tc>
        <w:tc>
          <w:tcPr>
            <w:tcW w:w="567" w:type="dxa"/>
            <w:shd w:val="clear" w:color="auto" w:fill="FFFF00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60</w:t>
            </w:r>
          </w:p>
        </w:tc>
        <w:tc>
          <w:tcPr>
            <w:tcW w:w="434" w:type="dxa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20</w:t>
            </w:r>
          </w:p>
        </w:tc>
        <w:tc>
          <w:tcPr>
            <w:tcW w:w="557" w:type="dxa"/>
            <w:shd w:val="clear" w:color="auto" w:fill="FFFF00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33,3</w:t>
            </w:r>
          </w:p>
        </w:tc>
        <w:tc>
          <w:tcPr>
            <w:tcW w:w="542" w:type="dxa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13,3</w:t>
            </w:r>
          </w:p>
        </w:tc>
        <w:tc>
          <w:tcPr>
            <w:tcW w:w="0" w:type="auto"/>
            <w:shd w:val="clear" w:color="auto" w:fill="FFFF00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81,2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37,5</w:t>
            </w:r>
          </w:p>
        </w:tc>
        <w:tc>
          <w:tcPr>
            <w:tcW w:w="0" w:type="auto"/>
            <w:shd w:val="clear" w:color="auto" w:fill="FFFF00"/>
          </w:tcPr>
          <w:p w:rsidR="00811526" w:rsidRPr="00796A9B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796A9B">
              <w:rPr>
                <w:rFonts w:ascii="Arial Narrow" w:hAnsi="Arial Narrow" w:cs="Arial Narrow"/>
                <w:sz w:val="20"/>
                <w:szCs w:val="20"/>
              </w:rPr>
              <w:t>78,9</w:t>
            </w:r>
          </w:p>
        </w:tc>
        <w:tc>
          <w:tcPr>
            <w:tcW w:w="0" w:type="auto"/>
            <w:shd w:val="clear" w:color="auto" w:fill="FFFFFF" w:themeFill="background1"/>
          </w:tcPr>
          <w:p w:rsidR="00811526" w:rsidRPr="00796A9B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796A9B">
              <w:rPr>
                <w:rFonts w:ascii="Arial Narrow" w:hAnsi="Arial Narrow" w:cs="Arial Narrow"/>
                <w:sz w:val="20"/>
                <w:szCs w:val="20"/>
              </w:rPr>
              <w:t>42,1</w:t>
            </w:r>
          </w:p>
        </w:tc>
        <w:tc>
          <w:tcPr>
            <w:tcW w:w="0" w:type="auto"/>
            <w:shd w:val="clear" w:color="auto" w:fill="FFFF00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68,8</w:t>
            </w:r>
          </w:p>
        </w:tc>
        <w:tc>
          <w:tcPr>
            <w:tcW w:w="0" w:type="auto"/>
            <w:shd w:val="clear" w:color="auto" w:fill="FFFFFF" w:themeFill="background1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18,8</w:t>
            </w:r>
          </w:p>
        </w:tc>
        <w:tc>
          <w:tcPr>
            <w:tcW w:w="0" w:type="auto"/>
            <w:shd w:val="clear" w:color="auto" w:fill="FFFF00"/>
          </w:tcPr>
          <w:p w:rsidR="00811526" w:rsidRPr="00DF6F41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DF6F41">
              <w:rPr>
                <w:rFonts w:ascii="Arial Narrow" w:hAnsi="Arial Narrow" w:cs="Arial Narrow"/>
                <w:sz w:val="20"/>
                <w:szCs w:val="20"/>
              </w:rPr>
              <w:t>63,2</w:t>
            </w:r>
          </w:p>
        </w:tc>
        <w:tc>
          <w:tcPr>
            <w:tcW w:w="0" w:type="auto"/>
            <w:shd w:val="clear" w:color="auto" w:fill="FFFFFF" w:themeFill="background1"/>
          </w:tcPr>
          <w:p w:rsidR="00811526" w:rsidRPr="00DF6F41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DF6F41">
              <w:rPr>
                <w:rFonts w:ascii="Arial Narrow" w:hAnsi="Arial Narrow" w:cs="Arial Narrow"/>
                <w:sz w:val="20"/>
                <w:szCs w:val="20"/>
              </w:rPr>
              <w:t>15,8</w:t>
            </w:r>
          </w:p>
        </w:tc>
        <w:tc>
          <w:tcPr>
            <w:tcW w:w="0" w:type="auto"/>
            <w:shd w:val="clear" w:color="auto" w:fill="FFFF00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76,5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23,5</w:t>
            </w:r>
          </w:p>
        </w:tc>
        <w:tc>
          <w:tcPr>
            <w:tcW w:w="0" w:type="auto"/>
            <w:shd w:val="clear" w:color="auto" w:fill="FFFF00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65,0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20,0</w:t>
            </w:r>
          </w:p>
        </w:tc>
        <w:tc>
          <w:tcPr>
            <w:tcW w:w="0" w:type="auto"/>
            <w:shd w:val="clear" w:color="auto" w:fill="FFFFFF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44,4</w:t>
            </w:r>
          </w:p>
        </w:tc>
        <w:tc>
          <w:tcPr>
            <w:tcW w:w="0" w:type="auto"/>
            <w:shd w:val="clear" w:color="auto" w:fill="FFFFFF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86,7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B04E41">
              <w:rPr>
                <w:rFonts w:ascii="Arial Narrow" w:hAnsi="Arial Narrow" w:cs="Arial Narrow"/>
                <w:sz w:val="20"/>
                <w:szCs w:val="20"/>
              </w:rPr>
              <w:t>13,3</w:t>
            </w:r>
          </w:p>
        </w:tc>
        <w:tc>
          <w:tcPr>
            <w:tcW w:w="0" w:type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0" w:type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37,5</w:t>
            </w:r>
          </w:p>
        </w:tc>
        <w:tc>
          <w:tcPr>
            <w:tcW w:w="0" w:type="auto"/>
          </w:tcPr>
          <w:p w:rsidR="00811526" w:rsidRPr="00796A9B" w:rsidRDefault="005A1F4F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  <w:highlight w:val="cyan"/>
              </w:rPr>
            </w:pPr>
            <w:r>
              <w:rPr>
                <w:rFonts w:ascii="Arial Narrow" w:hAnsi="Arial Narrow" w:cs="Arial Narrow"/>
                <w:sz w:val="20"/>
                <w:szCs w:val="20"/>
                <w:highlight w:val="cyan"/>
              </w:rPr>
              <w:t>11</w:t>
            </w:r>
          </w:p>
        </w:tc>
      </w:tr>
      <w:tr w:rsidR="00811526" w:rsidRPr="00835CE0" w:rsidTr="00560F0F">
        <w:trPr>
          <w:jc w:val="center"/>
        </w:trPr>
        <w:tc>
          <w:tcPr>
            <w:tcW w:w="480" w:type="dxa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60,3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19,0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86,2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20,7</w:t>
            </w:r>
          </w:p>
        </w:tc>
        <w:tc>
          <w:tcPr>
            <w:tcW w:w="521" w:type="dxa"/>
            <w:shd w:val="clear" w:color="auto" w:fill="FFFF00"/>
          </w:tcPr>
          <w:p w:rsidR="00811526" w:rsidRPr="00811526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11526">
              <w:rPr>
                <w:rFonts w:ascii="Arial Narrow" w:hAnsi="Arial Narrow" w:cs="Arial Narrow"/>
                <w:sz w:val="20"/>
                <w:szCs w:val="20"/>
              </w:rPr>
              <w:t>78</w:t>
            </w:r>
          </w:p>
        </w:tc>
        <w:tc>
          <w:tcPr>
            <w:tcW w:w="567" w:type="dxa"/>
            <w:shd w:val="clear" w:color="auto" w:fill="FFFFFF" w:themeFill="background1"/>
          </w:tcPr>
          <w:p w:rsidR="00811526" w:rsidRPr="00811526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11526">
              <w:rPr>
                <w:rFonts w:ascii="Arial Narrow" w:hAnsi="Arial Narrow" w:cs="Arial Narrow"/>
                <w:sz w:val="20"/>
                <w:szCs w:val="20"/>
              </w:rPr>
              <w:t>42,0</w:t>
            </w:r>
          </w:p>
        </w:tc>
        <w:tc>
          <w:tcPr>
            <w:tcW w:w="567" w:type="dxa"/>
            <w:shd w:val="clear" w:color="auto" w:fill="FFFF00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62,3</w:t>
            </w:r>
          </w:p>
        </w:tc>
        <w:tc>
          <w:tcPr>
            <w:tcW w:w="434" w:type="dxa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24,5</w:t>
            </w:r>
          </w:p>
        </w:tc>
        <w:tc>
          <w:tcPr>
            <w:tcW w:w="557" w:type="dxa"/>
            <w:shd w:val="clear" w:color="auto" w:fill="FFFF00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70,4</w:t>
            </w:r>
          </w:p>
        </w:tc>
        <w:tc>
          <w:tcPr>
            <w:tcW w:w="542" w:type="dxa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27,8</w:t>
            </w:r>
          </w:p>
        </w:tc>
        <w:tc>
          <w:tcPr>
            <w:tcW w:w="0" w:type="auto"/>
            <w:shd w:val="clear" w:color="auto" w:fill="FFFF00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70,4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29,6</w:t>
            </w:r>
          </w:p>
        </w:tc>
        <w:tc>
          <w:tcPr>
            <w:tcW w:w="0" w:type="auto"/>
            <w:shd w:val="clear" w:color="auto" w:fill="FFFF00"/>
          </w:tcPr>
          <w:p w:rsidR="00811526" w:rsidRPr="00796A9B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796A9B">
              <w:rPr>
                <w:rFonts w:ascii="Arial Narrow" w:hAnsi="Arial Narrow" w:cs="Arial Narrow"/>
                <w:sz w:val="20"/>
                <w:szCs w:val="20"/>
              </w:rPr>
              <w:t>90,2</w:t>
            </w:r>
          </w:p>
        </w:tc>
        <w:tc>
          <w:tcPr>
            <w:tcW w:w="0" w:type="auto"/>
            <w:shd w:val="clear" w:color="auto" w:fill="FFFFFF" w:themeFill="background1"/>
          </w:tcPr>
          <w:p w:rsidR="00811526" w:rsidRPr="00796A9B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796A9B">
              <w:rPr>
                <w:rFonts w:ascii="Arial Narrow" w:hAnsi="Arial Narrow" w:cs="Arial Narrow"/>
                <w:sz w:val="20"/>
                <w:szCs w:val="20"/>
              </w:rPr>
              <w:t>52,9</w:t>
            </w:r>
          </w:p>
        </w:tc>
        <w:tc>
          <w:tcPr>
            <w:tcW w:w="0" w:type="auto"/>
            <w:shd w:val="clear" w:color="auto" w:fill="FFFF00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84,3</w:t>
            </w:r>
          </w:p>
        </w:tc>
        <w:tc>
          <w:tcPr>
            <w:tcW w:w="0" w:type="auto"/>
            <w:shd w:val="clear" w:color="auto" w:fill="FFFFFF" w:themeFill="background1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41,2</w:t>
            </w:r>
          </w:p>
        </w:tc>
        <w:tc>
          <w:tcPr>
            <w:tcW w:w="0" w:type="auto"/>
            <w:shd w:val="clear" w:color="auto" w:fill="FFFF00"/>
          </w:tcPr>
          <w:p w:rsidR="00811526" w:rsidRPr="00DF6F41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DF6F41">
              <w:rPr>
                <w:rFonts w:ascii="Arial Narrow" w:hAnsi="Arial Narrow" w:cs="Arial Narrow"/>
                <w:sz w:val="20"/>
                <w:szCs w:val="20"/>
              </w:rPr>
              <w:t>83</w:t>
            </w:r>
          </w:p>
        </w:tc>
        <w:tc>
          <w:tcPr>
            <w:tcW w:w="0" w:type="auto"/>
            <w:shd w:val="clear" w:color="auto" w:fill="FFFFFF" w:themeFill="background1"/>
          </w:tcPr>
          <w:p w:rsidR="00811526" w:rsidRPr="00DF6F41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DF6F41">
              <w:rPr>
                <w:rFonts w:ascii="Arial Narrow" w:hAnsi="Arial Narrow" w:cs="Arial Narrow"/>
                <w:sz w:val="20"/>
                <w:szCs w:val="20"/>
              </w:rPr>
              <w:t>21,3</w:t>
            </w:r>
          </w:p>
        </w:tc>
        <w:tc>
          <w:tcPr>
            <w:tcW w:w="0" w:type="auto"/>
            <w:shd w:val="clear" w:color="auto" w:fill="FFFF00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70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14</w:t>
            </w:r>
          </w:p>
        </w:tc>
        <w:tc>
          <w:tcPr>
            <w:tcW w:w="0" w:type="auto"/>
            <w:shd w:val="clear" w:color="auto" w:fill="FFFF00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75,9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33,0</w:t>
            </w:r>
          </w:p>
        </w:tc>
        <w:tc>
          <w:tcPr>
            <w:tcW w:w="0" w:type="auto"/>
            <w:shd w:val="clear" w:color="auto" w:fill="FFFF00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79,2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17</w:t>
            </w:r>
          </w:p>
        </w:tc>
        <w:tc>
          <w:tcPr>
            <w:tcW w:w="0" w:type="auto"/>
            <w:shd w:val="clear" w:color="auto" w:fill="FFFFFF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88,1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B04E41">
              <w:rPr>
                <w:rFonts w:ascii="Arial Narrow" w:hAnsi="Arial Narrow" w:cs="Arial Narrow"/>
                <w:sz w:val="20"/>
                <w:szCs w:val="20"/>
              </w:rPr>
              <w:t>35,7</w:t>
            </w:r>
          </w:p>
        </w:tc>
        <w:tc>
          <w:tcPr>
            <w:tcW w:w="0" w:type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87,3</w:t>
            </w:r>
          </w:p>
        </w:tc>
        <w:tc>
          <w:tcPr>
            <w:tcW w:w="0" w:type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36,4</w:t>
            </w:r>
          </w:p>
        </w:tc>
        <w:tc>
          <w:tcPr>
            <w:tcW w:w="0" w:type="auto"/>
          </w:tcPr>
          <w:p w:rsidR="00811526" w:rsidRPr="00796A9B" w:rsidRDefault="005A1F4F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  <w:highlight w:val="cyan"/>
              </w:rPr>
            </w:pPr>
            <w:r>
              <w:rPr>
                <w:rFonts w:ascii="Arial Narrow" w:hAnsi="Arial Narrow" w:cs="Arial Narrow"/>
                <w:sz w:val="20"/>
                <w:szCs w:val="20"/>
                <w:highlight w:val="cyan"/>
              </w:rPr>
              <w:t>10</w:t>
            </w:r>
          </w:p>
        </w:tc>
      </w:tr>
      <w:tr w:rsidR="00811526" w:rsidRPr="00835CE0" w:rsidTr="00811526">
        <w:trPr>
          <w:jc w:val="center"/>
        </w:trPr>
        <w:tc>
          <w:tcPr>
            <w:tcW w:w="480" w:type="dxa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FFFF00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43,1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17,6</w:t>
            </w:r>
          </w:p>
        </w:tc>
        <w:tc>
          <w:tcPr>
            <w:tcW w:w="0" w:type="auto"/>
            <w:shd w:val="clear" w:color="auto" w:fill="FFFF00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84,2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33,3</w:t>
            </w:r>
          </w:p>
        </w:tc>
        <w:tc>
          <w:tcPr>
            <w:tcW w:w="521" w:type="dxa"/>
          </w:tcPr>
          <w:p w:rsidR="00811526" w:rsidRPr="00811526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11526">
              <w:rPr>
                <w:rFonts w:ascii="Arial Narrow" w:hAnsi="Arial Narrow" w:cs="Arial Narrow"/>
                <w:sz w:val="20"/>
                <w:szCs w:val="20"/>
              </w:rPr>
              <w:t>91,5</w:t>
            </w:r>
          </w:p>
        </w:tc>
        <w:tc>
          <w:tcPr>
            <w:tcW w:w="567" w:type="dxa"/>
            <w:shd w:val="clear" w:color="auto" w:fill="FFFFFF" w:themeFill="background1"/>
          </w:tcPr>
          <w:p w:rsidR="00811526" w:rsidRPr="00811526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11526">
              <w:rPr>
                <w:rFonts w:ascii="Arial Narrow" w:hAnsi="Arial Narrow" w:cs="Arial Narrow"/>
                <w:sz w:val="20"/>
                <w:szCs w:val="20"/>
              </w:rPr>
              <w:t>42,5</w:t>
            </w:r>
          </w:p>
        </w:tc>
        <w:tc>
          <w:tcPr>
            <w:tcW w:w="567" w:type="dxa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72,3</w:t>
            </w:r>
          </w:p>
        </w:tc>
        <w:tc>
          <w:tcPr>
            <w:tcW w:w="434" w:type="dxa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29,8</w:t>
            </w:r>
          </w:p>
        </w:tc>
        <w:tc>
          <w:tcPr>
            <w:tcW w:w="557" w:type="dxa"/>
            <w:shd w:val="clear" w:color="auto" w:fill="FFFF00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70,2</w:t>
            </w:r>
          </w:p>
        </w:tc>
        <w:tc>
          <w:tcPr>
            <w:tcW w:w="542" w:type="dxa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42,1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85,5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31</w:t>
            </w:r>
          </w:p>
        </w:tc>
        <w:tc>
          <w:tcPr>
            <w:tcW w:w="0" w:type="auto"/>
            <w:shd w:val="clear" w:color="auto" w:fill="FFFF00"/>
          </w:tcPr>
          <w:p w:rsidR="00811526" w:rsidRPr="00796A9B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796A9B">
              <w:rPr>
                <w:rFonts w:ascii="Arial Narrow" w:hAnsi="Arial Narrow" w:cs="Arial Narrow"/>
                <w:sz w:val="20"/>
                <w:szCs w:val="20"/>
              </w:rPr>
              <w:t>89,5</w:t>
            </w:r>
          </w:p>
        </w:tc>
        <w:tc>
          <w:tcPr>
            <w:tcW w:w="0" w:type="auto"/>
            <w:shd w:val="clear" w:color="auto" w:fill="FFFFFF" w:themeFill="background1"/>
          </w:tcPr>
          <w:p w:rsidR="00811526" w:rsidRPr="00796A9B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796A9B">
              <w:rPr>
                <w:rFonts w:ascii="Arial Narrow" w:hAnsi="Arial Narrow" w:cs="Arial Narrow"/>
                <w:sz w:val="20"/>
                <w:szCs w:val="20"/>
              </w:rPr>
              <w:t>49,1</w:t>
            </w:r>
          </w:p>
        </w:tc>
        <w:tc>
          <w:tcPr>
            <w:tcW w:w="0" w:type="auto"/>
            <w:shd w:val="clear" w:color="auto" w:fill="FFFF00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87,3</w:t>
            </w:r>
          </w:p>
        </w:tc>
        <w:tc>
          <w:tcPr>
            <w:tcW w:w="0" w:type="auto"/>
            <w:shd w:val="clear" w:color="auto" w:fill="FFFFFF" w:themeFill="background1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41,8</w:t>
            </w:r>
          </w:p>
        </w:tc>
        <w:tc>
          <w:tcPr>
            <w:tcW w:w="0" w:type="auto"/>
            <w:shd w:val="clear" w:color="auto" w:fill="FFFFFF" w:themeFill="background1"/>
          </w:tcPr>
          <w:p w:rsidR="00811526" w:rsidRPr="00DF6F41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DF6F41">
              <w:rPr>
                <w:rFonts w:ascii="Arial Narrow" w:hAnsi="Arial Narrow" w:cs="Arial Narrow"/>
                <w:sz w:val="20"/>
                <w:szCs w:val="20"/>
              </w:rPr>
              <w:t>94,2</w:t>
            </w:r>
          </w:p>
        </w:tc>
        <w:tc>
          <w:tcPr>
            <w:tcW w:w="0" w:type="auto"/>
            <w:shd w:val="clear" w:color="auto" w:fill="FFFFFF" w:themeFill="background1"/>
          </w:tcPr>
          <w:p w:rsidR="00811526" w:rsidRPr="00DF6F41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DF6F41">
              <w:rPr>
                <w:rFonts w:ascii="Arial Narrow" w:hAnsi="Arial Narrow" w:cs="Arial Narrow"/>
                <w:sz w:val="20"/>
                <w:szCs w:val="20"/>
              </w:rPr>
              <w:t>36,5</w:t>
            </w:r>
          </w:p>
        </w:tc>
        <w:tc>
          <w:tcPr>
            <w:tcW w:w="0" w:type="auto"/>
            <w:shd w:val="clear" w:color="auto" w:fill="FFFF00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85,7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22,4</w:t>
            </w:r>
          </w:p>
        </w:tc>
        <w:tc>
          <w:tcPr>
            <w:tcW w:w="0" w:type="auto"/>
            <w:shd w:val="clear" w:color="auto" w:fill="FFFF00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75,0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48</w:t>
            </w:r>
          </w:p>
        </w:tc>
        <w:tc>
          <w:tcPr>
            <w:tcW w:w="0" w:type="auto"/>
            <w:shd w:val="clear" w:color="auto" w:fill="FFFF00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89,8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45,4</w:t>
            </w:r>
          </w:p>
        </w:tc>
        <w:tc>
          <w:tcPr>
            <w:tcW w:w="0" w:type="auto"/>
            <w:shd w:val="clear" w:color="auto" w:fill="FFFF00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82,1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B04E41">
              <w:rPr>
                <w:rFonts w:ascii="Arial Narrow" w:hAnsi="Arial Narrow" w:cs="Arial Narrow"/>
                <w:sz w:val="20"/>
                <w:szCs w:val="20"/>
              </w:rPr>
              <w:t>25,6</w:t>
            </w:r>
          </w:p>
        </w:tc>
        <w:tc>
          <w:tcPr>
            <w:tcW w:w="0" w:type="auto"/>
            <w:shd w:val="clear" w:color="auto" w:fill="FFFF00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82,1</w:t>
            </w:r>
          </w:p>
        </w:tc>
        <w:tc>
          <w:tcPr>
            <w:tcW w:w="0" w:type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33,9</w:t>
            </w:r>
          </w:p>
        </w:tc>
        <w:tc>
          <w:tcPr>
            <w:tcW w:w="0" w:type="auto"/>
          </w:tcPr>
          <w:p w:rsidR="00811526" w:rsidRPr="00796A9B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  <w:highlight w:val="cyan"/>
              </w:rPr>
            </w:pPr>
            <w:r w:rsidRPr="00796A9B">
              <w:rPr>
                <w:rFonts w:ascii="Arial Narrow" w:hAnsi="Arial Narrow" w:cs="Arial Narrow"/>
                <w:sz w:val="20"/>
                <w:szCs w:val="20"/>
                <w:highlight w:val="cyan"/>
              </w:rPr>
              <w:t>10</w:t>
            </w:r>
          </w:p>
        </w:tc>
      </w:tr>
      <w:tr w:rsidR="00811526" w:rsidRPr="00835CE0" w:rsidTr="00560F0F">
        <w:trPr>
          <w:jc w:val="center"/>
        </w:trPr>
        <w:tc>
          <w:tcPr>
            <w:tcW w:w="480" w:type="dxa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82,8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10,5</w:t>
            </w:r>
          </w:p>
        </w:tc>
        <w:tc>
          <w:tcPr>
            <w:tcW w:w="0" w:type="auto"/>
            <w:shd w:val="clear" w:color="auto" w:fill="FFFF00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81,2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18,8</w:t>
            </w:r>
          </w:p>
        </w:tc>
        <w:tc>
          <w:tcPr>
            <w:tcW w:w="521" w:type="dxa"/>
            <w:shd w:val="clear" w:color="auto" w:fill="FFFF00"/>
          </w:tcPr>
          <w:p w:rsidR="00811526" w:rsidRPr="00811526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11526">
              <w:rPr>
                <w:rFonts w:ascii="Arial Narrow" w:hAnsi="Arial Narrow" w:cs="Arial Narrow"/>
                <w:sz w:val="20"/>
                <w:szCs w:val="20"/>
              </w:rPr>
              <w:t>67,7</w:t>
            </w:r>
          </w:p>
        </w:tc>
        <w:tc>
          <w:tcPr>
            <w:tcW w:w="567" w:type="dxa"/>
            <w:shd w:val="clear" w:color="auto" w:fill="FFFFFF" w:themeFill="background1"/>
          </w:tcPr>
          <w:p w:rsidR="00811526" w:rsidRPr="00811526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11526">
              <w:rPr>
                <w:rFonts w:ascii="Arial Narrow" w:hAnsi="Arial Narrow" w:cs="Arial Narrow"/>
                <w:sz w:val="20"/>
                <w:szCs w:val="20"/>
              </w:rPr>
              <w:t>41,9</w:t>
            </w:r>
          </w:p>
        </w:tc>
        <w:tc>
          <w:tcPr>
            <w:tcW w:w="567" w:type="dxa"/>
            <w:shd w:val="clear" w:color="auto" w:fill="FFFF00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63,3</w:t>
            </w:r>
          </w:p>
        </w:tc>
        <w:tc>
          <w:tcPr>
            <w:tcW w:w="434" w:type="dxa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20</w:t>
            </w:r>
          </w:p>
        </w:tc>
        <w:tc>
          <w:tcPr>
            <w:tcW w:w="557" w:type="dxa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80,6</w:t>
            </w:r>
          </w:p>
        </w:tc>
        <w:tc>
          <w:tcPr>
            <w:tcW w:w="542" w:type="dxa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29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86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36</w:t>
            </w:r>
          </w:p>
        </w:tc>
        <w:tc>
          <w:tcPr>
            <w:tcW w:w="0" w:type="auto"/>
            <w:shd w:val="clear" w:color="auto" w:fill="auto"/>
          </w:tcPr>
          <w:p w:rsidR="00811526" w:rsidRPr="00796A9B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796A9B">
              <w:rPr>
                <w:rFonts w:ascii="Arial Narrow" w:hAnsi="Arial Narrow" w:cs="Arial Narrow"/>
                <w:sz w:val="20"/>
                <w:szCs w:val="20"/>
              </w:rPr>
              <w:t>93,9</w:t>
            </w:r>
          </w:p>
        </w:tc>
        <w:tc>
          <w:tcPr>
            <w:tcW w:w="0" w:type="auto"/>
            <w:shd w:val="clear" w:color="auto" w:fill="FFFFFF" w:themeFill="background1"/>
          </w:tcPr>
          <w:p w:rsidR="00811526" w:rsidRPr="00796A9B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796A9B">
              <w:rPr>
                <w:rFonts w:ascii="Arial Narrow" w:hAnsi="Arial Narrow" w:cs="Arial Narrow"/>
                <w:sz w:val="20"/>
                <w:szCs w:val="20"/>
              </w:rPr>
              <w:t>42,4</w:t>
            </w:r>
          </w:p>
        </w:tc>
        <w:tc>
          <w:tcPr>
            <w:tcW w:w="0" w:type="auto"/>
            <w:shd w:val="clear" w:color="auto" w:fill="FFFFFF" w:themeFill="background1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89,7</w:t>
            </w:r>
          </w:p>
        </w:tc>
        <w:tc>
          <w:tcPr>
            <w:tcW w:w="0" w:type="auto"/>
            <w:shd w:val="clear" w:color="auto" w:fill="FFFFFF" w:themeFill="background1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58,6</w:t>
            </w:r>
          </w:p>
        </w:tc>
        <w:tc>
          <w:tcPr>
            <w:tcW w:w="0" w:type="auto"/>
            <w:shd w:val="clear" w:color="auto" w:fill="FFFF00"/>
          </w:tcPr>
          <w:p w:rsidR="00811526" w:rsidRPr="00DF6F41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DF6F41">
              <w:rPr>
                <w:rFonts w:ascii="Arial Narrow" w:hAnsi="Arial Narrow" w:cs="Arial Narrow"/>
                <w:sz w:val="20"/>
                <w:szCs w:val="20"/>
              </w:rPr>
              <w:t>86,7</w:t>
            </w:r>
          </w:p>
        </w:tc>
        <w:tc>
          <w:tcPr>
            <w:tcW w:w="0" w:type="auto"/>
            <w:shd w:val="clear" w:color="auto" w:fill="FFFFFF" w:themeFill="background1"/>
          </w:tcPr>
          <w:p w:rsidR="00811526" w:rsidRPr="00DF6F41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DF6F41">
              <w:rPr>
                <w:rFonts w:ascii="Arial Narrow" w:hAnsi="Arial Narrow" w:cs="Arial Narrow"/>
                <w:sz w:val="20"/>
                <w:szCs w:val="20"/>
              </w:rPr>
              <w:t>30</w:t>
            </w:r>
          </w:p>
        </w:tc>
        <w:tc>
          <w:tcPr>
            <w:tcW w:w="0" w:type="auto"/>
            <w:shd w:val="clear" w:color="auto" w:fill="FFFF00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87,1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12,9</w:t>
            </w:r>
          </w:p>
        </w:tc>
        <w:tc>
          <w:tcPr>
            <w:tcW w:w="0" w:type="auto"/>
            <w:shd w:val="clear" w:color="auto" w:fill="FFFF00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59,3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3,7</w:t>
            </w:r>
          </w:p>
        </w:tc>
        <w:tc>
          <w:tcPr>
            <w:tcW w:w="0" w:type="auto"/>
            <w:shd w:val="clear" w:color="auto" w:fill="FFFFFF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97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30,3</w:t>
            </w:r>
          </w:p>
        </w:tc>
        <w:tc>
          <w:tcPr>
            <w:tcW w:w="0" w:type="auto"/>
            <w:shd w:val="clear" w:color="auto" w:fill="FFFF00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66,7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B04E41">
              <w:rPr>
                <w:rFonts w:ascii="Arial Narrow" w:hAnsi="Arial Narrow" w:cs="Arial Narrow"/>
                <w:sz w:val="20"/>
                <w:szCs w:val="20"/>
              </w:rPr>
              <w:t>14,3</w:t>
            </w:r>
          </w:p>
        </w:tc>
        <w:tc>
          <w:tcPr>
            <w:tcW w:w="0" w:type="auto"/>
            <w:shd w:val="clear" w:color="auto" w:fill="FFFF00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63,3</w:t>
            </w:r>
          </w:p>
        </w:tc>
        <w:tc>
          <w:tcPr>
            <w:tcW w:w="0" w:type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20,0</w:t>
            </w:r>
          </w:p>
        </w:tc>
        <w:tc>
          <w:tcPr>
            <w:tcW w:w="0" w:type="auto"/>
          </w:tcPr>
          <w:p w:rsidR="00811526" w:rsidRPr="00835CE0" w:rsidRDefault="005A1F4F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8</w:t>
            </w:r>
          </w:p>
        </w:tc>
      </w:tr>
      <w:tr w:rsidR="00811526" w:rsidRPr="00835CE0" w:rsidTr="00560F0F">
        <w:trPr>
          <w:jc w:val="center"/>
        </w:trPr>
        <w:tc>
          <w:tcPr>
            <w:tcW w:w="480" w:type="dxa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FFFF00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50,0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11,1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88,2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23,5</w:t>
            </w:r>
          </w:p>
        </w:tc>
        <w:tc>
          <w:tcPr>
            <w:tcW w:w="521" w:type="dxa"/>
            <w:shd w:val="clear" w:color="auto" w:fill="FFFF00"/>
          </w:tcPr>
          <w:p w:rsidR="00811526" w:rsidRPr="00811526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11526">
              <w:rPr>
                <w:rFonts w:ascii="Arial Narrow" w:hAnsi="Arial Narrow" w:cs="Arial Narrow"/>
                <w:sz w:val="20"/>
                <w:szCs w:val="20"/>
              </w:rPr>
              <w:t>50</w:t>
            </w:r>
          </w:p>
        </w:tc>
        <w:tc>
          <w:tcPr>
            <w:tcW w:w="567" w:type="dxa"/>
            <w:shd w:val="clear" w:color="auto" w:fill="FFFFFF" w:themeFill="background1"/>
          </w:tcPr>
          <w:p w:rsidR="00811526" w:rsidRPr="00811526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11526">
              <w:rPr>
                <w:rFonts w:ascii="Arial Narrow" w:hAnsi="Arial Narrow" w:cs="Arial Narrow"/>
                <w:sz w:val="20"/>
                <w:szCs w:val="20"/>
              </w:rPr>
              <w:t>8,3</w:t>
            </w:r>
          </w:p>
        </w:tc>
        <w:tc>
          <w:tcPr>
            <w:tcW w:w="567" w:type="dxa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73,7</w:t>
            </w:r>
          </w:p>
        </w:tc>
        <w:tc>
          <w:tcPr>
            <w:tcW w:w="434" w:type="dxa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26,3</w:t>
            </w:r>
          </w:p>
        </w:tc>
        <w:tc>
          <w:tcPr>
            <w:tcW w:w="557" w:type="dxa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78,9</w:t>
            </w:r>
          </w:p>
        </w:tc>
        <w:tc>
          <w:tcPr>
            <w:tcW w:w="542" w:type="dxa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31,6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89,4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52,6</w:t>
            </w:r>
          </w:p>
        </w:tc>
        <w:tc>
          <w:tcPr>
            <w:tcW w:w="0" w:type="auto"/>
            <w:shd w:val="clear" w:color="auto" w:fill="auto"/>
          </w:tcPr>
          <w:p w:rsidR="00811526" w:rsidRPr="00796A9B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796A9B">
              <w:rPr>
                <w:rFonts w:ascii="Arial Narrow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auto" w:fill="FFFFFF" w:themeFill="background1"/>
          </w:tcPr>
          <w:p w:rsidR="00811526" w:rsidRPr="00796A9B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796A9B">
              <w:rPr>
                <w:rFonts w:ascii="Arial Narrow" w:hAnsi="Arial Narrow" w:cs="Arial Narrow"/>
                <w:sz w:val="20"/>
                <w:szCs w:val="20"/>
              </w:rPr>
              <w:t>46,7</w:t>
            </w:r>
          </w:p>
        </w:tc>
        <w:tc>
          <w:tcPr>
            <w:tcW w:w="0" w:type="auto"/>
            <w:shd w:val="clear" w:color="auto" w:fill="FFFF00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88,2</w:t>
            </w:r>
          </w:p>
        </w:tc>
        <w:tc>
          <w:tcPr>
            <w:tcW w:w="0" w:type="auto"/>
            <w:shd w:val="clear" w:color="auto" w:fill="FFFFFF" w:themeFill="background1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52,9</w:t>
            </w:r>
          </w:p>
        </w:tc>
        <w:tc>
          <w:tcPr>
            <w:tcW w:w="0" w:type="auto"/>
            <w:shd w:val="clear" w:color="auto" w:fill="FFFF00"/>
          </w:tcPr>
          <w:p w:rsidR="00811526" w:rsidRPr="00DF6F41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DF6F41">
              <w:rPr>
                <w:rFonts w:ascii="Arial Narrow" w:hAnsi="Arial Narrow" w:cs="Arial Narrow"/>
                <w:sz w:val="20"/>
                <w:szCs w:val="20"/>
              </w:rPr>
              <w:t>81</w:t>
            </w:r>
          </w:p>
        </w:tc>
        <w:tc>
          <w:tcPr>
            <w:tcW w:w="0" w:type="auto"/>
            <w:shd w:val="clear" w:color="auto" w:fill="FFFFFF" w:themeFill="background1"/>
          </w:tcPr>
          <w:p w:rsidR="00811526" w:rsidRPr="00DF6F41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DF6F41">
              <w:rPr>
                <w:rFonts w:ascii="Arial Narrow" w:hAnsi="Arial Narrow" w:cs="Arial Narrow"/>
                <w:sz w:val="20"/>
                <w:szCs w:val="20"/>
              </w:rPr>
              <w:t>43,7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00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80,0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25,0</w:t>
            </w:r>
          </w:p>
        </w:tc>
        <w:tc>
          <w:tcPr>
            <w:tcW w:w="0" w:type="auto"/>
            <w:shd w:val="clear" w:color="auto" w:fill="FFFF00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89,5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36,8</w:t>
            </w:r>
          </w:p>
        </w:tc>
        <w:tc>
          <w:tcPr>
            <w:tcW w:w="0" w:type="auto"/>
            <w:shd w:val="clear" w:color="auto" w:fill="FFFFFF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85,7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B04E41">
              <w:rPr>
                <w:rFonts w:ascii="Arial Narrow" w:hAnsi="Arial Narrow" w:cs="Arial Narrow"/>
                <w:sz w:val="20"/>
                <w:szCs w:val="20"/>
              </w:rPr>
              <w:t>21,4</w:t>
            </w:r>
          </w:p>
        </w:tc>
        <w:tc>
          <w:tcPr>
            <w:tcW w:w="0" w:type="auto"/>
            <w:shd w:val="clear" w:color="auto" w:fill="FFFF00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83,3</w:t>
            </w:r>
          </w:p>
        </w:tc>
        <w:tc>
          <w:tcPr>
            <w:tcW w:w="0" w:type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16,7</w:t>
            </w:r>
          </w:p>
        </w:tc>
        <w:tc>
          <w:tcPr>
            <w:tcW w:w="0" w:type="auto"/>
          </w:tcPr>
          <w:p w:rsidR="00811526" w:rsidRPr="00835CE0" w:rsidRDefault="00244E11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7</w:t>
            </w:r>
          </w:p>
        </w:tc>
      </w:tr>
      <w:tr w:rsidR="00811526" w:rsidRPr="00835CE0" w:rsidTr="00560F0F">
        <w:trPr>
          <w:jc w:val="center"/>
        </w:trPr>
        <w:tc>
          <w:tcPr>
            <w:tcW w:w="480" w:type="dxa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14</w:t>
            </w:r>
          </w:p>
        </w:tc>
        <w:tc>
          <w:tcPr>
            <w:tcW w:w="0" w:type="auto"/>
            <w:shd w:val="clear" w:color="auto" w:fill="FFFF00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20,7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6,9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87,5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20,8</w:t>
            </w:r>
          </w:p>
        </w:tc>
        <w:tc>
          <w:tcPr>
            <w:tcW w:w="521" w:type="dxa"/>
            <w:shd w:val="clear" w:color="auto" w:fill="FFFF00"/>
          </w:tcPr>
          <w:p w:rsidR="00811526" w:rsidRPr="00811526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11526">
              <w:rPr>
                <w:rFonts w:ascii="Arial Narrow" w:hAnsi="Arial Narrow" w:cs="Arial Narrow"/>
                <w:sz w:val="20"/>
                <w:szCs w:val="20"/>
              </w:rPr>
              <w:t>84</w:t>
            </w:r>
          </w:p>
        </w:tc>
        <w:tc>
          <w:tcPr>
            <w:tcW w:w="567" w:type="dxa"/>
            <w:shd w:val="clear" w:color="auto" w:fill="FFFFFF" w:themeFill="background1"/>
          </w:tcPr>
          <w:p w:rsidR="00811526" w:rsidRPr="00811526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11526">
              <w:rPr>
                <w:rFonts w:ascii="Arial Narrow" w:hAnsi="Arial Narrow" w:cs="Arial Narrow"/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FFFF00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48,1</w:t>
            </w:r>
          </w:p>
        </w:tc>
        <w:tc>
          <w:tcPr>
            <w:tcW w:w="434" w:type="dxa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7,4</w:t>
            </w:r>
          </w:p>
        </w:tc>
        <w:tc>
          <w:tcPr>
            <w:tcW w:w="557" w:type="dxa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76,9</w:t>
            </w:r>
          </w:p>
        </w:tc>
        <w:tc>
          <w:tcPr>
            <w:tcW w:w="542" w:type="dxa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26,9</w:t>
            </w:r>
          </w:p>
        </w:tc>
        <w:tc>
          <w:tcPr>
            <w:tcW w:w="0" w:type="auto"/>
            <w:shd w:val="clear" w:color="auto" w:fill="FFFF00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70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37</w:t>
            </w:r>
          </w:p>
        </w:tc>
        <w:tc>
          <w:tcPr>
            <w:tcW w:w="0" w:type="auto"/>
            <w:shd w:val="clear" w:color="auto" w:fill="FFFF00"/>
          </w:tcPr>
          <w:p w:rsidR="00811526" w:rsidRPr="00796A9B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796A9B">
              <w:rPr>
                <w:rFonts w:ascii="Arial Narrow" w:hAnsi="Arial Narrow" w:cs="Arial Narrow"/>
                <w:sz w:val="20"/>
                <w:szCs w:val="20"/>
              </w:rPr>
              <w:t>84,6</w:t>
            </w:r>
          </w:p>
        </w:tc>
        <w:tc>
          <w:tcPr>
            <w:tcW w:w="0" w:type="auto"/>
            <w:shd w:val="clear" w:color="auto" w:fill="FFFFFF" w:themeFill="background1"/>
          </w:tcPr>
          <w:p w:rsidR="00811526" w:rsidRPr="00796A9B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796A9B">
              <w:rPr>
                <w:rFonts w:ascii="Arial Narrow" w:hAnsi="Arial Narrow" w:cs="Arial Narrow"/>
                <w:sz w:val="20"/>
                <w:szCs w:val="20"/>
              </w:rPr>
              <w:t>42,3</w:t>
            </w:r>
          </w:p>
        </w:tc>
        <w:tc>
          <w:tcPr>
            <w:tcW w:w="0" w:type="auto"/>
            <w:shd w:val="clear" w:color="auto" w:fill="FFFF00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78,6</w:t>
            </w:r>
          </w:p>
        </w:tc>
        <w:tc>
          <w:tcPr>
            <w:tcW w:w="0" w:type="auto"/>
            <w:shd w:val="clear" w:color="auto" w:fill="FFFFFF" w:themeFill="background1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39,3</w:t>
            </w:r>
          </w:p>
        </w:tc>
        <w:tc>
          <w:tcPr>
            <w:tcW w:w="0" w:type="auto"/>
            <w:shd w:val="clear" w:color="auto" w:fill="FFFF00"/>
          </w:tcPr>
          <w:p w:rsidR="00811526" w:rsidRPr="00DF6F41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DF6F41">
              <w:rPr>
                <w:rFonts w:ascii="Arial Narrow" w:hAnsi="Arial Narrow" w:cs="Arial Narrow"/>
                <w:sz w:val="20"/>
                <w:szCs w:val="20"/>
              </w:rPr>
              <w:t>72,7</w:t>
            </w:r>
          </w:p>
        </w:tc>
        <w:tc>
          <w:tcPr>
            <w:tcW w:w="0" w:type="auto"/>
            <w:shd w:val="clear" w:color="auto" w:fill="FFFFFF" w:themeFill="background1"/>
          </w:tcPr>
          <w:p w:rsidR="00811526" w:rsidRPr="00DF6F41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DF6F41">
              <w:rPr>
                <w:rFonts w:ascii="Arial Narrow" w:hAnsi="Arial Narrow" w:cs="Arial Narrow"/>
                <w:sz w:val="20"/>
                <w:szCs w:val="20"/>
              </w:rPr>
              <w:t>18,2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88,5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42,3</w:t>
            </w:r>
          </w:p>
        </w:tc>
        <w:tc>
          <w:tcPr>
            <w:tcW w:w="0" w:type="auto"/>
            <w:shd w:val="clear" w:color="auto" w:fill="FFFF00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86,7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33,4</w:t>
            </w:r>
          </w:p>
        </w:tc>
        <w:tc>
          <w:tcPr>
            <w:tcW w:w="0" w:type="auto"/>
            <w:shd w:val="clear" w:color="auto" w:fill="FFFF00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73,3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B04E41">
              <w:rPr>
                <w:rFonts w:ascii="Arial Narrow" w:hAnsi="Arial Narrow" w:cs="Arial Narrow"/>
                <w:sz w:val="20"/>
                <w:szCs w:val="20"/>
              </w:rPr>
              <w:t>13,3</w:t>
            </w:r>
          </w:p>
        </w:tc>
        <w:tc>
          <w:tcPr>
            <w:tcW w:w="0" w:type="auto"/>
            <w:shd w:val="clear" w:color="auto" w:fill="FFFF00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36,0</w:t>
            </w:r>
          </w:p>
        </w:tc>
        <w:tc>
          <w:tcPr>
            <w:tcW w:w="0" w:type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8,0</w:t>
            </w:r>
          </w:p>
        </w:tc>
        <w:tc>
          <w:tcPr>
            <w:tcW w:w="0" w:type="auto"/>
          </w:tcPr>
          <w:p w:rsidR="00811526" w:rsidRPr="00796A9B" w:rsidRDefault="00244E11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  <w:highlight w:val="cyan"/>
              </w:rPr>
            </w:pPr>
            <w:r>
              <w:rPr>
                <w:rFonts w:ascii="Arial Narrow" w:hAnsi="Arial Narrow" w:cs="Arial Narrow"/>
                <w:sz w:val="20"/>
                <w:szCs w:val="20"/>
                <w:highlight w:val="cyan"/>
              </w:rPr>
              <w:t>10</w:t>
            </w:r>
          </w:p>
        </w:tc>
      </w:tr>
      <w:tr w:rsidR="00811526" w:rsidRPr="00835CE0" w:rsidTr="00560F0F">
        <w:trPr>
          <w:jc w:val="center"/>
        </w:trPr>
        <w:tc>
          <w:tcPr>
            <w:tcW w:w="480" w:type="dxa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15</w:t>
            </w:r>
          </w:p>
        </w:tc>
        <w:tc>
          <w:tcPr>
            <w:tcW w:w="0" w:type="auto"/>
            <w:shd w:val="clear" w:color="auto" w:fill="FFFF00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15,4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7,7</w:t>
            </w:r>
          </w:p>
        </w:tc>
        <w:tc>
          <w:tcPr>
            <w:tcW w:w="0" w:type="auto"/>
            <w:shd w:val="clear" w:color="auto" w:fill="FFFF00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66,7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26,7</w:t>
            </w:r>
          </w:p>
        </w:tc>
        <w:tc>
          <w:tcPr>
            <w:tcW w:w="521" w:type="dxa"/>
            <w:shd w:val="clear" w:color="auto" w:fill="FFFF00"/>
          </w:tcPr>
          <w:p w:rsidR="00811526" w:rsidRPr="00811526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11526">
              <w:rPr>
                <w:rFonts w:ascii="Arial Narrow" w:hAnsi="Arial Narrow" w:cs="Arial Narrow"/>
                <w:sz w:val="20"/>
                <w:szCs w:val="20"/>
              </w:rPr>
              <w:t>66,6</w:t>
            </w:r>
          </w:p>
        </w:tc>
        <w:tc>
          <w:tcPr>
            <w:tcW w:w="567" w:type="dxa"/>
            <w:shd w:val="clear" w:color="auto" w:fill="FFFFFF" w:themeFill="background1"/>
          </w:tcPr>
          <w:p w:rsidR="00811526" w:rsidRPr="00811526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11526">
              <w:rPr>
                <w:rFonts w:ascii="Arial Narrow" w:hAnsi="Arial Narrow" w:cs="Arial Narrow"/>
                <w:sz w:val="20"/>
                <w:szCs w:val="20"/>
              </w:rPr>
              <w:t>16,6</w:t>
            </w:r>
          </w:p>
        </w:tc>
        <w:tc>
          <w:tcPr>
            <w:tcW w:w="567" w:type="dxa"/>
            <w:shd w:val="clear" w:color="auto" w:fill="FFFF00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50</w:t>
            </w:r>
          </w:p>
        </w:tc>
        <w:tc>
          <w:tcPr>
            <w:tcW w:w="434" w:type="dxa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0</w:t>
            </w:r>
          </w:p>
        </w:tc>
        <w:tc>
          <w:tcPr>
            <w:tcW w:w="557" w:type="dxa"/>
            <w:shd w:val="clear" w:color="auto" w:fill="FFFF00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69,2</w:t>
            </w:r>
          </w:p>
        </w:tc>
        <w:tc>
          <w:tcPr>
            <w:tcW w:w="542" w:type="dxa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15,4</w:t>
            </w:r>
          </w:p>
        </w:tc>
        <w:tc>
          <w:tcPr>
            <w:tcW w:w="0" w:type="auto"/>
            <w:shd w:val="clear" w:color="auto" w:fill="FFFF00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80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47</w:t>
            </w:r>
          </w:p>
        </w:tc>
        <w:tc>
          <w:tcPr>
            <w:tcW w:w="0" w:type="auto"/>
            <w:shd w:val="clear" w:color="auto" w:fill="auto"/>
          </w:tcPr>
          <w:p w:rsidR="00811526" w:rsidRPr="00796A9B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796A9B">
              <w:rPr>
                <w:rFonts w:ascii="Arial Narrow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auto" w:fill="FFFFFF" w:themeFill="background1"/>
          </w:tcPr>
          <w:p w:rsidR="00811526" w:rsidRPr="00796A9B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796A9B">
              <w:rPr>
                <w:rFonts w:ascii="Arial Narrow" w:hAnsi="Arial Narrow" w:cs="Arial Narrow"/>
                <w:sz w:val="20"/>
                <w:szCs w:val="20"/>
              </w:rPr>
              <w:t>58,3</w:t>
            </w:r>
          </w:p>
        </w:tc>
        <w:tc>
          <w:tcPr>
            <w:tcW w:w="0" w:type="auto"/>
            <w:shd w:val="clear" w:color="auto" w:fill="FFFFFF" w:themeFill="background1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92,3</w:t>
            </w:r>
          </w:p>
        </w:tc>
        <w:tc>
          <w:tcPr>
            <w:tcW w:w="0" w:type="auto"/>
            <w:shd w:val="clear" w:color="auto" w:fill="FFFFFF" w:themeFill="background1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53,8</w:t>
            </w:r>
          </w:p>
        </w:tc>
        <w:tc>
          <w:tcPr>
            <w:tcW w:w="0" w:type="auto"/>
            <w:shd w:val="clear" w:color="auto" w:fill="FFFFFF" w:themeFill="background1"/>
          </w:tcPr>
          <w:p w:rsidR="00811526" w:rsidRPr="00DF6F41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DF6F41">
              <w:rPr>
                <w:rFonts w:ascii="Arial Narrow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auto" w:fill="FFFFFF" w:themeFill="background1"/>
          </w:tcPr>
          <w:p w:rsidR="00811526" w:rsidRPr="00DF6F41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DF6F41">
              <w:rPr>
                <w:rFonts w:ascii="Arial Narrow" w:hAnsi="Arial Narrow" w:cs="Arial Narrow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FFFF00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76,9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7,7</w:t>
            </w:r>
          </w:p>
        </w:tc>
        <w:tc>
          <w:tcPr>
            <w:tcW w:w="0" w:type="auto"/>
            <w:shd w:val="clear" w:color="auto" w:fill="FFFF00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66,7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13,3</w:t>
            </w:r>
          </w:p>
        </w:tc>
        <w:tc>
          <w:tcPr>
            <w:tcW w:w="0" w:type="auto"/>
            <w:shd w:val="clear" w:color="auto" w:fill="FFFF00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84,6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15,4</w:t>
            </w:r>
          </w:p>
        </w:tc>
        <w:tc>
          <w:tcPr>
            <w:tcW w:w="0" w:type="auto"/>
            <w:shd w:val="clear" w:color="auto" w:fill="FFFF00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78,9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B04E41">
              <w:rPr>
                <w:rFonts w:ascii="Arial Narrow" w:hAnsi="Arial Narrow" w:cs="Arial Narrow"/>
                <w:sz w:val="20"/>
                <w:szCs w:val="20"/>
              </w:rPr>
              <w:t>31,6</w:t>
            </w:r>
          </w:p>
        </w:tc>
        <w:tc>
          <w:tcPr>
            <w:tcW w:w="0" w:type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91,7</w:t>
            </w:r>
          </w:p>
        </w:tc>
        <w:tc>
          <w:tcPr>
            <w:tcW w:w="0" w:type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8,3</w:t>
            </w:r>
          </w:p>
        </w:tc>
        <w:tc>
          <w:tcPr>
            <w:tcW w:w="0" w:type="auto"/>
          </w:tcPr>
          <w:p w:rsidR="00811526" w:rsidRPr="00796A9B" w:rsidRDefault="00244E11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  <w:highlight w:val="cyan"/>
              </w:rPr>
            </w:pPr>
            <w:r>
              <w:rPr>
                <w:rFonts w:ascii="Arial Narrow" w:hAnsi="Arial Narrow" w:cs="Arial Narrow"/>
                <w:sz w:val="20"/>
                <w:szCs w:val="20"/>
                <w:highlight w:val="cyan"/>
              </w:rPr>
              <w:t>10</w:t>
            </w:r>
          </w:p>
        </w:tc>
      </w:tr>
      <w:tr w:rsidR="00811526" w:rsidRPr="00835CE0" w:rsidTr="00811526">
        <w:trPr>
          <w:jc w:val="center"/>
        </w:trPr>
        <w:tc>
          <w:tcPr>
            <w:tcW w:w="480" w:type="dxa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16</w:t>
            </w:r>
          </w:p>
        </w:tc>
        <w:tc>
          <w:tcPr>
            <w:tcW w:w="0" w:type="auto"/>
            <w:shd w:val="clear" w:color="auto" w:fill="FFFF00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50,0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75,0</w:t>
            </w:r>
          </w:p>
        </w:tc>
        <w:tc>
          <w:tcPr>
            <w:tcW w:w="521" w:type="dxa"/>
          </w:tcPr>
          <w:p w:rsidR="00811526" w:rsidRPr="00811526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11526">
              <w:rPr>
                <w:rFonts w:ascii="Arial Narrow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567" w:type="dxa"/>
            <w:shd w:val="clear" w:color="auto" w:fill="FFFFFF" w:themeFill="background1"/>
          </w:tcPr>
          <w:p w:rsidR="00811526" w:rsidRPr="00811526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11526">
              <w:rPr>
                <w:rFonts w:ascii="Arial Narrow" w:hAnsi="Arial Narrow" w:cs="Arial Narrow"/>
                <w:sz w:val="20"/>
                <w:szCs w:val="20"/>
              </w:rPr>
              <w:t>50</w:t>
            </w:r>
          </w:p>
        </w:tc>
        <w:tc>
          <w:tcPr>
            <w:tcW w:w="567" w:type="dxa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434" w:type="dxa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33,3</w:t>
            </w:r>
          </w:p>
        </w:tc>
        <w:tc>
          <w:tcPr>
            <w:tcW w:w="557" w:type="dxa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542" w:type="dxa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66,7</w:t>
            </w:r>
          </w:p>
        </w:tc>
        <w:tc>
          <w:tcPr>
            <w:tcW w:w="0" w:type="auto"/>
            <w:shd w:val="clear" w:color="auto" w:fill="FFFF00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25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25</w:t>
            </w:r>
          </w:p>
        </w:tc>
        <w:tc>
          <w:tcPr>
            <w:tcW w:w="0" w:type="auto"/>
            <w:shd w:val="clear" w:color="auto" w:fill="auto"/>
          </w:tcPr>
          <w:p w:rsidR="00811526" w:rsidRPr="00796A9B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796A9B">
              <w:rPr>
                <w:rFonts w:ascii="Arial Narrow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auto" w:fill="FFFFFF" w:themeFill="background1"/>
          </w:tcPr>
          <w:p w:rsidR="00811526" w:rsidRPr="00796A9B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796A9B">
              <w:rPr>
                <w:rFonts w:ascii="Arial Narrow" w:hAnsi="Arial Narrow" w:cs="Arial Narrow"/>
                <w:sz w:val="20"/>
                <w:szCs w:val="20"/>
              </w:rPr>
              <w:t>25</w:t>
            </w:r>
          </w:p>
        </w:tc>
        <w:tc>
          <w:tcPr>
            <w:tcW w:w="0" w:type="auto"/>
            <w:shd w:val="clear" w:color="auto" w:fill="FFFFFF" w:themeFill="background1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auto" w:fill="FFFFFF" w:themeFill="background1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50</w:t>
            </w:r>
          </w:p>
        </w:tc>
        <w:tc>
          <w:tcPr>
            <w:tcW w:w="0" w:type="auto"/>
            <w:shd w:val="clear" w:color="auto" w:fill="FFFFFF" w:themeFill="background1"/>
          </w:tcPr>
          <w:p w:rsidR="00811526" w:rsidRPr="00DF6F41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DF6F41">
              <w:rPr>
                <w:rFonts w:ascii="Arial Narrow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auto" w:fill="FFFFFF" w:themeFill="background1"/>
          </w:tcPr>
          <w:p w:rsidR="00811526" w:rsidRPr="00DF6F41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DF6F41">
              <w:rPr>
                <w:rFonts w:ascii="Arial Narrow" w:hAnsi="Arial Narrow" w:cs="Arial Narrow"/>
                <w:sz w:val="20"/>
                <w:szCs w:val="20"/>
              </w:rPr>
              <w:t>33,3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FFFF00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25,0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33,3</w:t>
            </w:r>
          </w:p>
        </w:tc>
        <w:tc>
          <w:tcPr>
            <w:tcW w:w="0" w:type="auto"/>
            <w:shd w:val="clear" w:color="auto" w:fill="FFFF00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50,0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B04E41">
              <w:rPr>
                <w:rFonts w:ascii="Arial Narrow" w:hAnsi="Arial Narrow" w:cs="Arial Narrow"/>
                <w:sz w:val="20"/>
                <w:szCs w:val="20"/>
              </w:rPr>
              <w:t>37,5</w:t>
            </w:r>
          </w:p>
        </w:tc>
        <w:tc>
          <w:tcPr>
            <w:tcW w:w="0" w:type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0" w:type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25,0</w:t>
            </w:r>
          </w:p>
        </w:tc>
        <w:tc>
          <w:tcPr>
            <w:tcW w:w="0" w:type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4</w:t>
            </w:r>
          </w:p>
        </w:tc>
      </w:tr>
      <w:tr w:rsidR="00811526" w:rsidRPr="00835CE0" w:rsidTr="00560F0F">
        <w:trPr>
          <w:jc w:val="center"/>
        </w:trPr>
        <w:tc>
          <w:tcPr>
            <w:tcW w:w="480" w:type="dxa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17</w:t>
            </w:r>
          </w:p>
        </w:tc>
        <w:tc>
          <w:tcPr>
            <w:tcW w:w="0" w:type="auto"/>
            <w:shd w:val="clear" w:color="auto" w:fill="FFFF00"/>
          </w:tcPr>
          <w:p w:rsidR="00811526" w:rsidRPr="005A1F4F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5A1F4F">
              <w:rPr>
                <w:rFonts w:ascii="Arial Narrow" w:hAnsi="Arial Narrow" w:cs="Arial Narrow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811526" w:rsidRPr="005A1F4F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5A1F4F">
              <w:rPr>
                <w:rFonts w:ascii="Arial Narrow" w:hAnsi="Arial Narrow" w:cs="Arial Narrow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FFFF00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44,4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11,1</w:t>
            </w:r>
          </w:p>
        </w:tc>
        <w:tc>
          <w:tcPr>
            <w:tcW w:w="521" w:type="dxa"/>
            <w:shd w:val="clear" w:color="auto" w:fill="FFFF00"/>
          </w:tcPr>
          <w:p w:rsidR="00811526" w:rsidRPr="00811526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11526">
              <w:rPr>
                <w:rFonts w:ascii="Arial Narrow" w:hAnsi="Arial Narrow" w:cs="Arial Narrow"/>
                <w:sz w:val="20"/>
                <w:szCs w:val="20"/>
              </w:rPr>
              <w:t>66,6</w:t>
            </w:r>
          </w:p>
        </w:tc>
        <w:tc>
          <w:tcPr>
            <w:tcW w:w="567" w:type="dxa"/>
            <w:shd w:val="clear" w:color="auto" w:fill="FFFFFF" w:themeFill="background1"/>
          </w:tcPr>
          <w:p w:rsidR="00811526" w:rsidRPr="00811526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11526">
              <w:rPr>
                <w:rFonts w:ascii="Arial Narrow" w:hAnsi="Arial Narrow" w:cs="Arial Narrow"/>
                <w:sz w:val="20"/>
                <w:szCs w:val="20"/>
              </w:rPr>
              <w:t>11,1</w:t>
            </w:r>
          </w:p>
        </w:tc>
        <w:tc>
          <w:tcPr>
            <w:tcW w:w="567" w:type="dxa"/>
            <w:shd w:val="clear" w:color="auto" w:fill="FFFF00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30</w:t>
            </w:r>
          </w:p>
        </w:tc>
        <w:tc>
          <w:tcPr>
            <w:tcW w:w="434" w:type="dxa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0</w:t>
            </w:r>
          </w:p>
        </w:tc>
        <w:tc>
          <w:tcPr>
            <w:tcW w:w="557" w:type="dxa"/>
            <w:shd w:val="clear" w:color="auto" w:fill="FFFF00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50</w:t>
            </w:r>
          </w:p>
        </w:tc>
        <w:tc>
          <w:tcPr>
            <w:tcW w:w="542" w:type="dxa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30</w:t>
            </w:r>
          </w:p>
        </w:tc>
        <w:tc>
          <w:tcPr>
            <w:tcW w:w="0" w:type="auto"/>
            <w:shd w:val="clear" w:color="auto" w:fill="FFFF00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44,4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22,2</w:t>
            </w:r>
          </w:p>
        </w:tc>
        <w:tc>
          <w:tcPr>
            <w:tcW w:w="0" w:type="auto"/>
            <w:shd w:val="clear" w:color="auto" w:fill="FFFF00"/>
          </w:tcPr>
          <w:p w:rsidR="00811526" w:rsidRPr="00796A9B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796A9B">
              <w:rPr>
                <w:rFonts w:ascii="Arial Narrow" w:hAnsi="Arial Narrow" w:cs="Arial Narrow"/>
                <w:sz w:val="20"/>
                <w:szCs w:val="20"/>
              </w:rPr>
              <w:t>80</w:t>
            </w:r>
          </w:p>
        </w:tc>
        <w:tc>
          <w:tcPr>
            <w:tcW w:w="0" w:type="auto"/>
            <w:shd w:val="clear" w:color="auto" w:fill="FFFFFF" w:themeFill="background1"/>
          </w:tcPr>
          <w:p w:rsidR="00811526" w:rsidRPr="00796A9B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796A9B">
              <w:rPr>
                <w:rFonts w:ascii="Arial Narrow" w:hAnsi="Arial Narrow" w:cs="Arial Narrow"/>
                <w:sz w:val="20"/>
                <w:szCs w:val="20"/>
              </w:rPr>
              <w:t>60</w:t>
            </w:r>
          </w:p>
        </w:tc>
        <w:tc>
          <w:tcPr>
            <w:tcW w:w="0" w:type="auto"/>
            <w:shd w:val="clear" w:color="auto" w:fill="FFFFFF" w:themeFill="background1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auto" w:fill="FFFFFF" w:themeFill="background1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55,6</w:t>
            </w:r>
          </w:p>
        </w:tc>
        <w:tc>
          <w:tcPr>
            <w:tcW w:w="0" w:type="auto"/>
            <w:shd w:val="clear" w:color="auto" w:fill="FFFF00"/>
          </w:tcPr>
          <w:p w:rsidR="00811526" w:rsidRPr="00DF6F41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DF6F41">
              <w:rPr>
                <w:rFonts w:ascii="Arial Narrow" w:hAnsi="Arial Narrow" w:cs="Arial Narrow"/>
                <w:sz w:val="20"/>
                <w:szCs w:val="20"/>
              </w:rPr>
              <w:t>85,7</w:t>
            </w:r>
          </w:p>
        </w:tc>
        <w:tc>
          <w:tcPr>
            <w:tcW w:w="0" w:type="auto"/>
            <w:shd w:val="clear" w:color="auto" w:fill="FFFFFF" w:themeFill="background1"/>
          </w:tcPr>
          <w:p w:rsidR="00811526" w:rsidRPr="00DF6F41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DF6F41">
              <w:rPr>
                <w:rFonts w:ascii="Arial Narrow" w:hAnsi="Arial Narrow" w:cs="Arial Narrow"/>
                <w:sz w:val="20"/>
                <w:szCs w:val="20"/>
              </w:rPr>
              <w:t>42,9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FFFF00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72,7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9,1</w:t>
            </w:r>
          </w:p>
        </w:tc>
        <w:tc>
          <w:tcPr>
            <w:tcW w:w="0" w:type="auto"/>
            <w:shd w:val="clear" w:color="auto" w:fill="FFFF00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81,8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27,3</w:t>
            </w:r>
          </w:p>
        </w:tc>
        <w:tc>
          <w:tcPr>
            <w:tcW w:w="0" w:type="auto"/>
            <w:shd w:val="clear" w:color="auto" w:fill="FFFFFF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90,0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B04E41">
              <w:rPr>
                <w:rFonts w:ascii="Arial Narrow" w:hAnsi="Arial Narrow" w:cs="Arial Narrow"/>
                <w:sz w:val="20"/>
                <w:szCs w:val="20"/>
              </w:rPr>
              <w:t>50,0</w:t>
            </w:r>
          </w:p>
        </w:tc>
        <w:tc>
          <w:tcPr>
            <w:tcW w:w="0" w:type="auto"/>
            <w:shd w:val="clear" w:color="auto" w:fill="FFFF00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66,7</w:t>
            </w:r>
          </w:p>
        </w:tc>
        <w:tc>
          <w:tcPr>
            <w:tcW w:w="0" w:type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33,3</w:t>
            </w:r>
          </w:p>
        </w:tc>
        <w:tc>
          <w:tcPr>
            <w:tcW w:w="0" w:type="auto"/>
          </w:tcPr>
          <w:p w:rsidR="00811526" w:rsidRPr="00796A9B" w:rsidRDefault="00244E11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  <w:highlight w:val="cyan"/>
              </w:rPr>
            </w:pPr>
            <w:r>
              <w:rPr>
                <w:rFonts w:ascii="Arial Narrow" w:hAnsi="Arial Narrow" w:cs="Arial Narrow"/>
                <w:sz w:val="20"/>
                <w:szCs w:val="20"/>
                <w:highlight w:val="cyan"/>
              </w:rPr>
              <w:t>11</w:t>
            </w:r>
          </w:p>
        </w:tc>
      </w:tr>
      <w:tr w:rsidR="00811526" w:rsidRPr="00835CE0" w:rsidTr="00560F0F">
        <w:trPr>
          <w:jc w:val="center"/>
        </w:trPr>
        <w:tc>
          <w:tcPr>
            <w:tcW w:w="480" w:type="dxa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18</w:t>
            </w:r>
          </w:p>
        </w:tc>
        <w:tc>
          <w:tcPr>
            <w:tcW w:w="0" w:type="auto"/>
            <w:shd w:val="clear" w:color="auto" w:fill="FFFF00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42,9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14,3</w:t>
            </w:r>
          </w:p>
        </w:tc>
        <w:tc>
          <w:tcPr>
            <w:tcW w:w="0" w:type="auto"/>
            <w:shd w:val="clear" w:color="auto" w:fill="FFFF00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55,6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0</w:t>
            </w:r>
          </w:p>
        </w:tc>
        <w:tc>
          <w:tcPr>
            <w:tcW w:w="521" w:type="dxa"/>
            <w:shd w:val="clear" w:color="auto" w:fill="FFFF00"/>
          </w:tcPr>
          <w:p w:rsidR="00811526" w:rsidRPr="00811526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11526">
              <w:rPr>
                <w:rFonts w:ascii="Arial Narrow" w:hAnsi="Arial Narrow" w:cs="Arial Narrow"/>
                <w:sz w:val="20"/>
                <w:szCs w:val="20"/>
              </w:rPr>
              <w:t>66,6</w:t>
            </w:r>
          </w:p>
        </w:tc>
        <w:tc>
          <w:tcPr>
            <w:tcW w:w="567" w:type="dxa"/>
            <w:shd w:val="clear" w:color="auto" w:fill="FFFFFF" w:themeFill="background1"/>
          </w:tcPr>
          <w:p w:rsidR="00811526" w:rsidRPr="00811526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11526">
              <w:rPr>
                <w:rFonts w:ascii="Arial Narrow" w:hAnsi="Arial Narrow" w:cs="Arial Narrow"/>
                <w:sz w:val="20"/>
                <w:szCs w:val="20"/>
              </w:rPr>
              <w:t>11,1</w:t>
            </w:r>
          </w:p>
        </w:tc>
        <w:tc>
          <w:tcPr>
            <w:tcW w:w="567" w:type="dxa"/>
            <w:shd w:val="clear" w:color="auto" w:fill="FFFF00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55,6</w:t>
            </w:r>
          </w:p>
        </w:tc>
        <w:tc>
          <w:tcPr>
            <w:tcW w:w="434" w:type="dxa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11,1</w:t>
            </w:r>
          </w:p>
        </w:tc>
        <w:tc>
          <w:tcPr>
            <w:tcW w:w="557" w:type="dxa"/>
            <w:shd w:val="clear" w:color="auto" w:fill="FFFF00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71,4</w:t>
            </w:r>
          </w:p>
        </w:tc>
        <w:tc>
          <w:tcPr>
            <w:tcW w:w="542" w:type="dxa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28,6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88,8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11,1</w:t>
            </w:r>
          </w:p>
        </w:tc>
        <w:tc>
          <w:tcPr>
            <w:tcW w:w="0" w:type="auto"/>
            <w:shd w:val="clear" w:color="auto" w:fill="FFFF00"/>
          </w:tcPr>
          <w:p w:rsidR="00811526" w:rsidRPr="00796A9B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796A9B">
              <w:rPr>
                <w:rFonts w:ascii="Arial Narrow" w:hAnsi="Arial Narrow" w:cs="Arial Narrow"/>
                <w:sz w:val="20"/>
                <w:szCs w:val="20"/>
              </w:rPr>
              <w:t>87,5</w:t>
            </w:r>
          </w:p>
        </w:tc>
        <w:tc>
          <w:tcPr>
            <w:tcW w:w="0" w:type="auto"/>
            <w:shd w:val="clear" w:color="auto" w:fill="FFFFFF" w:themeFill="background1"/>
          </w:tcPr>
          <w:p w:rsidR="00811526" w:rsidRPr="00796A9B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796A9B">
              <w:rPr>
                <w:rFonts w:ascii="Arial Narrow" w:hAnsi="Arial Narrow" w:cs="Arial Narrow"/>
                <w:sz w:val="20"/>
                <w:szCs w:val="20"/>
              </w:rPr>
              <w:t>25</w:t>
            </w:r>
          </w:p>
        </w:tc>
        <w:tc>
          <w:tcPr>
            <w:tcW w:w="0" w:type="auto"/>
            <w:shd w:val="clear" w:color="auto" w:fill="FFFF00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88,9</w:t>
            </w:r>
          </w:p>
        </w:tc>
        <w:tc>
          <w:tcPr>
            <w:tcW w:w="0" w:type="auto"/>
            <w:shd w:val="clear" w:color="auto" w:fill="FFFFFF" w:themeFill="background1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22,2</w:t>
            </w:r>
          </w:p>
        </w:tc>
        <w:tc>
          <w:tcPr>
            <w:tcW w:w="0" w:type="auto"/>
            <w:shd w:val="clear" w:color="auto" w:fill="FFFF00"/>
          </w:tcPr>
          <w:p w:rsidR="00811526" w:rsidRPr="00DF6F41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DF6F41">
              <w:rPr>
                <w:rFonts w:ascii="Arial Narrow" w:hAnsi="Arial Narrow" w:cs="Arial Narrow"/>
                <w:sz w:val="20"/>
                <w:szCs w:val="20"/>
              </w:rPr>
              <w:t>87,5</w:t>
            </w:r>
          </w:p>
        </w:tc>
        <w:tc>
          <w:tcPr>
            <w:tcW w:w="0" w:type="auto"/>
            <w:shd w:val="clear" w:color="auto" w:fill="FFFFFF" w:themeFill="background1"/>
          </w:tcPr>
          <w:p w:rsidR="00811526" w:rsidRPr="00DF6F41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DF6F41">
              <w:rPr>
                <w:rFonts w:ascii="Arial Narrow" w:hAnsi="Arial Narrow" w:cs="Arial Narrow"/>
                <w:sz w:val="20"/>
                <w:szCs w:val="20"/>
              </w:rPr>
              <w:t>12,5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33,</w:t>
            </w:r>
            <w:r w:rsidRPr="00835CE0">
              <w:rPr>
                <w:rFonts w:ascii="Arial Narrow" w:hAnsi="Arial Narrow" w:cs="Arial Narrow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88,9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33,3</w:t>
            </w:r>
          </w:p>
        </w:tc>
        <w:tc>
          <w:tcPr>
            <w:tcW w:w="0" w:type="auto"/>
            <w:shd w:val="clear" w:color="auto" w:fill="FFFF00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88,9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44,4</w:t>
            </w:r>
          </w:p>
        </w:tc>
        <w:tc>
          <w:tcPr>
            <w:tcW w:w="0" w:type="auto"/>
            <w:shd w:val="clear" w:color="auto" w:fill="FFFF00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77,8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B04E41">
              <w:rPr>
                <w:rFonts w:ascii="Arial Narrow" w:hAnsi="Arial Narrow" w:cs="Arial Narrow"/>
                <w:sz w:val="20"/>
                <w:szCs w:val="20"/>
              </w:rPr>
              <w:t>33,3</w:t>
            </w:r>
          </w:p>
        </w:tc>
        <w:tc>
          <w:tcPr>
            <w:tcW w:w="0" w:type="auto"/>
            <w:shd w:val="clear" w:color="auto" w:fill="FFFF00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71,4</w:t>
            </w:r>
          </w:p>
        </w:tc>
        <w:tc>
          <w:tcPr>
            <w:tcW w:w="0" w:type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14,3</w:t>
            </w:r>
          </w:p>
        </w:tc>
        <w:tc>
          <w:tcPr>
            <w:tcW w:w="0" w:type="auto"/>
          </w:tcPr>
          <w:p w:rsidR="00811526" w:rsidRPr="00796A9B" w:rsidRDefault="00244E11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  <w:highlight w:val="cyan"/>
              </w:rPr>
            </w:pPr>
            <w:r>
              <w:rPr>
                <w:rFonts w:ascii="Arial Narrow" w:hAnsi="Arial Narrow" w:cs="Arial Narrow"/>
                <w:sz w:val="20"/>
                <w:szCs w:val="20"/>
                <w:highlight w:val="cyan"/>
              </w:rPr>
              <w:t>11</w:t>
            </w:r>
          </w:p>
        </w:tc>
      </w:tr>
      <w:tr w:rsidR="00811526" w:rsidRPr="00835CE0" w:rsidTr="00560F0F">
        <w:trPr>
          <w:jc w:val="center"/>
        </w:trPr>
        <w:tc>
          <w:tcPr>
            <w:tcW w:w="480" w:type="dxa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19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81,8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63,6</w:t>
            </w:r>
          </w:p>
        </w:tc>
        <w:tc>
          <w:tcPr>
            <w:tcW w:w="0" w:type="auto"/>
            <w:shd w:val="clear" w:color="auto" w:fill="FFFF00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70,0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30,0</w:t>
            </w:r>
          </w:p>
        </w:tc>
        <w:tc>
          <w:tcPr>
            <w:tcW w:w="521" w:type="dxa"/>
            <w:shd w:val="clear" w:color="auto" w:fill="FFFF00"/>
          </w:tcPr>
          <w:p w:rsidR="00811526" w:rsidRPr="00811526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11526">
              <w:rPr>
                <w:rFonts w:ascii="Arial Narrow" w:hAnsi="Arial Narrow" w:cs="Arial Narrow"/>
                <w:sz w:val="20"/>
                <w:szCs w:val="20"/>
              </w:rPr>
              <w:t>66,6</w:t>
            </w:r>
          </w:p>
        </w:tc>
        <w:tc>
          <w:tcPr>
            <w:tcW w:w="567" w:type="dxa"/>
            <w:shd w:val="clear" w:color="auto" w:fill="FFFFFF" w:themeFill="background1"/>
          </w:tcPr>
          <w:p w:rsidR="00811526" w:rsidRPr="00811526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11526">
              <w:rPr>
                <w:rFonts w:ascii="Arial Narrow" w:hAnsi="Arial Narrow" w:cs="Arial Narrow"/>
                <w:sz w:val="20"/>
                <w:szCs w:val="20"/>
              </w:rPr>
              <w:t>25</w:t>
            </w:r>
          </w:p>
        </w:tc>
        <w:tc>
          <w:tcPr>
            <w:tcW w:w="567" w:type="dxa"/>
            <w:shd w:val="clear" w:color="auto" w:fill="FFFF00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66,7</w:t>
            </w:r>
          </w:p>
        </w:tc>
        <w:tc>
          <w:tcPr>
            <w:tcW w:w="434" w:type="dxa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44,4</w:t>
            </w:r>
          </w:p>
        </w:tc>
        <w:tc>
          <w:tcPr>
            <w:tcW w:w="557" w:type="dxa"/>
            <w:shd w:val="clear" w:color="auto" w:fill="FFFF00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66,7</w:t>
            </w:r>
          </w:p>
        </w:tc>
        <w:tc>
          <w:tcPr>
            <w:tcW w:w="542" w:type="dxa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44,4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37,5</w:t>
            </w:r>
          </w:p>
        </w:tc>
        <w:tc>
          <w:tcPr>
            <w:tcW w:w="0" w:type="auto"/>
            <w:shd w:val="clear" w:color="auto" w:fill="auto"/>
          </w:tcPr>
          <w:p w:rsidR="00811526" w:rsidRPr="00796A9B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796A9B">
              <w:rPr>
                <w:rFonts w:ascii="Arial Narrow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auto" w:fill="FFFFFF" w:themeFill="background1"/>
          </w:tcPr>
          <w:p w:rsidR="00811526" w:rsidRPr="00796A9B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796A9B">
              <w:rPr>
                <w:rFonts w:ascii="Arial Narrow" w:hAnsi="Arial Narrow" w:cs="Arial Narrow"/>
                <w:sz w:val="20"/>
                <w:szCs w:val="20"/>
              </w:rPr>
              <w:t>54,5</w:t>
            </w:r>
          </w:p>
        </w:tc>
        <w:tc>
          <w:tcPr>
            <w:tcW w:w="0" w:type="auto"/>
            <w:shd w:val="clear" w:color="auto" w:fill="FFFFFF" w:themeFill="background1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auto" w:fill="FFFFFF" w:themeFill="background1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60</w:t>
            </w:r>
          </w:p>
        </w:tc>
        <w:tc>
          <w:tcPr>
            <w:tcW w:w="0" w:type="auto"/>
            <w:shd w:val="clear" w:color="auto" w:fill="FFFFFF" w:themeFill="background1"/>
          </w:tcPr>
          <w:p w:rsidR="00811526" w:rsidRPr="00DF6F41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DF6F41">
              <w:rPr>
                <w:rFonts w:ascii="Arial Narrow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auto" w:fill="FFFFFF" w:themeFill="background1"/>
          </w:tcPr>
          <w:p w:rsidR="00811526" w:rsidRPr="00DF6F41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DF6F41">
              <w:rPr>
                <w:rFonts w:ascii="Arial Narrow" w:hAnsi="Arial Narrow" w:cs="Arial Narrow"/>
                <w:sz w:val="20"/>
                <w:szCs w:val="20"/>
              </w:rPr>
              <w:t>54,5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00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80,0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30,0</w:t>
            </w:r>
          </w:p>
        </w:tc>
        <w:tc>
          <w:tcPr>
            <w:tcW w:w="0" w:type="auto"/>
            <w:shd w:val="clear" w:color="auto" w:fill="FFFFFF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57,1</w:t>
            </w:r>
          </w:p>
        </w:tc>
        <w:tc>
          <w:tcPr>
            <w:tcW w:w="0" w:type="auto"/>
            <w:shd w:val="clear" w:color="auto" w:fill="FFFF00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70,0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B04E41">
              <w:rPr>
                <w:rFonts w:ascii="Arial Narrow" w:hAnsi="Arial Narrow" w:cs="Arial Narrow"/>
                <w:sz w:val="20"/>
                <w:szCs w:val="20"/>
              </w:rPr>
              <w:t>20,0</w:t>
            </w:r>
          </w:p>
        </w:tc>
        <w:tc>
          <w:tcPr>
            <w:tcW w:w="0" w:type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90,0</w:t>
            </w:r>
          </w:p>
        </w:tc>
        <w:tc>
          <w:tcPr>
            <w:tcW w:w="0" w:type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70,0</w:t>
            </w:r>
          </w:p>
        </w:tc>
        <w:tc>
          <w:tcPr>
            <w:tcW w:w="0" w:type="auto"/>
          </w:tcPr>
          <w:p w:rsidR="00811526" w:rsidRPr="00835CE0" w:rsidRDefault="00244E11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6</w:t>
            </w:r>
          </w:p>
        </w:tc>
      </w:tr>
      <w:tr w:rsidR="00811526" w:rsidRPr="00835CE0" w:rsidTr="00811526">
        <w:trPr>
          <w:jc w:val="center"/>
        </w:trPr>
        <w:tc>
          <w:tcPr>
            <w:tcW w:w="480" w:type="dxa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21</w:t>
            </w:r>
          </w:p>
        </w:tc>
        <w:tc>
          <w:tcPr>
            <w:tcW w:w="0" w:type="auto"/>
            <w:shd w:val="clear" w:color="auto" w:fill="FFFF00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25,0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0</w:t>
            </w:r>
          </w:p>
        </w:tc>
        <w:tc>
          <w:tcPr>
            <w:tcW w:w="521" w:type="dxa"/>
          </w:tcPr>
          <w:p w:rsidR="00811526" w:rsidRPr="00811526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11526">
              <w:rPr>
                <w:rFonts w:ascii="Arial Narrow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567" w:type="dxa"/>
            <w:shd w:val="clear" w:color="auto" w:fill="FFFFFF" w:themeFill="background1"/>
          </w:tcPr>
          <w:p w:rsidR="00811526" w:rsidRPr="00811526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11526">
              <w:rPr>
                <w:rFonts w:ascii="Arial Narrow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567" w:type="dxa"/>
            <w:shd w:val="clear" w:color="auto" w:fill="FFFF00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60</w:t>
            </w:r>
          </w:p>
        </w:tc>
        <w:tc>
          <w:tcPr>
            <w:tcW w:w="434" w:type="dxa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20</w:t>
            </w:r>
          </w:p>
        </w:tc>
        <w:tc>
          <w:tcPr>
            <w:tcW w:w="557" w:type="dxa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83,3</w:t>
            </w:r>
          </w:p>
        </w:tc>
        <w:tc>
          <w:tcPr>
            <w:tcW w:w="542" w:type="dxa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16,7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66,7</w:t>
            </w:r>
          </w:p>
        </w:tc>
        <w:tc>
          <w:tcPr>
            <w:tcW w:w="0" w:type="auto"/>
            <w:shd w:val="clear" w:color="auto" w:fill="auto"/>
          </w:tcPr>
          <w:p w:rsidR="00811526" w:rsidRPr="00796A9B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796A9B">
              <w:rPr>
                <w:rFonts w:ascii="Arial Narrow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auto" w:fill="FFFFFF" w:themeFill="background1"/>
          </w:tcPr>
          <w:p w:rsidR="00811526" w:rsidRPr="00796A9B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796A9B">
              <w:rPr>
                <w:rFonts w:ascii="Arial Narrow" w:hAnsi="Arial Narrow" w:cs="Arial Narrow"/>
                <w:sz w:val="20"/>
                <w:szCs w:val="20"/>
              </w:rPr>
              <w:t>16,7</w:t>
            </w:r>
          </w:p>
        </w:tc>
        <w:tc>
          <w:tcPr>
            <w:tcW w:w="0" w:type="auto"/>
            <w:shd w:val="clear" w:color="auto" w:fill="FFFFFF" w:themeFill="background1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auto" w:fill="FFFFFF" w:themeFill="background1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33,3</w:t>
            </w:r>
          </w:p>
        </w:tc>
        <w:tc>
          <w:tcPr>
            <w:tcW w:w="0" w:type="auto"/>
          </w:tcPr>
          <w:p w:rsidR="00811526" w:rsidRPr="00DF6F41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DF6F41">
              <w:rPr>
                <w:rFonts w:ascii="Arial Narrow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0" w:type="auto"/>
          </w:tcPr>
          <w:p w:rsidR="00811526" w:rsidRPr="00DF6F41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DF6F41">
              <w:rPr>
                <w:rFonts w:ascii="Arial Narrow" w:hAnsi="Arial Narrow" w:cs="Arial Narrow"/>
                <w:sz w:val="20"/>
                <w:szCs w:val="20"/>
              </w:rPr>
              <w:t>33,3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50</w:t>
            </w:r>
          </w:p>
        </w:tc>
        <w:tc>
          <w:tcPr>
            <w:tcW w:w="0" w:type="auto"/>
            <w:shd w:val="clear" w:color="auto" w:fill="FFFF00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66,7</w:t>
            </w:r>
          </w:p>
        </w:tc>
        <w:tc>
          <w:tcPr>
            <w:tcW w:w="0" w:type="auto"/>
            <w:shd w:val="clear" w:color="auto" w:fill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B04E41">
              <w:rPr>
                <w:rFonts w:ascii="Arial Narrow" w:hAnsi="Arial Narrow" w:cs="Arial Narrow"/>
                <w:sz w:val="20"/>
                <w:szCs w:val="20"/>
              </w:rPr>
              <w:t>33,3</w:t>
            </w:r>
          </w:p>
        </w:tc>
        <w:tc>
          <w:tcPr>
            <w:tcW w:w="0" w:type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100</w:t>
            </w:r>
          </w:p>
        </w:tc>
        <w:tc>
          <w:tcPr>
            <w:tcW w:w="0" w:type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3</w:t>
            </w:r>
          </w:p>
        </w:tc>
      </w:tr>
      <w:tr w:rsidR="00811526" w:rsidRPr="00835CE0" w:rsidTr="00811526">
        <w:trPr>
          <w:jc w:val="center"/>
        </w:trPr>
        <w:tc>
          <w:tcPr>
            <w:tcW w:w="480" w:type="dxa"/>
            <w:shd w:val="clear" w:color="auto" w:fill="DEEAF6" w:themeFill="accent1" w:themeFillTint="33"/>
          </w:tcPr>
          <w:p w:rsidR="00811526" w:rsidRPr="00811526" w:rsidRDefault="00811526" w:rsidP="00811526">
            <w:pPr>
              <w:spacing w:after="0" w:line="240" w:lineRule="auto"/>
              <w:ind w:left="-132" w:right="-107"/>
              <w:contextualSpacing/>
              <w:jc w:val="center"/>
              <w:rPr>
                <w:rFonts w:ascii="Arial Narrow" w:hAnsi="Arial Narrow" w:cs="Arial Narrow"/>
                <w:b/>
                <w:sz w:val="16"/>
                <w:szCs w:val="16"/>
              </w:rPr>
            </w:pPr>
            <w:r w:rsidRPr="00811526">
              <w:rPr>
                <w:rFonts w:ascii="Arial Narrow" w:hAnsi="Arial Narrow" w:cs="Arial Narrow"/>
                <w:b/>
                <w:sz w:val="16"/>
                <w:szCs w:val="16"/>
              </w:rPr>
              <w:t>ИТОГО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b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b/>
                <w:sz w:val="20"/>
                <w:szCs w:val="20"/>
              </w:rPr>
              <w:t>53,6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b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b/>
                <w:sz w:val="20"/>
                <w:szCs w:val="20"/>
              </w:rPr>
              <w:t>16,8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b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b/>
                <w:sz w:val="20"/>
                <w:szCs w:val="20"/>
              </w:rPr>
              <w:t>86,1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b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b/>
                <w:sz w:val="20"/>
                <w:szCs w:val="20"/>
              </w:rPr>
              <w:t>36,8</w:t>
            </w:r>
          </w:p>
        </w:tc>
        <w:tc>
          <w:tcPr>
            <w:tcW w:w="521" w:type="dxa"/>
            <w:shd w:val="clear" w:color="auto" w:fill="DEEAF6" w:themeFill="accent1" w:themeFillTint="33"/>
          </w:tcPr>
          <w:p w:rsidR="00811526" w:rsidRPr="00811526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b/>
                <w:sz w:val="20"/>
                <w:szCs w:val="20"/>
              </w:rPr>
            </w:pPr>
            <w:r w:rsidRPr="00811526">
              <w:rPr>
                <w:rFonts w:ascii="Arial Narrow" w:hAnsi="Arial Narrow" w:cs="Arial Narrow"/>
                <w:b/>
                <w:sz w:val="20"/>
                <w:szCs w:val="20"/>
              </w:rPr>
              <w:t>86,9</w:t>
            </w:r>
          </w:p>
        </w:tc>
        <w:tc>
          <w:tcPr>
            <w:tcW w:w="567" w:type="dxa"/>
            <w:shd w:val="clear" w:color="auto" w:fill="DEEAF6" w:themeFill="accent1" w:themeFillTint="33"/>
          </w:tcPr>
          <w:p w:rsidR="00811526" w:rsidRPr="00811526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b/>
                <w:sz w:val="20"/>
                <w:szCs w:val="20"/>
              </w:rPr>
            </w:pPr>
            <w:r w:rsidRPr="00811526">
              <w:rPr>
                <w:rFonts w:ascii="Arial Narrow" w:hAnsi="Arial Narrow" w:cs="Arial Narrow"/>
                <w:b/>
                <w:sz w:val="20"/>
                <w:szCs w:val="20"/>
              </w:rPr>
              <w:t>45,1</w:t>
            </w:r>
          </w:p>
        </w:tc>
        <w:tc>
          <w:tcPr>
            <w:tcW w:w="567" w:type="dxa"/>
            <w:shd w:val="clear" w:color="auto" w:fill="DEEAF6" w:themeFill="accent1" w:themeFillTint="33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b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b/>
                <w:sz w:val="20"/>
                <w:szCs w:val="20"/>
              </w:rPr>
              <w:t>67,2</w:t>
            </w:r>
          </w:p>
        </w:tc>
        <w:tc>
          <w:tcPr>
            <w:tcW w:w="434" w:type="dxa"/>
            <w:shd w:val="clear" w:color="auto" w:fill="DEEAF6" w:themeFill="accent1" w:themeFillTint="33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b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b/>
                <w:sz w:val="20"/>
                <w:szCs w:val="20"/>
              </w:rPr>
              <w:t>26,6</w:t>
            </w:r>
          </w:p>
        </w:tc>
        <w:tc>
          <w:tcPr>
            <w:tcW w:w="557" w:type="dxa"/>
            <w:shd w:val="clear" w:color="auto" w:fill="DEEAF6" w:themeFill="accent1" w:themeFillTint="33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b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b/>
                <w:sz w:val="20"/>
                <w:szCs w:val="20"/>
              </w:rPr>
              <w:t>75,8</w:t>
            </w:r>
          </w:p>
        </w:tc>
        <w:tc>
          <w:tcPr>
            <w:tcW w:w="542" w:type="dxa"/>
            <w:shd w:val="clear" w:color="auto" w:fill="DEEAF6" w:themeFill="accent1" w:themeFillTint="33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b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b/>
                <w:sz w:val="20"/>
                <w:szCs w:val="20"/>
              </w:rPr>
              <w:t>36,2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b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b/>
                <w:sz w:val="20"/>
                <w:szCs w:val="20"/>
              </w:rPr>
              <w:t>82,5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b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b/>
                <w:sz w:val="20"/>
                <w:szCs w:val="20"/>
              </w:rPr>
              <w:t>34,5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:rsidR="00811526" w:rsidRPr="00796A9B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b/>
                <w:sz w:val="20"/>
                <w:szCs w:val="20"/>
              </w:rPr>
            </w:pPr>
            <w:r w:rsidRPr="00796A9B">
              <w:rPr>
                <w:rFonts w:ascii="Arial Narrow" w:hAnsi="Arial Narrow" w:cs="Arial Narrow"/>
                <w:b/>
                <w:sz w:val="20"/>
                <w:szCs w:val="20"/>
              </w:rPr>
              <w:t>93,2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:rsidR="00811526" w:rsidRPr="00796A9B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b/>
                <w:sz w:val="20"/>
                <w:szCs w:val="20"/>
              </w:rPr>
            </w:pPr>
            <w:r w:rsidRPr="00796A9B">
              <w:rPr>
                <w:rFonts w:ascii="Arial Narrow" w:hAnsi="Arial Narrow" w:cs="Arial Narrow"/>
                <w:b/>
                <w:sz w:val="20"/>
                <w:szCs w:val="20"/>
              </w:rPr>
              <w:t>55,6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b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b/>
                <w:sz w:val="20"/>
                <w:szCs w:val="20"/>
              </w:rPr>
              <w:t>89,5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b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b/>
                <w:sz w:val="20"/>
                <w:szCs w:val="20"/>
              </w:rPr>
              <w:t>47,6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:rsidR="00811526" w:rsidRPr="00DF6F41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b/>
                <w:sz w:val="20"/>
                <w:szCs w:val="20"/>
              </w:rPr>
            </w:pPr>
            <w:r w:rsidRPr="00DF6F41">
              <w:rPr>
                <w:rFonts w:ascii="Arial Narrow" w:hAnsi="Arial Narrow" w:cs="Arial Narrow"/>
                <w:b/>
                <w:sz w:val="20"/>
                <w:szCs w:val="20"/>
              </w:rPr>
              <w:t>88,3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:rsidR="00811526" w:rsidRPr="00DF6F41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b/>
                <w:sz w:val="20"/>
                <w:szCs w:val="20"/>
              </w:rPr>
            </w:pPr>
            <w:r w:rsidRPr="00DF6F41">
              <w:rPr>
                <w:rFonts w:ascii="Arial Narrow" w:hAnsi="Arial Narrow" w:cs="Arial Narrow"/>
                <w:b/>
                <w:sz w:val="20"/>
                <w:szCs w:val="20"/>
              </w:rPr>
              <w:t>39,9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b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b/>
                <w:sz w:val="20"/>
                <w:szCs w:val="20"/>
              </w:rPr>
              <w:t>90,3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b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b/>
                <w:sz w:val="20"/>
                <w:szCs w:val="20"/>
              </w:rPr>
              <w:t>26,2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b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b/>
                <w:sz w:val="20"/>
                <w:szCs w:val="20"/>
              </w:rPr>
              <w:t>80,1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b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b/>
                <w:sz w:val="20"/>
                <w:szCs w:val="20"/>
              </w:rPr>
              <w:t>37,9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b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b/>
                <w:sz w:val="20"/>
                <w:szCs w:val="20"/>
              </w:rPr>
              <w:t>91,4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b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b/>
                <w:sz w:val="20"/>
                <w:szCs w:val="20"/>
              </w:rPr>
              <w:t>41,4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b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b/>
                <w:sz w:val="20"/>
                <w:szCs w:val="20"/>
              </w:rPr>
              <w:t>84,8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b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b/>
                <w:sz w:val="20"/>
                <w:szCs w:val="20"/>
              </w:rPr>
              <w:t>39,4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b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b/>
                <w:sz w:val="20"/>
                <w:szCs w:val="20"/>
              </w:rPr>
              <w:t>86,1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b/>
                <w:sz w:val="20"/>
                <w:szCs w:val="20"/>
              </w:rPr>
            </w:pPr>
            <w:r w:rsidRPr="00835CE0">
              <w:rPr>
                <w:rFonts w:ascii="Arial Narrow" w:hAnsi="Arial Narrow" w:cs="Arial Narrow"/>
                <w:b/>
                <w:sz w:val="20"/>
                <w:szCs w:val="20"/>
              </w:rPr>
              <w:t>39,3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:rsidR="00811526" w:rsidRPr="00835CE0" w:rsidRDefault="00811526" w:rsidP="00811526">
            <w:pPr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b/>
                <w:sz w:val="20"/>
                <w:szCs w:val="20"/>
              </w:rPr>
            </w:pPr>
          </w:p>
        </w:tc>
      </w:tr>
    </w:tbl>
    <w:p w:rsidR="00835CE0" w:rsidRDefault="00835CE0" w:rsidP="006F291F">
      <w:pPr>
        <w:spacing w:after="0"/>
        <w:rPr>
          <w:rFonts w:cs="Times New Roman"/>
          <w:b/>
          <w:color w:val="FF0000"/>
          <w:sz w:val="28"/>
          <w:szCs w:val="28"/>
        </w:rPr>
      </w:pPr>
    </w:p>
    <w:p w:rsidR="006F291F" w:rsidRDefault="006F291F" w:rsidP="006F291F">
      <w:pPr>
        <w:spacing w:after="0"/>
        <w:rPr>
          <w:rFonts w:cs="Times New Roman"/>
          <w:b/>
          <w:color w:val="FF0000"/>
          <w:sz w:val="28"/>
          <w:szCs w:val="28"/>
        </w:rPr>
      </w:pPr>
    </w:p>
    <w:p w:rsidR="006F291F" w:rsidRDefault="006F291F" w:rsidP="006F291F">
      <w:pPr>
        <w:spacing w:after="0"/>
      </w:pPr>
      <w:r>
        <w:rPr>
          <w:rFonts w:cs="Times New Roman"/>
          <w:b/>
          <w:color w:val="FF0000"/>
          <w:sz w:val="28"/>
          <w:szCs w:val="28"/>
        </w:rPr>
        <w:t>ПРОБЛЕМЫ в 8 классе в школах № 5, 7, 9, 10, 11, 14, 15, 17, 18</w:t>
      </w:r>
    </w:p>
    <w:p w:rsidR="006F291F" w:rsidRDefault="006F291F" w:rsidP="006F291F">
      <w:pPr>
        <w:spacing w:after="0"/>
      </w:pPr>
    </w:p>
    <w:p w:rsidR="006F291F" w:rsidRDefault="00244E11" w:rsidP="006F291F">
      <w:pPr>
        <w:pStyle w:val="a9"/>
        <w:numPr>
          <w:ilvl w:val="0"/>
          <w:numId w:val="1"/>
        </w:numPr>
        <w:spacing w:after="0"/>
      </w:pPr>
      <w:r>
        <w:t xml:space="preserve">Низкий результат оценивался по </w:t>
      </w:r>
      <w:proofErr w:type="spellStart"/>
      <w:r>
        <w:t>обученности</w:t>
      </w:r>
      <w:proofErr w:type="spellEnd"/>
      <w:r>
        <w:t xml:space="preserve"> (ниже </w:t>
      </w:r>
      <w:proofErr w:type="spellStart"/>
      <w:r>
        <w:t>среднерайонного</w:t>
      </w:r>
      <w:proofErr w:type="spellEnd"/>
      <w:r>
        <w:t>)</w:t>
      </w:r>
    </w:p>
    <w:p w:rsidR="006F291F" w:rsidRDefault="006F291F" w:rsidP="006F291F">
      <w:pPr>
        <w:spacing w:after="0"/>
      </w:pPr>
    </w:p>
    <w:p w:rsidR="006F291F" w:rsidRDefault="006F291F" w:rsidP="006F291F">
      <w:proofErr w:type="gramStart"/>
      <w:r>
        <w:rPr>
          <w:rFonts w:cs="Times New Roman"/>
          <w:b/>
          <w:sz w:val="28"/>
          <w:szCs w:val="28"/>
          <w:u w:val="single"/>
        </w:rPr>
        <w:t>9  КЛАСС</w:t>
      </w:r>
      <w:proofErr w:type="gramEnd"/>
    </w:p>
    <w:tbl>
      <w:tblPr>
        <w:tblW w:w="16621" w:type="dxa"/>
        <w:jc w:val="center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18"/>
        <w:gridCol w:w="392"/>
        <w:gridCol w:w="425"/>
        <w:gridCol w:w="426"/>
        <w:gridCol w:w="425"/>
        <w:gridCol w:w="425"/>
        <w:gridCol w:w="462"/>
        <w:gridCol w:w="425"/>
        <w:gridCol w:w="425"/>
        <w:gridCol w:w="426"/>
        <w:gridCol w:w="401"/>
        <w:gridCol w:w="425"/>
        <w:gridCol w:w="425"/>
        <w:gridCol w:w="426"/>
        <w:gridCol w:w="425"/>
        <w:gridCol w:w="425"/>
        <w:gridCol w:w="425"/>
        <w:gridCol w:w="426"/>
        <w:gridCol w:w="425"/>
        <w:gridCol w:w="392"/>
        <w:gridCol w:w="548"/>
        <w:gridCol w:w="425"/>
        <w:gridCol w:w="425"/>
        <w:gridCol w:w="336"/>
        <w:gridCol w:w="425"/>
        <w:gridCol w:w="426"/>
        <w:gridCol w:w="425"/>
        <w:gridCol w:w="425"/>
        <w:gridCol w:w="425"/>
        <w:gridCol w:w="442"/>
        <w:gridCol w:w="388"/>
        <w:gridCol w:w="425"/>
        <w:gridCol w:w="426"/>
        <w:gridCol w:w="425"/>
        <w:gridCol w:w="410"/>
        <w:gridCol w:w="426"/>
        <w:gridCol w:w="425"/>
        <w:gridCol w:w="425"/>
        <w:gridCol w:w="425"/>
      </w:tblGrid>
      <w:tr w:rsidR="001C0CED" w:rsidRPr="00837098" w:rsidTr="001E1C8C">
        <w:trPr>
          <w:trHeight w:val="869"/>
          <w:jc w:val="center"/>
        </w:trPr>
        <w:tc>
          <w:tcPr>
            <w:tcW w:w="5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C0CED" w:rsidRPr="00837098" w:rsidRDefault="001C0CED" w:rsidP="002712B2">
            <w:pPr>
              <w:spacing w:after="0" w:line="240" w:lineRule="auto"/>
              <w:ind w:left="-31" w:right="-114"/>
              <w:contextualSpacing/>
              <w:jc w:val="both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№</w:t>
            </w:r>
            <w:r w:rsidRPr="00837098">
              <w:rPr>
                <w:rFonts w:ascii="Arial Narrow" w:eastAsia="Arial Narrow" w:hAnsi="Arial Narrow" w:cs="Arial Narrow"/>
                <w:sz w:val="18"/>
                <w:szCs w:val="18"/>
              </w:rPr>
              <w:t xml:space="preserve"> </w:t>
            </w: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ОУ</w:t>
            </w:r>
          </w:p>
        </w:tc>
        <w:tc>
          <w:tcPr>
            <w:tcW w:w="8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2B64D3" w:rsidRDefault="001C0CED" w:rsidP="002712B2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hAnsi="Arial Narrow" w:cs="Arial Narrow"/>
                <w:color w:val="FF0000"/>
                <w:sz w:val="18"/>
                <w:szCs w:val="18"/>
              </w:rPr>
            </w:pPr>
            <w:r w:rsidRPr="002B64D3">
              <w:rPr>
                <w:rFonts w:ascii="Arial Narrow" w:hAnsi="Arial Narrow" w:cs="Arial Narrow"/>
                <w:color w:val="FF0000"/>
                <w:sz w:val="18"/>
                <w:szCs w:val="18"/>
              </w:rPr>
              <w:t xml:space="preserve">МКР </w:t>
            </w:r>
          </w:p>
          <w:p w:rsidR="001C0CED" w:rsidRPr="002B64D3" w:rsidRDefault="001C0CED" w:rsidP="002712B2">
            <w:pPr>
              <w:spacing w:after="0" w:line="240" w:lineRule="auto"/>
              <w:ind w:left="-31" w:right="-114"/>
              <w:contextualSpacing/>
              <w:jc w:val="center"/>
              <w:rPr>
                <w:color w:val="FF0000"/>
                <w:sz w:val="18"/>
                <w:szCs w:val="18"/>
              </w:rPr>
            </w:pPr>
            <w:r w:rsidRPr="002B64D3">
              <w:rPr>
                <w:rFonts w:ascii="Arial Narrow" w:hAnsi="Arial Narrow" w:cs="Arial Narrow"/>
                <w:color w:val="FF0000"/>
                <w:sz w:val="18"/>
                <w:szCs w:val="18"/>
              </w:rPr>
              <w:t xml:space="preserve">русский </w:t>
            </w:r>
          </w:p>
          <w:p w:rsidR="001C0CED" w:rsidRPr="002B64D3" w:rsidRDefault="001C0CED" w:rsidP="002712B2">
            <w:pPr>
              <w:spacing w:after="0" w:line="240" w:lineRule="auto"/>
              <w:ind w:left="-31" w:right="-114"/>
              <w:contextualSpacing/>
              <w:jc w:val="center"/>
              <w:rPr>
                <w:color w:val="FF0000"/>
                <w:sz w:val="18"/>
                <w:szCs w:val="18"/>
              </w:rPr>
            </w:pPr>
            <w:proofErr w:type="gramStart"/>
            <w:r w:rsidRPr="002B64D3">
              <w:rPr>
                <w:rFonts w:ascii="Arial Narrow" w:hAnsi="Arial Narrow" w:cs="Arial Narrow"/>
                <w:color w:val="FF0000"/>
                <w:sz w:val="18"/>
                <w:szCs w:val="18"/>
              </w:rPr>
              <w:t xml:space="preserve">9  </w:t>
            </w:r>
            <w:proofErr w:type="spellStart"/>
            <w:r w:rsidRPr="002B64D3">
              <w:rPr>
                <w:rFonts w:ascii="Arial Narrow" w:hAnsi="Arial Narrow" w:cs="Arial Narrow"/>
                <w:color w:val="FF0000"/>
                <w:sz w:val="18"/>
                <w:szCs w:val="18"/>
              </w:rPr>
              <w:t>кл</w:t>
            </w:r>
            <w:proofErr w:type="spellEnd"/>
            <w:proofErr w:type="gramEnd"/>
            <w:r w:rsidRPr="002B64D3">
              <w:rPr>
                <w:rFonts w:ascii="Arial Narrow" w:hAnsi="Arial Narrow" w:cs="Arial Narrow"/>
                <w:color w:val="FF0000"/>
                <w:sz w:val="18"/>
                <w:szCs w:val="18"/>
              </w:rPr>
              <w:t xml:space="preserve">., </w:t>
            </w:r>
          </w:p>
          <w:p w:rsidR="001C0CED" w:rsidRPr="00837098" w:rsidRDefault="001C0CED" w:rsidP="002712B2">
            <w:pPr>
              <w:spacing w:after="0" w:line="240" w:lineRule="auto"/>
              <w:ind w:left="-31" w:right="-114"/>
              <w:contextualSpacing/>
              <w:jc w:val="center"/>
              <w:rPr>
                <w:sz w:val="18"/>
                <w:szCs w:val="18"/>
              </w:rPr>
            </w:pPr>
            <w:r w:rsidRPr="002B64D3">
              <w:rPr>
                <w:rFonts w:ascii="Arial Narrow" w:hAnsi="Arial Narrow" w:cs="Arial Narrow"/>
                <w:color w:val="FF0000"/>
                <w:sz w:val="18"/>
                <w:szCs w:val="18"/>
              </w:rPr>
              <w:t>19.10.17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5D75EF" w:rsidRDefault="001C0CED" w:rsidP="002712B2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hAnsi="Arial Narrow" w:cs="Arial Narrow"/>
                <w:color w:val="FF0000"/>
                <w:sz w:val="18"/>
                <w:szCs w:val="18"/>
              </w:rPr>
            </w:pPr>
            <w:r w:rsidRPr="005D75EF">
              <w:rPr>
                <w:rFonts w:ascii="Arial Narrow" w:hAnsi="Arial Narrow" w:cs="Arial Narrow"/>
                <w:color w:val="FF0000"/>
                <w:sz w:val="18"/>
                <w:szCs w:val="18"/>
              </w:rPr>
              <w:t>КДР</w:t>
            </w:r>
          </w:p>
          <w:p w:rsidR="001C0CED" w:rsidRPr="005D75EF" w:rsidRDefault="001C0CED" w:rsidP="002712B2">
            <w:pPr>
              <w:spacing w:after="0" w:line="240" w:lineRule="auto"/>
              <w:ind w:left="-31" w:right="-114"/>
              <w:contextualSpacing/>
              <w:jc w:val="center"/>
              <w:rPr>
                <w:color w:val="FF0000"/>
                <w:sz w:val="18"/>
                <w:szCs w:val="18"/>
              </w:rPr>
            </w:pPr>
            <w:r w:rsidRPr="005D75EF">
              <w:rPr>
                <w:rFonts w:ascii="Arial Narrow" w:hAnsi="Arial Narrow" w:cs="Arial Narrow"/>
                <w:color w:val="FF0000"/>
                <w:sz w:val="18"/>
                <w:szCs w:val="18"/>
              </w:rPr>
              <w:t xml:space="preserve"> русский </w:t>
            </w:r>
          </w:p>
          <w:p w:rsidR="001C0CED" w:rsidRPr="005D75EF" w:rsidRDefault="001C0CED" w:rsidP="002712B2">
            <w:pPr>
              <w:spacing w:after="0" w:line="240" w:lineRule="auto"/>
              <w:ind w:left="-31" w:right="-114"/>
              <w:contextualSpacing/>
              <w:jc w:val="center"/>
              <w:rPr>
                <w:color w:val="FF0000"/>
                <w:sz w:val="18"/>
                <w:szCs w:val="18"/>
              </w:rPr>
            </w:pPr>
            <w:r w:rsidRPr="005D75EF">
              <w:rPr>
                <w:rFonts w:ascii="Arial Narrow" w:hAnsi="Arial Narrow" w:cs="Arial Narrow"/>
                <w:color w:val="FF0000"/>
                <w:sz w:val="18"/>
                <w:szCs w:val="18"/>
              </w:rPr>
              <w:t xml:space="preserve">9 </w:t>
            </w:r>
            <w:proofErr w:type="spellStart"/>
            <w:r w:rsidRPr="005D75EF">
              <w:rPr>
                <w:rFonts w:ascii="Arial Narrow" w:hAnsi="Arial Narrow" w:cs="Arial Narrow"/>
                <w:color w:val="FF0000"/>
                <w:sz w:val="18"/>
                <w:szCs w:val="18"/>
              </w:rPr>
              <w:t>кл</w:t>
            </w:r>
            <w:proofErr w:type="spellEnd"/>
            <w:r w:rsidRPr="005D75EF">
              <w:rPr>
                <w:rFonts w:ascii="Arial Narrow" w:hAnsi="Arial Narrow" w:cs="Arial Narrow"/>
                <w:color w:val="FF0000"/>
                <w:sz w:val="18"/>
                <w:szCs w:val="18"/>
              </w:rPr>
              <w:t>.</w:t>
            </w:r>
          </w:p>
          <w:p w:rsidR="001C0CED" w:rsidRPr="00837098" w:rsidRDefault="001C0CED" w:rsidP="002712B2">
            <w:pPr>
              <w:spacing w:after="0" w:line="240" w:lineRule="auto"/>
              <w:ind w:left="-31" w:right="-114"/>
              <w:contextualSpacing/>
              <w:jc w:val="center"/>
              <w:rPr>
                <w:sz w:val="18"/>
                <w:szCs w:val="18"/>
              </w:rPr>
            </w:pPr>
            <w:r w:rsidRPr="005D75EF">
              <w:rPr>
                <w:rFonts w:ascii="Arial Narrow" w:hAnsi="Arial Narrow" w:cs="Arial Narrow"/>
                <w:color w:val="FF0000"/>
                <w:sz w:val="18"/>
                <w:szCs w:val="18"/>
              </w:rPr>
              <w:t>14.12.2017</w:t>
            </w:r>
          </w:p>
        </w:tc>
        <w:tc>
          <w:tcPr>
            <w:tcW w:w="88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373A36" w:rsidRDefault="001C0CED" w:rsidP="002712B2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hAnsi="Arial Narrow" w:cs="Arial Narrow"/>
                <w:color w:val="FF0000"/>
                <w:sz w:val="18"/>
                <w:szCs w:val="18"/>
              </w:rPr>
            </w:pPr>
            <w:r w:rsidRPr="00373A36">
              <w:rPr>
                <w:rFonts w:ascii="Arial Narrow" w:hAnsi="Arial Narrow" w:cs="Arial Narrow"/>
                <w:color w:val="FF0000"/>
                <w:sz w:val="18"/>
                <w:szCs w:val="18"/>
              </w:rPr>
              <w:t xml:space="preserve">КДР </w:t>
            </w:r>
          </w:p>
          <w:p w:rsidR="001C0CED" w:rsidRPr="00373A36" w:rsidRDefault="001C0CED" w:rsidP="002712B2">
            <w:pPr>
              <w:spacing w:after="0" w:line="240" w:lineRule="auto"/>
              <w:ind w:left="-31" w:right="-114"/>
              <w:contextualSpacing/>
              <w:jc w:val="center"/>
              <w:rPr>
                <w:color w:val="FF0000"/>
                <w:sz w:val="18"/>
                <w:szCs w:val="18"/>
              </w:rPr>
            </w:pPr>
            <w:r w:rsidRPr="00373A36">
              <w:rPr>
                <w:rFonts w:ascii="Arial Narrow" w:hAnsi="Arial Narrow" w:cs="Arial Narrow"/>
                <w:color w:val="FF0000"/>
                <w:sz w:val="18"/>
                <w:szCs w:val="18"/>
              </w:rPr>
              <w:t xml:space="preserve">русский </w:t>
            </w:r>
          </w:p>
          <w:p w:rsidR="001C0CED" w:rsidRPr="00373A36" w:rsidRDefault="001C0CED" w:rsidP="002712B2">
            <w:pPr>
              <w:spacing w:after="0" w:line="240" w:lineRule="auto"/>
              <w:ind w:left="-31" w:right="-114"/>
              <w:contextualSpacing/>
              <w:jc w:val="center"/>
              <w:rPr>
                <w:color w:val="FF0000"/>
                <w:sz w:val="18"/>
                <w:szCs w:val="18"/>
              </w:rPr>
            </w:pPr>
            <w:r w:rsidRPr="00373A36">
              <w:rPr>
                <w:rFonts w:ascii="Arial Narrow" w:hAnsi="Arial Narrow" w:cs="Arial Narrow"/>
                <w:color w:val="FF0000"/>
                <w:sz w:val="18"/>
                <w:szCs w:val="18"/>
              </w:rPr>
              <w:t xml:space="preserve">9 </w:t>
            </w:r>
            <w:proofErr w:type="spellStart"/>
            <w:r w:rsidRPr="00373A36">
              <w:rPr>
                <w:rFonts w:ascii="Arial Narrow" w:hAnsi="Arial Narrow" w:cs="Arial Narrow"/>
                <w:color w:val="FF0000"/>
                <w:sz w:val="18"/>
                <w:szCs w:val="18"/>
              </w:rPr>
              <w:t>кл</w:t>
            </w:r>
            <w:proofErr w:type="spellEnd"/>
            <w:r w:rsidRPr="00373A36">
              <w:rPr>
                <w:rFonts w:ascii="Arial Narrow" w:hAnsi="Arial Narrow" w:cs="Arial Narrow"/>
                <w:color w:val="FF0000"/>
                <w:sz w:val="18"/>
                <w:szCs w:val="18"/>
              </w:rPr>
              <w:t>.</w:t>
            </w:r>
          </w:p>
          <w:p w:rsidR="001C0CED" w:rsidRPr="00837098" w:rsidRDefault="001C0CED" w:rsidP="002712B2">
            <w:pPr>
              <w:spacing w:after="0" w:line="240" w:lineRule="auto"/>
              <w:ind w:left="-31" w:right="-114"/>
              <w:contextualSpacing/>
              <w:jc w:val="center"/>
              <w:rPr>
                <w:sz w:val="18"/>
                <w:szCs w:val="18"/>
              </w:rPr>
            </w:pPr>
            <w:r w:rsidRPr="00373A36">
              <w:rPr>
                <w:rFonts w:ascii="Arial Narrow" w:hAnsi="Arial Narrow" w:cs="Arial Narrow"/>
                <w:color w:val="FF0000"/>
                <w:sz w:val="18"/>
                <w:szCs w:val="18"/>
              </w:rPr>
              <w:t>06.02.18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373A36" w:rsidRDefault="001C0CED" w:rsidP="002712B2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hAnsi="Arial Narrow" w:cs="Arial Narrow"/>
                <w:color w:val="FF0000"/>
                <w:sz w:val="18"/>
                <w:szCs w:val="18"/>
              </w:rPr>
            </w:pPr>
            <w:r w:rsidRPr="00373A36">
              <w:rPr>
                <w:rFonts w:ascii="Arial Narrow" w:hAnsi="Arial Narrow" w:cs="Arial Narrow"/>
                <w:color w:val="FF0000"/>
                <w:sz w:val="18"/>
                <w:szCs w:val="18"/>
              </w:rPr>
              <w:t xml:space="preserve">КДР </w:t>
            </w:r>
          </w:p>
          <w:p w:rsidR="001C0CED" w:rsidRPr="00373A36" w:rsidRDefault="001C0CED" w:rsidP="002712B2">
            <w:pPr>
              <w:spacing w:after="0" w:line="240" w:lineRule="auto"/>
              <w:ind w:left="-31" w:right="-114"/>
              <w:contextualSpacing/>
              <w:jc w:val="center"/>
              <w:rPr>
                <w:color w:val="FF0000"/>
                <w:sz w:val="18"/>
                <w:szCs w:val="18"/>
              </w:rPr>
            </w:pPr>
            <w:r w:rsidRPr="00373A36">
              <w:rPr>
                <w:rFonts w:ascii="Arial Narrow" w:hAnsi="Arial Narrow" w:cs="Arial Narrow"/>
                <w:color w:val="FF0000"/>
                <w:sz w:val="18"/>
                <w:szCs w:val="18"/>
              </w:rPr>
              <w:t xml:space="preserve">русский </w:t>
            </w:r>
          </w:p>
          <w:p w:rsidR="001C0CED" w:rsidRPr="00373A36" w:rsidRDefault="001C0CED" w:rsidP="002712B2">
            <w:pPr>
              <w:spacing w:after="0" w:line="240" w:lineRule="auto"/>
              <w:ind w:left="-31" w:right="-114"/>
              <w:contextualSpacing/>
              <w:jc w:val="center"/>
              <w:rPr>
                <w:color w:val="FF0000"/>
                <w:sz w:val="18"/>
                <w:szCs w:val="18"/>
              </w:rPr>
            </w:pPr>
            <w:r w:rsidRPr="00373A36">
              <w:rPr>
                <w:rFonts w:ascii="Arial Narrow" w:hAnsi="Arial Narrow" w:cs="Arial Narrow"/>
                <w:color w:val="FF0000"/>
                <w:sz w:val="18"/>
                <w:szCs w:val="18"/>
              </w:rPr>
              <w:t xml:space="preserve">9 </w:t>
            </w:r>
            <w:proofErr w:type="spellStart"/>
            <w:r w:rsidRPr="00373A36">
              <w:rPr>
                <w:rFonts w:ascii="Arial Narrow" w:hAnsi="Arial Narrow" w:cs="Arial Narrow"/>
                <w:color w:val="FF0000"/>
                <w:sz w:val="18"/>
                <w:szCs w:val="18"/>
              </w:rPr>
              <w:t>кл</w:t>
            </w:r>
            <w:proofErr w:type="spellEnd"/>
            <w:r w:rsidRPr="00373A36">
              <w:rPr>
                <w:rFonts w:ascii="Arial Narrow" w:hAnsi="Arial Narrow" w:cs="Arial Narrow"/>
                <w:color w:val="FF0000"/>
                <w:sz w:val="18"/>
                <w:szCs w:val="18"/>
              </w:rPr>
              <w:t>.</w:t>
            </w:r>
          </w:p>
          <w:p w:rsidR="001C0CED" w:rsidRPr="00373A36" w:rsidRDefault="001C0CED" w:rsidP="002712B2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hAnsi="Arial Narrow"/>
                <w:color w:val="FF0000"/>
                <w:sz w:val="18"/>
                <w:szCs w:val="18"/>
              </w:rPr>
            </w:pPr>
            <w:r>
              <w:rPr>
                <w:rFonts w:ascii="Arial Narrow" w:hAnsi="Arial Narrow" w:cs="Arial Narrow"/>
                <w:color w:val="FF0000"/>
                <w:sz w:val="18"/>
                <w:szCs w:val="18"/>
              </w:rPr>
              <w:t>24.04</w:t>
            </w:r>
            <w:r w:rsidRPr="00373A36">
              <w:rPr>
                <w:rFonts w:ascii="Arial Narrow" w:hAnsi="Arial Narrow" w:cs="Arial Narrow"/>
                <w:color w:val="FF0000"/>
                <w:sz w:val="18"/>
                <w:szCs w:val="18"/>
              </w:rPr>
              <w:t>.18</w:t>
            </w:r>
          </w:p>
        </w:tc>
        <w:tc>
          <w:tcPr>
            <w:tcW w:w="82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373A36" w:rsidRDefault="001C0CED" w:rsidP="002712B2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hAnsi="Arial Narrow"/>
                <w:color w:val="FF0000"/>
                <w:sz w:val="18"/>
                <w:szCs w:val="18"/>
              </w:rPr>
            </w:pPr>
            <w:r w:rsidRPr="00373A36">
              <w:rPr>
                <w:rFonts w:ascii="Arial Narrow" w:hAnsi="Arial Narrow"/>
                <w:color w:val="FF0000"/>
                <w:sz w:val="18"/>
                <w:szCs w:val="18"/>
              </w:rPr>
              <w:t>КДР</w:t>
            </w:r>
          </w:p>
          <w:p w:rsidR="001C0CED" w:rsidRPr="00373A36" w:rsidRDefault="001C0CED" w:rsidP="002712B2">
            <w:pPr>
              <w:spacing w:after="0" w:line="240" w:lineRule="auto"/>
              <w:ind w:left="-31" w:right="-114"/>
              <w:contextualSpacing/>
              <w:rPr>
                <w:rFonts w:ascii="Arial Narrow" w:hAnsi="Arial Narrow"/>
                <w:color w:val="FF0000"/>
                <w:sz w:val="18"/>
                <w:szCs w:val="18"/>
              </w:rPr>
            </w:pPr>
            <w:r w:rsidRPr="00373A36">
              <w:rPr>
                <w:rFonts w:ascii="Arial Narrow" w:hAnsi="Arial Narrow"/>
                <w:color w:val="FF0000"/>
                <w:sz w:val="18"/>
                <w:szCs w:val="18"/>
              </w:rPr>
              <w:t>литератур</w:t>
            </w:r>
          </w:p>
          <w:p w:rsidR="001C0CED" w:rsidRPr="00373A36" w:rsidRDefault="001C0CED" w:rsidP="002712B2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hAnsi="Arial Narrow"/>
                <w:color w:val="FF0000"/>
                <w:sz w:val="18"/>
                <w:szCs w:val="18"/>
              </w:rPr>
            </w:pPr>
            <w:r w:rsidRPr="00373A36">
              <w:rPr>
                <w:rFonts w:ascii="Arial Narrow" w:hAnsi="Arial Narrow"/>
                <w:color w:val="FF0000"/>
                <w:sz w:val="18"/>
                <w:szCs w:val="18"/>
              </w:rPr>
              <w:t xml:space="preserve">9 </w:t>
            </w:r>
            <w:proofErr w:type="spellStart"/>
            <w:r w:rsidRPr="00373A36">
              <w:rPr>
                <w:rFonts w:ascii="Arial Narrow" w:hAnsi="Arial Narrow"/>
                <w:color w:val="FF0000"/>
                <w:sz w:val="18"/>
                <w:szCs w:val="18"/>
              </w:rPr>
              <w:t>кл</w:t>
            </w:r>
            <w:proofErr w:type="spellEnd"/>
            <w:r w:rsidRPr="00373A36">
              <w:rPr>
                <w:rFonts w:ascii="Arial Narrow" w:hAnsi="Arial Narrow"/>
                <w:color w:val="FF0000"/>
                <w:sz w:val="18"/>
                <w:szCs w:val="18"/>
              </w:rPr>
              <w:t>.</w:t>
            </w:r>
          </w:p>
          <w:p w:rsidR="001C0CED" w:rsidRPr="00837098" w:rsidRDefault="001C0CED" w:rsidP="002712B2">
            <w:pPr>
              <w:spacing w:after="0" w:line="240" w:lineRule="auto"/>
              <w:ind w:left="-31" w:right="-114"/>
              <w:contextualSpacing/>
              <w:jc w:val="center"/>
              <w:rPr>
                <w:sz w:val="18"/>
                <w:szCs w:val="18"/>
              </w:rPr>
            </w:pPr>
            <w:r w:rsidRPr="00373A36">
              <w:rPr>
                <w:rFonts w:ascii="Arial Narrow" w:hAnsi="Arial Narrow"/>
                <w:color w:val="FF0000"/>
                <w:sz w:val="18"/>
                <w:szCs w:val="18"/>
              </w:rPr>
              <w:t>27.02.18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057891" w:rsidRDefault="001C0CED" w:rsidP="002712B2">
            <w:pPr>
              <w:spacing w:after="0" w:line="240" w:lineRule="auto"/>
              <w:ind w:left="-31" w:right="-114"/>
              <w:contextualSpacing/>
              <w:jc w:val="center"/>
              <w:rPr>
                <w:color w:val="FF0000"/>
                <w:sz w:val="18"/>
                <w:szCs w:val="18"/>
              </w:rPr>
            </w:pPr>
            <w:r w:rsidRPr="00057891">
              <w:rPr>
                <w:rFonts w:ascii="Arial Narrow" w:hAnsi="Arial Narrow" w:cs="Arial Narrow"/>
                <w:color w:val="FF0000"/>
                <w:sz w:val="18"/>
                <w:szCs w:val="18"/>
              </w:rPr>
              <w:t>КДР математика</w:t>
            </w:r>
          </w:p>
          <w:p w:rsidR="001C0CED" w:rsidRPr="00057891" w:rsidRDefault="001C0CED" w:rsidP="002712B2">
            <w:pPr>
              <w:spacing w:after="0" w:line="240" w:lineRule="auto"/>
              <w:ind w:left="-31" w:right="-114"/>
              <w:contextualSpacing/>
              <w:jc w:val="center"/>
              <w:rPr>
                <w:color w:val="FF0000"/>
                <w:sz w:val="18"/>
                <w:szCs w:val="18"/>
              </w:rPr>
            </w:pPr>
            <w:r w:rsidRPr="00057891">
              <w:rPr>
                <w:rFonts w:ascii="Arial Narrow" w:hAnsi="Arial Narrow" w:cs="Arial Narrow"/>
                <w:color w:val="FF0000"/>
                <w:sz w:val="18"/>
                <w:szCs w:val="18"/>
              </w:rPr>
              <w:t xml:space="preserve">9 </w:t>
            </w:r>
            <w:proofErr w:type="spellStart"/>
            <w:r w:rsidRPr="00057891">
              <w:rPr>
                <w:rFonts w:ascii="Arial Narrow" w:hAnsi="Arial Narrow" w:cs="Arial Narrow"/>
                <w:color w:val="FF0000"/>
                <w:sz w:val="18"/>
                <w:szCs w:val="18"/>
              </w:rPr>
              <w:t>кл</w:t>
            </w:r>
            <w:proofErr w:type="spellEnd"/>
            <w:r w:rsidRPr="00057891">
              <w:rPr>
                <w:rFonts w:ascii="Arial Narrow" w:hAnsi="Arial Narrow" w:cs="Arial Narrow"/>
                <w:color w:val="FF0000"/>
                <w:sz w:val="18"/>
                <w:szCs w:val="18"/>
              </w:rPr>
              <w:t>.</w:t>
            </w:r>
          </w:p>
          <w:p w:rsidR="001C0CED" w:rsidRPr="00837098" w:rsidRDefault="001C0CED" w:rsidP="002712B2">
            <w:pPr>
              <w:spacing w:after="0" w:line="240" w:lineRule="auto"/>
              <w:ind w:left="-31" w:right="-114"/>
              <w:contextualSpacing/>
              <w:jc w:val="center"/>
              <w:rPr>
                <w:sz w:val="18"/>
                <w:szCs w:val="18"/>
              </w:rPr>
            </w:pPr>
            <w:r w:rsidRPr="00057891">
              <w:rPr>
                <w:rFonts w:ascii="Arial Narrow" w:hAnsi="Arial Narrow" w:cs="Arial Narrow"/>
                <w:color w:val="FF0000"/>
                <w:sz w:val="18"/>
                <w:szCs w:val="18"/>
              </w:rPr>
              <w:t>19.12.17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057891" w:rsidRDefault="001C0CED" w:rsidP="002712B2">
            <w:pPr>
              <w:spacing w:after="0" w:line="240" w:lineRule="auto"/>
              <w:ind w:left="-31" w:right="-114"/>
              <w:contextualSpacing/>
              <w:jc w:val="center"/>
              <w:rPr>
                <w:color w:val="FF0000"/>
                <w:sz w:val="18"/>
                <w:szCs w:val="18"/>
              </w:rPr>
            </w:pPr>
            <w:r w:rsidRPr="00057891">
              <w:rPr>
                <w:rFonts w:ascii="Arial Narrow" w:hAnsi="Arial Narrow" w:cs="Arial Narrow"/>
                <w:color w:val="FF0000"/>
                <w:sz w:val="18"/>
                <w:szCs w:val="18"/>
              </w:rPr>
              <w:t>КДР математика</w:t>
            </w:r>
          </w:p>
          <w:p w:rsidR="001C0CED" w:rsidRPr="00057891" w:rsidRDefault="001C0CED" w:rsidP="002712B2">
            <w:pPr>
              <w:spacing w:after="0" w:line="240" w:lineRule="auto"/>
              <w:ind w:left="-31" w:right="-114"/>
              <w:contextualSpacing/>
              <w:jc w:val="center"/>
              <w:rPr>
                <w:color w:val="FF0000"/>
                <w:sz w:val="18"/>
                <w:szCs w:val="18"/>
              </w:rPr>
            </w:pPr>
            <w:r w:rsidRPr="00057891">
              <w:rPr>
                <w:rFonts w:ascii="Arial Narrow" w:hAnsi="Arial Narrow" w:cs="Arial Narrow"/>
                <w:color w:val="FF0000"/>
                <w:sz w:val="18"/>
                <w:szCs w:val="18"/>
              </w:rPr>
              <w:t xml:space="preserve">9 </w:t>
            </w:r>
            <w:proofErr w:type="spellStart"/>
            <w:r w:rsidRPr="00057891">
              <w:rPr>
                <w:rFonts w:ascii="Arial Narrow" w:hAnsi="Arial Narrow" w:cs="Arial Narrow"/>
                <w:color w:val="FF0000"/>
                <w:sz w:val="18"/>
                <w:szCs w:val="18"/>
              </w:rPr>
              <w:t>кл</w:t>
            </w:r>
            <w:proofErr w:type="spellEnd"/>
            <w:r w:rsidRPr="00057891">
              <w:rPr>
                <w:rFonts w:ascii="Arial Narrow" w:hAnsi="Arial Narrow" w:cs="Arial Narrow"/>
                <w:color w:val="FF0000"/>
                <w:sz w:val="18"/>
                <w:szCs w:val="18"/>
              </w:rPr>
              <w:t>.</w:t>
            </w:r>
          </w:p>
          <w:p w:rsidR="001C0CED" w:rsidRPr="00837098" w:rsidRDefault="001C0CED" w:rsidP="002712B2">
            <w:pPr>
              <w:spacing w:after="0" w:line="240" w:lineRule="auto"/>
              <w:ind w:left="-31" w:right="-114"/>
              <w:contextualSpacing/>
              <w:jc w:val="center"/>
              <w:rPr>
                <w:sz w:val="18"/>
                <w:szCs w:val="18"/>
              </w:rPr>
            </w:pPr>
            <w:r w:rsidRPr="00057891">
              <w:rPr>
                <w:rFonts w:ascii="Arial Narrow" w:hAnsi="Arial Narrow" w:cs="Arial Narrow"/>
                <w:color w:val="FF0000"/>
                <w:sz w:val="18"/>
                <w:szCs w:val="18"/>
              </w:rPr>
              <w:t>20.02.18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5F3E68" w:rsidRDefault="001C0CED" w:rsidP="002712B2">
            <w:pPr>
              <w:spacing w:after="0" w:line="240" w:lineRule="auto"/>
              <w:ind w:left="-31" w:right="-114"/>
              <w:contextualSpacing/>
              <w:jc w:val="center"/>
              <w:rPr>
                <w:color w:val="FF0000"/>
                <w:sz w:val="18"/>
                <w:szCs w:val="18"/>
              </w:rPr>
            </w:pPr>
            <w:r w:rsidRPr="005F3E68">
              <w:rPr>
                <w:rFonts w:ascii="Arial Narrow" w:hAnsi="Arial Narrow" w:cs="Arial Narrow"/>
                <w:color w:val="FF0000"/>
                <w:sz w:val="18"/>
                <w:szCs w:val="18"/>
              </w:rPr>
              <w:t xml:space="preserve">РЭ математика        9 </w:t>
            </w:r>
            <w:proofErr w:type="spellStart"/>
            <w:r w:rsidRPr="005F3E68">
              <w:rPr>
                <w:rFonts w:ascii="Arial Narrow" w:hAnsi="Arial Narrow" w:cs="Arial Narrow"/>
                <w:color w:val="FF0000"/>
                <w:sz w:val="18"/>
                <w:szCs w:val="18"/>
              </w:rPr>
              <w:t>кл</w:t>
            </w:r>
            <w:proofErr w:type="spellEnd"/>
            <w:r w:rsidRPr="005F3E68">
              <w:rPr>
                <w:rFonts w:ascii="Arial Narrow" w:hAnsi="Arial Narrow" w:cs="Arial Narrow"/>
                <w:color w:val="FF0000"/>
                <w:sz w:val="18"/>
                <w:szCs w:val="18"/>
              </w:rPr>
              <w:t>.</w:t>
            </w:r>
          </w:p>
          <w:p w:rsidR="001C0CED" w:rsidRPr="00837098" w:rsidRDefault="001C0CED" w:rsidP="002712B2">
            <w:pPr>
              <w:spacing w:after="0" w:line="240" w:lineRule="auto"/>
              <w:ind w:left="-31" w:right="-114"/>
              <w:contextualSpacing/>
              <w:jc w:val="center"/>
              <w:rPr>
                <w:sz w:val="18"/>
                <w:szCs w:val="18"/>
              </w:rPr>
            </w:pPr>
            <w:r w:rsidRPr="005F3E68">
              <w:rPr>
                <w:rFonts w:ascii="Arial Narrow" w:hAnsi="Arial Narrow" w:cs="Arial Narrow"/>
                <w:color w:val="FF0000"/>
                <w:sz w:val="18"/>
                <w:szCs w:val="18"/>
              </w:rPr>
              <w:t>27.01.18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373A36" w:rsidRDefault="001C0CED" w:rsidP="002712B2">
            <w:pPr>
              <w:pStyle w:val="a8"/>
              <w:jc w:val="center"/>
              <w:rPr>
                <w:rFonts w:ascii="Arial Narrow" w:hAnsi="Arial Narrow" w:cs="Times New Roman"/>
                <w:color w:val="FF0000"/>
                <w:sz w:val="18"/>
                <w:szCs w:val="18"/>
              </w:rPr>
            </w:pPr>
            <w:r w:rsidRPr="00373A36">
              <w:rPr>
                <w:rFonts w:ascii="Arial Narrow" w:hAnsi="Arial Narrow" w:cs="Times New Roman"/>
                <w:color w:val="FF0000"/>
                <w:sz w:val="18"/>
                <w:szCs w:val="18"/>
              </w:rPr>
              <w:t>КДР алгебра</w:t>
            </w:r>
          </w:p>
          <w:p w:rsidR="001C0CED" w:rsidRPr="00373A36" w:rsidRDefault="001C0CED" w:rsidP="002712B2">
            <w:pPr>
              <w:pStyle w:val="a8"/>
              <w:jc w:val="center"/>
              <w:rPr>
                <w:rFonts w:ascii="Arial Narrow" w:hAnsi="Arial Narrow" w:cs="Times New Roman"/>
                <w:color w:val="FF0000"/>
                <w:sz w:val="18"/>
                <w:szCs w:val="18"/>
              </w:rPr>
            </w:pPr>
            <w:r w:rsidRPr="00373A36">
              <w:rPr>
                <w:rFonts w:ascii="Arial Narrow" w:hAnsi="Arial Narrow" w:cs="Times New Roman"/>
                <w:color w:val="FF0000"/>
                <w:sz w:val="18"/>
                <w:szCs w:val="18"/>
              </w:rPr>
              <w:t xml:space="preserve">9 </w:t>
            </w:r>
            <w:proofErr w:type="spellStart"/>
            <w:r w:rsidRPr="00373A36">
              <w:rPr>
                <w:rFonts w:ascii="Arial Narrow" w:hAnsi="Arial Narrow" w:cs="Times New Roman"/>
                <w:color w:val="FF0000"/>
                <w:sz w:val="18"/>
                <w:szCs w:val="18"/>
              </w:rPr>
              <w:t>кл</w:t>
            </w:r>
            <w:proofErr w:type="spellEnd"/>
          </w:p>
          <w:p w:rsidR="001C0CED" w:rsidRPr="00837098" w:rsidRDefault="001C0CED" w:rsidP="002712B2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373A36">
              <w:rPr>
                <w:rFonts w:ascii="Arial Narrow" w:hAnsi="Arial Narrow" w:cs="Times New Roman"/>
                <w:color w:val="FF0000"/>
                <w:sz w:val="18"/>
                <w:szCs w:val="18"/>
              </w:rPr>
              <w:t>19.04.2018</w:t>
            </w:r>
          </w:p>
        </w:tc>
        <w:tc>
          <w:tcPr>
            <w:tcW w:w="94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057891" w:rsidRDefault="001C0CED" w:rsidP="002712B2">
            <w:pPr>
              <w:spacing w:after="0" w:line="240" w:lineRule="auto"/>
              <w:ind w:left="-31" w:right="-114"/>
              <w:contextualSpacing/>
              <w:rPr>
                <w:color w:val="FF0000"/>
                <w:sz w:val="18"/>
                <w:szCs w:val="18"/>
              </w:rPr>
            </w:pPr>
            <w:r w:rsidRPr="00057891">
              <w:rPr>
                <w:rFonts w:ascii="Arial Narrow" w:hAnsi="Arial Narrow" w:cs="Arial Narrow"/>
                <w:color w:val="FF0000"/>
                <w:sz w:val="18"/>
                <w:szCs w:val="18"/>
              </w:rPr>
              <w:t xml:space="preserve">         КДР информатика</w:t>
            </w:r>
          </w:p>
          <w:p w:rsidR="001C0CED" w:rsidRPr="00057891" w:rsidRDefault="001C0CED" w:rsidP="002712B2">
            <w:pPr>
              <w:spacing w:after="0" w:line="240" w:lineRule="auto"/>
              <w:ind w:left="-31" w:right="-114"/>
              <w:contextualSpacing/>
              <w:jc w:val="center"/>
              <w:rPr>
                <w:color w:val="FF0000"/>
                <w:sz w:val="18"/>
                <w:szCs w:val="18"/>
              </w:rPr>
            </w:pPr>
            <w:r w:rsidRPr="00057891">
              <w:rPr>
                <w:rFonts w:ascii="Arial Narrow" w:hAnsi="Arial Narrow" w:cs="Arial Narrow"/>
                <w:color w:val="FF0000"/>
                <w:sz w:val="18"/>
                <w:szCs w:val="18"/>
              </w:rPr>
              <w:t xml:space="preserve">9 </w:t>
            </w:r>
            <w:proofErr w:type="spellStart"/>
            <w:r w:rsidRPr="00057891">
              <w:rPr>
                <w:rFonts w:ascii="Arial Narrow" w:hAnsi="Arial Narrow" w:cs="Arial Narrow"/>
                <w:color w:val="FF0000"/>
                <w:sz w:val="18"/>
                <w:szCs w:val="18"/>
              </w:rPr>
              <w:t>кл</w:t>
            </w:r>
            <w:proofErr w:type="spellEnd"/>
            <w:r w:rsidRPr="00057891">
              <w:rPr>
                <w:rFonts w:ascii="Arial Narrow" w:hAnsi="Arial Narrow" w:cs="Arial Narrow"/>
                <w:color w:val="FF0000"/>
                <w:sz w:val="18"/>
                <w:szCs w:val="18"/>
              </w:rPr>
              <w:t>.</w:t>
            </w:r>
          </w:p>
          <w:p w:rsidR="001C0CED" w:rsidRPr="00837098" w:rsidRDefault="001C0CED" w:rsidP="002712B2">
            <w:pPr>
              <w:spacing w:after="0" w:line="240" w:lineRule="auto"/>
              <w:ind w:left="-31" w:right="-114"/>
              <w:contextualSpacing/>
              <w:jc w:val="center"/>
              <w:rPr>
                <w:sz w:val="18"/>
                <w:szCs w:val="18"/>
              </w:rPr>
            </w:pPr>
            <w:r w:rsidRPr="00057891">
              <w:rPr>
                <w:rFonts w:ascii="Arial Narrow" w:hAnsi="Arial Narrow" w:cs="Arial Narrow"/>
                <w:color w:val="FF0000"/>
                <w:sz w:val="18"/>
                <w:szCs w:val="18"/>
              </w:rPr>
              <w:t>18.01.18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5D75EF" w:rsidRDefault="001C0CED" w:rsidP="002712B2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hAnsi="Arial Narrow" w:cs="Arial Narrow"/>
                <w:color w:val="FF0000"/>
                <w:sz w:val="18"/>
                <w:szCs w:val="18"/>
              </w:rPr>
            </w:pPr>
            <w:r w:rsidRPr="005D75EF">
              <w:rPr>
                <w:rFonts w:ascii="Arial Narrow" w:hAnsi="Arial Narrow" w:cs="Arial Narrow"/>
                <w:color w:val="FF0000"/>
                <w:sz w:val="18"/>
                <w:szCs w:val="18"/>
              </w:rPr>
              <w:t xml:space="preserve">КДР </w:t>
            </w:r>
          </w:p>
          <w:p w:rsidR="001C0CED" w:rsidRPr="005D75EF" w:rsidRDefault="001C0CED" w:rsidP="002712B2">
            <w:pPr>
              <w:spacing w:after="0" w:line="240" w:lineRule="auto"/>
              <w:ind w:left="-31" w:right="-114"/>
              <w:contextualSpacing/>
              <w:jc w:val="center"/>
              <w:rPr>
                <w:color w:val="FF0000"/>
                <w:sz w:val="18"/>
                <w:szCs w:val="18"/>
              </w:rPr>
            </w:pPr>
            <w:r w:rsidRPr="005D75EF">
              <w:rPr>
                <w:rFonts w:ascii="Arial Narrow" w:hAnsi="Arial Narrow" w:cs="Arial Narrow"/>
                <w:color w:val="FF0000"/>
                <w:sz w:val="18"/>
                <w:szCs w:val="18"/>
              </w:rPr>
              <w:t>физика</w:t>
            </w:r>
          </w:p>
          <w:p w:rsidR="001C0CED" w:rsidRPr="005D75EF" w:rsidRDefault="001C0CED" w:rsidP="002712B2">
            <w:pPr>
              <w:spacing w:after="0" w:line="240" w:lineRule="auto"/>
              <w:ind w:left="-31" w:right="-114"/>
              <w:contextualSpacing/>
              <w:jc w:val="center"/>
              <w:rPr>
                <w:color w:val="FF0000"/>
                <w:sz w:val="18"/>
                <w:szCs w:val="18"/>
              </w:rPr>
            </w:pPr>
            <w:r w:rsidRPr="005D75EF">
              <w:rPr>
                <w:rFonts w:ascii="Arial Narrow" w:hAnsi="Arial Narrow" w:cs="Arial Narrow"/>
                <w:color w:val="FF0000"/>
                <w:sz w:val="18"/>
                <w:szCs w:val="18"/>
              </w:rPr>
              <w:t xml:space="preserve">9 </w:t>
            </w:r>
            <w:proofErr w:type="spellStart"/>
            <w:r w:rsidRPr="005D75EF">
              <w:rPr>
                <w:rFonts w:ascii="Arial Narrow" w:hAnsi="Arial Narrow" w:cs="Arial Narrow"/>
                <w:color w:val="FF0000"/>
                <w:sz w:val="18"/>
                <w:szCs w:val="18"/>
              </w:rPr>
              <w:t>кл</w:t>
            </w:r>
            <w:proofErr w:type="spellEnd"/>
            <w:r w:rsidRPr="005D75EF">
              <w:rPr>
                <w:rFonts w:ascii="Arial Narrow" w:hAnsi="Arial Narrow" w:cs="Arial Narrow"/>
                <w:color w:val="FF0000"/>
                <w:sz w:val="18"/>
                <w:szCs w:val="18"/>
              </w:rPr>
              <w:t>.</w:t>
            </w:r>
          </w:p>
          <w:p w:rsidR="001C0CED" w:rsidRPr="00837098" w:rsidRDefault="001C0CED" w:rsidP="002712B2">
            <w:pPr>
              <w:spacing w:after="0" w:line="240" w:lineRule="auto"/>
              <w:ind w:left="-31" w:right="-114"/>
              <w:contextualSpacing/>
              <w:jc w:val="center"/>
              <w:rPr>
                <w:sz w:val="18"/>
                <w:szCs w:val="18"/>
              </w:rPr>
            </w:pPr>
            <w:r w:rsidRPr="005D75EF">
              <w:rPr>
                <w:rFonts w:ascii="Arial Narrow" w:hAnsi="Arial Narrow" w:cs="Arial Narrow"/>
                <w:color w:val="FF0000"/>
                <w:sz w:val="18"/>
                <w:szCs w:val="18"/>
              </w:rPr>
              <w:t>30.01.18</w:t>
            </w:r>
          </w:p>
        </w:tc>
        <w:tc>
          <w:tcPr>
            <w:tcW w:w="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0774C8" w:rsidRDefault="001C0CED" w:rsidP="000774C8">
            <w:pPr>
              <w:spacing w:after="0" w:line="240" w:lineRule="auto"/>
              <w:ind w:left="-40" w:right="-114"/>
              <w:contextualSpacing/>
              <w:jc w:val="center"/>
              <w:rPr>
                <w:rFonts w:ascii="Arial Narrow" w:hAnsi="Arial Narrow" w:cs="Arial Narrow"/>
                <w:color w:val="FF0000"/>
                <w:sz w:val="18"/>
                <w:szCs w:val="18"/>
              </w:rPr>
            </w:pPr>
            <w:r w:rsidRPr="000774C8">
              <w:rPr>
                <w:rFonts w:ascii="Arial Narrow" w:hAnsi="Arial Narrow" w:cs="Arial Narrow"/>
                <w:color w:val="FF0000"/>
                <w:sz w:val="18"/>
                <w:szCs w:val="18"/>
              </w:rPr>
              <w:t xml:space="preserve">РЭ </w:t>
            </w:r>
          </w:p>
          <w:p w:rsidR="001C0CED" w:rsidRPr="000774C8" w:rsidRDefault="001C0CED" w:rsidP="000774C8">
            <w:pPr>
              <w:spacing w:after="0" w:line="240" w:lineRule="auto"/>
              <w:ind w:left="-40" w:right="-114"/>
              <w:contextualSpacing/>
              <w:jc w:val="center"/>
              <w:rPr>
                <w:rFonts w:ascii="Arial Narrow" w:hAnsi="Arial Narrow" w:cs="Arial Narrow"/>
                <w:color w:val="FF0000"/>
                <w:sz w:val="18"/>
                <w:szCs w:val="18"/>
              </w:rPr>
            </w:pPr>
            <w:r w:rsidRPr="000774C8">
              <w:rPr>
                <w:rFonts w:ascii="Arial Narrow" w:hAnsi="Arial Narrow" w:cs="Arial Narrow"/>
                <w:color w:val="FF0000"/>
                <w:sz w:val="18"/>
                <w:szCs w:val="18"/>
              </w:rPr>
              <w:t>фи</w:t>
            </w:r>
          </w:p>
          <w:p w:rsidR="001C0CED" w:rsidRPr="000774C8" w:rsidRDefault="001C0CED" w:rsidP="000774C8">
            <w:pPr>
              <w:spacing w:after="0" w:line="240" w:lineRule="auto"/>
              <w:ind w:left="-40" w:right="-114"/>
              <w:contextualSpacing/>
              <w:jc w:val="center"/>
              <w:rPr>
                <w:rFonts w:ascii="Arial Narrow" w:hAnsi="Arial Narrow" w:cs="Arial Narrow"/>
                <w:color w:val="FF0000"/>
                <w:sz w:val="18"/>
                <w:szCs w:val="18"/>
              </w:rPr>
            </w:pPr>
            <w:proofErr w:type="spellStart"/>
            <w:r w:rsidRPr="000774C8">
              <w:rPr>
                <w:rFonts w:ascii="Arial Narrow" w:hAnsi="Arial Narrow" w:cs="Arial Narrow"/>
                <w:color w:val="FF0000"/>
                <w:sz w:val="18"/>
                <w:szCs w:val="18"/>
              </w:rPr>
              <w:t>зи</w:t>
            </w:r>
            <w:proofErr w:type="spellEnd"/>
          </w:p>
          <w:p w:rsidR="001C0CED" w:rsidRPr="00837098" w:rsidRDefault="001C0CED" w:rsidP="000774C8">
            <w:pPr>
              <w:spacing w:after="0" w:line="240" w:lineRule="auto"/>
              <w:ind w:left="-40" w:right="-114"/>
              <w:contextualSpacing/>
              <w:jc w:val="center"/>
              <w:rPr>
                <w:sz w:val="18"/>
                <w:szCs w:val="18"/>
              </w:rPr>
            </w:pPr>
            <w:r w:rsidRPr="000774C8">
              <w:rPr>
                <w:rFonts w:ascii="Arial Narrow" w:hAnsi="Arial Narrow" w:cs="Arial Narrow"/>
                <w:color w:val="FF0000"/>
                <w:sz w:val="18"/>
                <w:szCs w:val="18"/>
              </w:rPr>
              <w:t>ка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5D75EF" w:rsidRDefault="001C0CED" w:rsidP="002712B2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hAnsi="Arial Narrow" w:cs="Arial Narrow"/>
                <w:color w:val="FF0000"/>
                <w:sz w:val="18"/>
                <w:szCs w:val="18"/>
              </w:rPr>
            </w:pPr>
            <w:r w:rsidRPr="005D75EF">
              <w:rPr>
                <w:rFonts w:ascii="Arial Narrow" w:hAnsi="Arial Narrow" w:cs="Arial Narrow"/>
                <w:color w:val="FF0000"/>
                <w:sz w:val="18"/>
                <w:szCs w:val="18"/>
              </w:rPr>
              <w:t xml:space="preserve">КДР </w:t>
            </w:r>
          </w:p>
          <w:p w:rsidR="001C0CED" w:rsidRPr="005D75EF" w:rsidRDefault="001C0CED" w:rsidP="002712B2">
            <w:pPr>
              <w:spacing w:after="0" w:line="240" w:lineRule="auto"/>
              <w:ind w:left="-31" w:right="-114"/>
              <w:contextualSpacing/>
              <w:jc w:val="center"/>
              <w:rPr>
                <w:color w:val="FF0000"/>
                <w:sz w:val="18"/>
                <w:szCs w:val="18"/>
              </w:rPr>
            </w:pPr>
            <w:r w:rsidRPr="005D75EF">
              <w:rPr>
                <w:rFonts w:ascii="Arial Narrow" w:hAnsi="Arial Narrow" w:cs="Arial Narrow"/>
                <w:color w:val="FF0000"/>
                <w:sz w:val="18"/>
                <w:szCs w:val="18"/>
              </w:rPr>
              <w:t>химия</w:t>
            </w:r>
          </w:p>
          <w:p w:rsidR="001C0CED" w:rsidRPr="005D75EF" w:rsidRDefault="001C0CED" w:rsidP="002712B2">
            <w:pPr>
              <w:spacing w:after="0" w:line="240" w:lineRule="auto"/>
              <w:ind w:left="-31" w:right="-114"/>
              <w:contextualSpacing/>
              <w:jc w:val="center"/>
              <w:rPr>
                <w:color w:val="FF0000"/>
                <w:sz w:val="18"/>
                <w:szCs w:val="18"/>
              </w:rPr>
            </w:pPr>
            <w:r w:rsidRPr="005D75EF">
              <w:rPr>
                <w:rFonts w:ascii="Arial Narrow" w:hAnsi="Arial Narrow" w:cs="Arial Narrow"/>
                <w:color w:val="FF0000"/>
                <w:sz w:val="18"/>
                <w:szCs w:val="18"/>
              </w:rPr>
              <w:t xml:space="preserve">9 </w:t>
            </w:r>
            <w:proofErr w:type="spellStart"/>
            <w:r w:rsidRPr="005D75EF">
              <w:rPr>
                <w:rFonts w:ascii="Arial Narrow" w:hAnsi="Arial Narrow" w:cs="Arial Narrow"/>
                <w:color w:val="FF0000"/>
                <w:sz w:val="18"/>
                <w:szCs w:val="18"/>
              </w:rPr>
              <w:t>кл</w:t>
            </w:r>
            <w:proofErr w:type="spellEnd"/>
            <w:r w:rsidRPr="005D75EF">
              <w:rPr>
                <w:rFonts w:ascii="Arial Narrow" w:hAnsi="Arial Narrow" w:cs="Arial Narrow"/>
                <w:color w:val="FF0000"/>
                <w:sz w:val="18"/>
                <w:szCs w:val="18"/>
              </w:rPr>
              <w:t>.</w:t>
            </w:r>
          </w:p>
          <w:p w:rsidR="001C0CED" w:rsidRPr="00837098" w:rsidRDefault="001C0CED" w:rsidP="002712B2">
            <w:pPr>
              <w:spacing w:after="0" w:line="240" w:lineRule="auto"/>
              <w:ind w:left="-31" w:right="-114"/>
              <w:contextualSpacing/>
              <w:jc w:val="center"/>
              <w:rPr>
                <w:sz w:val="18"/>
                <w:szCs w:val="18"/>
              </w:rPr>
            </w:pPr>
            <w:r w:rsidRPr="005D75EF">
              <w:rPr>
                <w:rFonts w:ascii="Arial Narrow" w:hAnsi="Arial Narrow" w:cs="Arial Narrow"/>
                <w:color w:val="FF0000"/>
                <w:sz w:val="18"/>
                <w:szCs w:val="18"/>
              </w:rPr>
              <w:t>15.02.18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Default="001C0CED" w:rsidP="002712B2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837098">
              <w:rPr>
                <w:rFonts w:ascii="Arial Narrow" w:hAnsi="Arial Narrow" w:cs="Arial Narrow"/>
                <w:sz w:val="18"/>
                <w:szCs w:val="18"/>
              </w:rPr>
              <w:t xml:space="preserve">РЭ </w:t>
            </w:r>
          </w:p>
          <w:p w:rsidR="001C0CED" w:rsidRDefault="001C0CED" w:rsidP="002712B2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х</w:t>
            </w:r>
            <w:r w:rsidRPr="00837098">
              <w:rPr>
                <w:rFonts w:ascii="Arial Narrow" w:hAnsi="Arial Narrow" w:cs="Arial Narrow"/>
                <w:sz w:val="18"/>
                <w:szCs w:val="18"/>
              </w:rPr>
              <w:t>и</w:t>
            </w:r>
          </w:p>
          <w:p w:rsidR="001C0CED" w:rsidRDefault="001C0CED" w:rsidP="002712B2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 w:rsidRPr="00837098">
              <w:rPr>
                <w:rFonts w:ascii="Arial Narrow" w:hAnsi="Arial Narrow" w:cs="Arial Narrow"/>
                <w:sz w:val="18"/>
                <w:szCs w:val="18"/>
              </w:rPr>
              <w:t>мия</w:t>
            </w:r>
            <w:proofErr w:type="spellEnd"/>
          </w:p>
          <w:p w:rsidR="001E1C8C" w:rsidRPr="00837098" w:rsidRDefault="001E1C8C" w:rsidP="002712B2">
            <w:pPr>
              <w:spacing w:after="0" w:line="240" w:lineRule="auto"/>
              <w:ind w:left="-31" w:right="-114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9 </w:t>
            </w: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кл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>.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1C0CED" w:rsidRPr="002B64D3" w:rsidRDefault="001C0CED" w:rsidP="002712B2">
            <w:pPr>
              <w:pStyle w:val="a8"/>
              <w:ind w:left="-145" w:right="-111"/>
              <w:jc w:val="center"/>
              <w:rPr>
                <w:rFonts w:ascii="Arial Narrow" w:hAnsi="Arial Narrow" w:cs="Times New Roman"/>
                <w:color w:val="FF0000"/>
                <w:sz w:val="18"/>
                <w:szCs w:val="18"/>
              </w:rPr>
            </w:pPr>
            <w:r w:rsidRPr="002B64D3">
              <w:rPr>
                <w:rFonts w:ascii="Arial Narrow" w:hAnsi="Arial Narrow" w:cs="Times New Roman"/>
                <w:color w:val="FF0000"/>
                <w:sz w:val="18"/>
                <w:szCs w:val="18"/>
              </w:rPr>
              <w:t xml:space="preserve">КДР </w:t>
            </w:r>
          </w:p>
          <w:p w:rsidR="001C0CED" w:rsidRPr="002B64D3" w:rsidRDefault="001C0CED" w:rsidP="002712B2">
            <w:pPr>
              <w:pStyle w:val="a8"/>
              <w:ind w:left="-145" w:right="-111"/>
              <w:jc w:val="center"/>
              <w:rPr>
                <w:rFonts w:ascii="Arial Narrow" w:hAnsi="Arial Narrow" w:cs="Times New Roman"/>
                <w:color w:val="FF0000"/>
                <w:sz w:val="18"/>
                <w:szCs w:val="18"/>
              </w:rPr>
            </w:pPr>
            <w:r w:rsidRPr="002B64D3">
              <w:rPr>
                <w:rFonts w:ascii="Arial Narrow" w:hAnsi="Arial Narrow" w:cs="Times New Roman"/>
                <w:color w:val="FF0000"/>
                <w:sz w:val="18"/>
                <w:szCs w:val="18"/>
              </w:rPr>
              <w:t>биология</w:t>
            </w:r>
          </w:p>
          <w:p w:rsidR="001C0CED" w:rsidRPr="002B64D3" w:rsidRDefault="001C0CED" w:rsidP="002712B2">
            <w:pPr>
              <w:pStyle w:val="a8"/>
              <w:ind w:left="-145" w:right="-111"/>
              <w:jc w:val="center"/>
              <w:rPr>
                <w:rFonts w:ascii="Arial Narrow" w:hAnsi="Arial Narrow" w:cs="Times New Roman"/>
                <w:color w:val="FF0000"/>
                <w:sz w:val="18"/>
                <w:szCs w:val="18"/>
              </w:rPr>
            </w:pPr>
            <w:proofErr w:type="gramStart"/>
            <w:r w:rsidRPr="002B64D3">
              <w:rPr>
                <w:rFonts w:ascii="Arial Narrow" w:hAnsi="Arial Narrow" w:cs="Times New Roman"/>
                <w:color w:val="FF0000"/>
                <w:sz w:val="18"/>
                <w:szCs w:val="18"/>
              </w:rPr>
              <w:t xml:space="preserve">9  </w:t>
            </w:r>
            <w:proofErr w:type="spellStart"/>
            <w:r w:rsidRPr="002B64D3">
              <w:rPr>
                <w:rFonts w:ascii="Arial Narrow" w:hAnsi="Arial Narrow" w:cs="Times New Roman"/>
                <w:color w:val="FF0000"/>
                <w:sz w:val="18"/>
                <w:szCs w:val="18"/>
              </w:rPr>
              <w:t>кл</w:t>
            </w:r>
            <w:proofErr w:type="spellEnd"/>
            <w:proofErr w:type="gramEnd"/>
            <w:r w:rsidRPr="002B64D3">
              <w:rPr>
                <w:rFonts w:ascii="Arial Narrow" w:hAnsi="Arial Narrow" w:cs="Times New Roman"/>
                <w:color w:val="FF0000"/>
                <w:sz w:val="18"/>
                <w:szCs w:val="18"/>
              </w:rPr>
              <w:t>.,</w:t>
            </w:r>
          </w:p>
          <w:p w:rsidR="001C0CED" w:rsidRPr="00837098" w:rsidRDefault="001C0CED" w:rsidP="002712B2">
            <w:pPr>
              <w:pStyle w:val="a8"/>
              <w:ind w:left="-145" w:right="-111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B64D3">
              <w:rPr>
                <w:rFonts w:ascii="Arial Narrow" w:hAnsi="Arial Narrow" w:cs="Times New Roman"/>
                <w:color w:val="FF0000"/>
                <w:sz w:val="18"/>
                <w:szCs w:val="18"/>
              </w:rPr>
              <w:t>23.01.18</w:t>
            </w:r>
          </w:p>
        </w:tc>
        <w:tc>
          <w:tcPr>
            <w:tcW w:w="4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1C0CED" w:rsidRDefault="001C0CED" w:rsidP="002712B2">
            <w:pPr>
              <w:pStyle w:val="a8"/>
              <w:ind w:left="-145" w:right="-111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837098">
              <w:rPr>
                <w:rFonts w:ascii="Arial Narrow" w:hAnsi="Arial Narrow" w:cs="Times New Roman"/>
                <w:sz w:val="18"/>
                <w:szCs w:val="18"/>
              </w:rPr>
              <w:t>РЭ</w:t>
            </w:r>
          </w:p>
          <w:p w:rsidR="001C0CED" w:rsidRDefault="001C0CED" w:rsidP="002712B2">
            <w:pPr>
              <w:pStyle w:val="a8"/>
              <w:ind w:left="-145" w:right="-111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Times New Roman"/>
                <w:sz w:val="18"/>
                <w:szCs w:val="18"/>
              </w:rPr>
              <w:t>б</w:t>
            </w:r>
            <w:r w:rsidRPr="00837098">
              <w:rPr>
                <w:rFonts w:ascii="Arial Narrow" w:hAnsi="Arial Narrow" w:cs="Times New Roman"/>
                <w:sz w:val="18"/>
                <w:szCs w:val="18"/>
              </w:rPr>
              <w:t>иоло</w:t>
            </w:r>
            <w:proofErr w:type="spellEnd"/>
          </w:p>
          <w:p w:rsidR="001C0CED" w:rsidRPr="00837098" w:rsidRDefault="001C0CED" w:rsidP="002712B2">
            <w:pPr>
              <w:pStyle w:val="a8"/>
              <w:ind w:left="-145" w:right="-111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proofErr w:type="spellStart"/>
            <w:r w:rsidRPr="00837098">
              <w:rPr>
                <w:rFonts w:ascii="Arial Narrow" w:hAnsi="Arial Narrow" w:cs="Times New Roman"/>
                <w:sz w:val="18"/>
                <w:szCs w:val="18"/>
              </w:rPr>
              <w:t>гия</w:t>
            </w:r>
            <w:proofErr w:type="spellEnd"/>
          </w:p>
          <w:p w:rsidR="001C0CED" w:rsidRPr="00837098" w:rsidRDefault="001C0CED" w:rsidP="002712B2">
            <w:pPr>
              <w:pStyle w:val="a8"/>
              <w:ind w:left="-145" w:right="-111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 xml:space="preserve">9 </w:t>
            </w:r>
            <w:proofErr w:type="spellStart"/>
            <w:r>
              <w:rPr>
                <w:rFonts w:ascii="Arial Narrow" w:hAnsi="Arial Narrow" w:cs="Times New Roman"/>
                <w:sz w:val="18"/>
                <w:szCs w:val="18"/>
              </w:rPr>
              <w:t>кл</w:t>
            </w:r>
            <w:proofErr w:type="spellEnd"/>
            <w:r>
              <w:rPr>
                <w:rFonts w:ascii="Arial Narrow" w:hAnsi="Arial Narrow" w:cs="Times New Roman"/>
                <w:sz w:val="18"/>
                <w:szCs w:val="18"/>
              </w:rPr>
              <w:t>.</w:t>
            </w:r>
          </w:p>
        </w:tc>
        <w:tc>
          <w:tcPr>
            <w:tcW w:w="81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1C0CED" w:rsidRPr="00057891" w:rsidRDefault="001C0CED" w:rsidP="002712B2">
            <w:pPr>
              <w:pStyle w:val="a8"/>
              <w:ind w:left="-99"/>
              <w:jc w:val="center"/>
              <w:rPr>
                <w:rFonts w:ascii="Arial Narrow" w:hAnsi="Arial Narrow" w:cs="Times New Roman"/>
                <w:color w:val="FF0000"/>
                <w:sz w:val="18"/>
                <w:szCs w:val="18"/>
              </w:rPr>
            </w:pPr>
            <w:r w:rsidRPr="00057891">
              <w:rPr>
                <w:rFonts w:ascii="Arial Narrow" w:hAnsi="Arial Narrow" w:cs="Times New Roman"/>
                <w:color w:val="FF0000"/>
                <w:sz w:val="18"/>
                <w:szCs w:val="18"/>
              </w:rPr>
              <w:t>КДР география</w:t>
            </w:r>
          </w:p>
          <w:p w:rsidR="001C0CED" w:rsidRPr="00057891" w:rsidRDefault="001C0CED" w:rsidP="002712B2">
            <w:pPr>
              <w:pStyle w:val="a8"/>
              <w:jc w:val="center"/>
              <w:rPr>
                <w:rFonts w:ascii="Arial Narrow" w:hAnsi="Arial Narrow" w:cs="Times New Roman"/>
                <w:color w:val="FF0000"/>
                <w:sz w:val="18"/>
                <w:szCs w:val="18"/>
              </w:rPr>
            </w:pPr>
            <w:proofErr w:type="gramStart"/>
            <w:r w:rsidRPr="00057891">
              <w:rPr>
                <w:rFonts w:ascii="Arial Narrow" w:hAnsi="Arial Narrow" w:cs="Times New Roman"/>
                <w:color w:val="FF0000"/>
                <w:sz w:val="18"/>
                <w:szCs w:val="18"/>
              </w:rPr>
              <w:t xml:space="preserve">9  </w:t>
            </w:r>
            <w:proofErr w:type="spellStart"/>
            <w:r w:rsidRPr="00057891">
              <w:rPr>
                <w:rFonts w:ascii="Arial Narrow" w:hAnsi="Arial Narrow" w:cs="Times New Roman"/>
                <w:color w:val="FF0000"/>
                <w:sz w:val="18"/>
                <w:szCs w:val="18"/>
              </w:rPr>
              <w:t>кл</w:t>
            </w:r>
            <w:proofErr w:type="spellEnd"/>
            <w:proofErr w:type="gramEnd"/>
            <w:r w:rsidRPr="00057891">
              <w:rPr>
                <w:rFonts w:ascii="Arial Narrow" w:hAnsi="Arial Narrow" w:cs="Times New Roman"/>
                <w:color w:val="FF0000"/>
                <w:sz w:val="18"/>
                <w:szCs w:val="18"/>
              </w:rPr>
              <w:t>.,</w:t>
            </w:r>
          </w:p>
          <w:p w:rsidR="001C0CED" w:rsidRPr="00837098" w:rsidRDefault="001C0CED" w:rsidP="002712B2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057891">
              <w:rPr>
                <w:rFonts w:ascii="Arial Narrow" w:hAnsi="Arial Narrow" w:cs="Times New Roman"/>
                <w:color w:val="FF0000"/>
                <w:sz w:val="18"/>
                <w:szCs w:val="18"/>
              </w:rPr>
              <w:t>25.01.18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1C0CED" w:rsidRPr="000774C8" w:rsidRDefault="001C0CED" w:rsidP="002712B2">
            <w:pPr>
              <w:pStyle w:val="a8"/>
              <w:jc w:val="center"/>
              <w:rPr>
                <w:rFonts w:ascii="Arial Narrow" w:hAnsi="Arial Narrow" w:cs="Times New Roman"/>
                <w:color w:val="FF0000"/>
                <w:sz w:val="18"/>
                <w:szCs w:val="18"/>
              </w:rPr>
            </w:pPr>
            <w:r w:rsidRPr="000774C8">
              <w:rPr>
                <w:rFonts w:ascii="Arial Narrow" w:hAnsi="Arial Narrow" w:cs="Times New Roman"/>
                <w:color w:val="FF0000"/>
                <w:sz w:val="18"/>
                <w:szCs w:val="18"/>
              </w:rPr>
              <w:t>РЭ география</w:t>
            </w:r>
          </w:p>
        </w:tc>
        <w:tc>
          <w:tcPr>
            <w:tcW w:w="8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1C0CED" w:rsidRPr="006B21F7" w:rsidRDefault="001C0CED" w:rsidP="002712B2">
            <w:pPr>
              <w:pStyle w:val="a8"/>
              <w:ind w:left="-145" w:right="-111"/>
              <w:jc w:val="center"/>
              <w:rPr>
                <w:rFonts w:ascii="Arial Narrow" w:hAnsi="Arial Narrow" w:cs="Times New Roman"/>
                <w:color w:val="FF0000"/>
                <w:sz w:val="18"/>
                <w:szCs w:val="18"/>
              </w:rPr>
            </w:pPr>
            <w:r w:rsidRPr="006B21F7">
              <w:rPr>
                <w:rFonts w:ascii="Arial Narrow" w:hAnsi="Arial Narrow" w:cs="Times New Roman"/>
                <w:color w:val="FF0000"/>
                <w:sz w:val="18"/>
                <w:szCs w:val="18"/>
              </w:rPr>
              <w:t>КДР</w:t>
            </w:r>
          </w:p>
          <w:p w:rsidR="001C0CED" w:rsidRPr="006B21F7" w:rsidRDefault="001C0CED" w:rsidP="002712B2">
            <w:pPr>
              <w:pStyle w:val="a8"/>
              <w:ind w:left="-145" w:right="-111"/>
              <w:jc w:val="center"/>
              <w:rPr>
                <w:rFonts w:ascii="Arial Narrow" w:hAnsi="Arial Narrow" w:cs="Times New Roman"/>
                <w:color w:val="FF0000"/>
                <w:sz w:val="18"/>
                <w:szCs w:val="18"/>
              </w:rPr>
            </w:pPr>
            <w:r w:rsidRPr="006B21F7">
              <w:rPr>
                <w:rFonts w:ascii="Arial Narrow" w:hAnsi="Arial Narrow" w:cs="Times New Roman"/>
                <w:color w:val="FF0000"/>
                <w:sz w:val="18"/>
                <w:szCs w:val="18"/>
              </w:rPr>
              <w:t>история</w:t>
            </w:r>
          </w:p>
          <w:p w:rsidR="001C0CED" w:rsidRPr="006B21F7" w:rsidRDefault="001C0CED" w:rsidP="006B21F7">
            <w:pPr>
              <w:pStyle w:val="a8"/>
              <w:ind w:left="-145" w:right="-111"/>
              <w:jc w:val="center"/>
              <w:rPr>
                <w:rFonts w:ascii="Arial Narrow" w:hAnsi="Arial Narrow" w:cs="Times New Roman"/>
                <w:color w:val="FF0000"/>
                <w:sz w:val="18"/>
                <w:szCs w:val="18"/>
              </w:rPr>
            </w:pPr>
            <w:r w:rsidRPr="006B21F7">
              <w:rPr>
                <w:rFonts w:ascii="Arial Narrow" w:hAnsi="Arial Narrow" w:cs="Times New Roman"/>
                <w:color w:val="FF0000"/>
                <w:sz w:val="18"/>
                <w:szCs w:val="18"/>
              </w:rPr>
              <w:t xml:space="preserve">9 </w:t>
            </w:r>
            <w:proofErr w:type="spellStart"/>
            <w:r w:rsidRPr="006B21F7">
              <w:rPr>
                <w:rFonts w:ascii="Arial Narrow" w:hAnsi="Arial Narrow" w:cs="Times New Roman"/>
                <w:color w:val="FF0000"/>
                <w:sz w:val="18"/>
                <w:szCs w:val="18"/>
              </w:rPr>
              <w:t>кл</w:t>
            </w:r>
            <w:proofErr w:type="spellEnd"/>
            <w:r w:rsidRPr="006B21F7">
              <w:rPr>
                <w:rFonts w:ascii="Arial Narrow" w:hAnsi="Arial Narrow" w:cs="Times New Roman"/>
                <w:color w:val="FF0000"/>
                <w:sz w:val="18"/>
                <w:szCs w:val="18"/>
              </w:rPr>
              <w:t>.</w:t>
            </w:r>
          </w:p>
          <w:p w:rsidR="001C0CED" w:rsidRPr="00837098" w:rsidRDefault="001C0CED" w:rsidP="006B21F7">
            <w:pPr>
              <w:pStyle w:val="a8"/>
              <w:ind w:left="-145" w:right="-111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6B21F7">
              <w:rPr>
                <w:rFonts w:ascii="Arial Narrow" w:hAnsi="Arial Narrow" w:cs="Times New Roman"/>
                <w:color w:val="FF0000"/>
                <w:sz w:val="18"/>
                <w:szCs w:val="18"/>
              </w:rPr>
              <w:t>13.02.18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1C0CED" w:rsidRPr="000774C8" w:rsidRDefault="001C0CED" w:rsidP="002712B2">
            <w:pPr>
              <w:pStyle w:val="a8"/>
              <w:ind w:left="-145" w:right="-111"/>
              <w:jc w:val="center"/>
              <w:rPr>
                <w:rFonts w:ascii="Arial Narrow" w:hAnsi="Arial Narrow" w:cs="Times New Roman"/>
                <w:color w:val="FF0000"/>
                <w:sz w:val="18"/>
                <w:szCs w:val="18"/>
              </w:rPr>
            </w:pPr>
            <w:r w:rsidRPr="000774C8">
              <w:rPr>
                <w:rFonts w:ascii="Arial Narrow" w:hAnsi="Arial Narrow" w:cs="Times New Roman"/>
                <w:color w:val="FF0000"/>
                <w:sz w:val="18"/>
                <w:szCs w:val="18"/>
              </w:rPr>
              <w:t>РЭ</w:t>
            </w:r>
          </w:p>
          <w:p w:rsidR="001C0CED" w:rsidRPr="000774C8" w:rsidRDefault="001C0CED" w:rsidP="002712B2">
            <w:pPr>
              <w:pStyle w:val="a8"/>
              <w:ind w:left="-145" w:right="-111"/>
              <w:jc w:val="center"/>
              <w:rPr>
                <w:rFonts w:ascii="Arial Narrow" w:hAnsi="Arial Narrow" w:cs="Times New Roman"/>
                <w:color w:val="FF0000"/>
                <w:sz w:val="18"/>
                <w:szCs w:val="18"/>
              </w:rPr>
            </w:pPr>
            <w:r w:rsidRPr="000774C8">
              <w:rPr>
                <w:rFonts w:ascii="Arial Narrow" w:hAnsi="Arial Narrow" w:cs="Times New Roman"/>
                <w:color w:val="FF0000"/>
                <w:sz w:val="18"/>
                <w:szCs w:val="18"/>
              </w:rPr>
              <w:t>исто</w:t>
            </w:r>
          </w:p>
          <w:p w:rsidR="001C0CED" w:rsidRPr="000774C8" w:rsidRDefault="001C0CED" w:rsidP="002712B2">
            <w:pPr>
              <w:pStyle w:val="a8"/>
              <w:ind w:left="-145" w:right="-111"/>
              <w:jc w:val="center"/>
              <w:rPr>
                <w:rFonts w:ascii="Arial Narrow" w:hAnsi="Arial Narrow" w:cs="Times New Roman"/>
                <w:color w:val="FF0000"/>
                <w:sz w:val="18"/>
                <w:szCs w:val="18"/>
              </w:rPr>
            </w:pPr>
            <w:proofErr w:type="spellStart"/>
            <w:r w:rsidRPr="000774C8">
              <w:rPr>
                <w:rFonts w:ascii="Arial Narrow" w:hAnsi="Arial Narrow" w:cs="Times New Roman"/>
                <w:color w:val="FF0000"/>
                <w:sz w:val="18"/>
                <w:szCs w:val="18"/>
              </w:rPr>
              <w:t>рия</w:t>
            </w:r>
            <w:proofErr w:type="spellEnd"/>
          </w:p>
          <w:p w:rsidR="001E1C8C" w:rsidRPr="000774C8" w:rsidRDefault="001E1C8C" w:rsidP="002712B2">
            <w:pPr>
              <w:pStyle w:val="a8"/>
              <w:ind w:left="-145" w:right="-111"/>
              <w:jc w:val="center"/>
              <w:rPr>
                <w:rFonts w:ascii="Arial Narrow" w:hAnsi="Arial Narrow" w:cs="Times New Roman"/>
                <w:color w:val="FF0000"/>
                <w:sz w:val="18"/>
                <w:szCs w:val="18"/>
              </w:rPr>
            </w:pPr>
            <w:r w:rsidRPr="000774C8">
              <w:rPr>
                <w:rFonts w:ascii="Arial Narrow" w:hAnsi="Arial Narrow" w:cs="Times New Roman"/>
                <w:color w:val="FF0000"/>
                <w:sz w:val="18"/>
                <w:szCs w:val="18"/>
              </w:rPr>
              <w:t xml:space="preserve">9 </w:t>
            </w:r>
            <w:proofErr w:type="spellStart"/>
            <w:r w:rsidRPr="000774C8">
              <w:rPr>
                <w:rFonts w:ascii="Arial Narrow" w:hAnsi="Arial Narrow" w:cs="Times New Roman"/>
                <w:color w:val="FF0000"/>
                <w:sz w:val="18"/>
                <w:szCs w:val="18"/>
              </w:rPr>
              <w:t>кл</w:t>
            </w:r>
            <w:proofErr w:type="spellEnd"/>
            <w:r w:rsidRPr="000774C8">
              <w:rPr>
                <w:rFonts w:ascii="Arial Narrow" w:hAnsi="Arial Narrow" w:cs="Times New Roman"/>
                <w:color w:val="FF0000"/>
                <w:sz w:val="18"/>
                <w:szCs w:val="18"/>
              </w:rPr>
              <w:t>.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1C0CED" w:rsidRPr="001E1C8C" w:rsidRDefault="001C0CED" w:rsidP="002712B2">
            <w:pPr>
              <w:pStyle w:val="a8"/>
              <w:ind w:left="-145" w:right="-111"/>
              <w:jc w:val="center"/>
              <w:rPr>
                <w:rFonts w:ascii="Arial Narrow" w:hAnsi="Arial Narrow" w:cs="Times New Roman"/>
                <w:color w:val="FF0000"/>
                <w:sz w:val="18"/>
                <w:szCs w:val="18"/>
              </w:rPr>
            </w:pPr>
            <w:r w:rsidRPr="001E1C8C">
              <w:rPr>
                <w:rFonts w:ascii="Arial Narrow" w:hAnsi="Arial Narrow" w:cs="Times New Roman"/>
                <w:color w:val="FF0000"/>
                <w:sz w:val="18"/>
                <w:szCs w:val="18"/>
              </w:rPr>
              <w:t>КДР</w:t>
            </w:r>
          </w:p>
          <w:p w:rsidR="001C0CED" w:rsidRPr="001E1C8C" w:rsidRDefault="000774C8" w:rsidP="002712B2">
            <w:pPr>
              <w:pStyle w:val="a8"/>
              <w:ind w:left="-145" w:right="-111"/>
              <w:jc w:val="center"/>
              <w:rPr>
                <w:rFonts w:ascii="Arial Narrow" w:hAnsi="Arial Narrow" w:cs="Times New Roman"/>
                <w:color w:val="FF0000"/>
                <w:sz w:val="18"/>
                <w:szCs w:val="18"/>
              </w:rPr>
            </w:pPr>
            <w:r>
              <w:rPr>
                <w:rFonts w:ascii="Arial Narrow" w:hAnsi="Arial Narrow" w:cs="Times New Roman"/>
                <w:color w:val="FF0000"/>
                <w:sz w:val="18"/>
                <w:szCs w:val="18"/>
              </w:rPr>
              <w:t>о</w:t>
            </w:r>
            <w:r w:rsidR="001C0CED" w:rsidRPr="001E1C8C">
              <w:rPr>
                <w:rFonts w:ascii="Arial Narrow" w:hAnsi="Arial Narrow" w:cs="Times New Roman"/>
                <w:color w:val="FF0000"/>
                <w:sz w:val="18"/>
                <w:szCs w:val="18"/>
              </w:rPr>
              <w:t>бщество</w:t>
            </w:r>
          </w:p>
          <w:p w:rsidR="001C0CED" w:rsidRPr="001E1C8C" w:rsidRDefault="001C0CED" w:rsidP="002712B2">
            <w:pPr>
              <w:pStyle w:val="a8"/>
              <w:ind w:left="-145" w:right="-111"/>
              <w:jc w:val="center"/>
              <w:rPr>
                <w:rFonts w:ascii="Arial Narrow" w:hAnsi="Arial Narrow" w:cs="Times New Roman"/>
                <w:color w:val="FF0000"/>
                <w:sz w:val="18"/>
                <w:szCs w:val="18"/>
              </w:rPr>
            </w:pPr>
            <w:r w:rsidRPr="001E1C8C">
              <w:rPr>
                <w:rFonts w:ascii="Arial Narrow" w:hAnsi="Arial Narrow" w:cs="Times New Roman"/>
                <w:color w:val="FF0000"/>
                <w:sz w:val="18"/>
                <w:szCs w:val="18"/>
              </w:rPr>
              <w:t xml:space="preserve">9 </w:t>
            </w:r>
            <w:proofErr w:type="spellStart"/>
            <w:r w:rsidRPr="001E1C8C">
              <w:rPr>
                <w:rFonts w:ascii="Arial Narrow" w:hAnsi="Arial Narrow" w:cs="Times New Roman"/>
                <w:color w:val="FF0000"/>
                <w:sz w:val="18"/>
                <w:szCs w:val="18"/>
              </w:rPr>
              <w:t>кл</w:t>
            </w:r>
            <w:proofErr w:type="spellEnd"/>
            <w:r w:rsidRPr="001E1C8C">
              <w:rPr>
                <w:rFonts w:ascii="Arial Narrow" w:hAnsi="Arial Narrow" w:cs="Times New Roman"/>
                <w:color w:val="FF0000"/>
                <w:sz w:val="18"/>
                <w:szCs w:val="18"/>
              </w:rPr>
              <w:t>.</w:t>
            </w:r>
          </w:p>
          <w:p w:rsidR="001C0CED" w:rsidRPr="00837098" w:rsidRDefault="001C0CED" w:rsidP="002712B2">
            <w:pPr>
              <w:pStyle w:val="a8"/>
              <w:ind w:left="-145" w:right="-111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1E1C8C">
              <w:rPr>
                <w:rFonts w:ascii="Arial Narrow" w:hAnsi="Arial Narrow" w:cs="Times New Roman"/>
                <w:color w:val="FF0000"/>
                <w:sz w:val="18"/>
                <w:szCs w:val="18"/>
              </w:rPr>
              <w:t>01.02.18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1C0CED" w:rsidRPr="000774C8" w:rsidRDefault="001C0CED" w:rsidP="002712B2">
            <w:pPr>
              <w:pStyle w:val="a8"/>
              <w:ind w:left="-145" w:right="-111"/>
              <w:jc w:val="center"/>
              <w:rPr>
                <w:rFonts w:ascii="Arial Narrow" w:hAnsi="Arial Narrow" w:cs="Times New Roman"/>
                <w:color w:val="FF0000"/>
                <w:sz w:val="18"/>
                <w:szCs w:val="18"/>
              </w:rPr>
            </w:pPr>
            <w:r w:rsidRPr="000774C8">
              <w:rPr>
                <w:rFonts w:ascii="Arial Narrow" w:hAnsi="Arial Narrow" w:cs="Times New Roman"/>
                <w:color w:val="FF0000"/>
                <w:sz w:val="18"/>
                <w:szCs w:val="18"/>
              </w:rPr>
              <w:t>РЭ</w:t>
            </w:r>
          </w:p>
          <w:p w:rsidR="001C0CED" w:rsidRPr="000774C8" w:rsidRDefault="001C0CED" w:rsidP="002712B2">
            <w:pPr>
              <w:pStyle w:val="a8"/>
              <w:ind w:left="-145" w:right="-111"/>
              <w:jc w:val="center"/>
              <w:rPr>
                <w:rFonts w:ascii="Arial Narrow" w:hAnsi="Arial Narrow" w:cs="Times New Roman"/>
                <w:color w:val="FF0000"/>
                <w:sz w:val="18"/>
                <w:szCs w:val="18"/>
              </w:rPr>
            </w:pPr>
            <w:r w:rsidRPr="000774C8">
              <w:rPr>
                <w:rFonts w:ascii="Arial Narrow" w:hAnsi="Arial Narrow" w:cs="Times New Roman"/>
                <w:color w:val="FF0000"/>
                <w:sz w:val="18"/>
                <w:szCs w:val="18"/>
              </w:rPr>
              <w:t>обще</w:t>
            </w:r>
          </w:p>
          <w:p w:rsidR="001C0CED" w:rsidRPr="000774C8" w:rsidRDefault="001C0CED" w:rsidP="002712B2">
            <w:pPr>
              <w:pStyle w:val="a8"/>
              <w:ind w:left="-145" w:right="-111"/>
              <w:jc w:val="center"/>
              <w:rPr>
                <w:rFonts w:ascii="Arial Narrow" w:hAnsi="Arial Narrow" w:cs="Times New Roman"/>
                <w:color w:val="FF0000"/>
                <w:sz w:val="18"/>
                <w:szCs w:val="18"/>
              </w:rPr>
            </w:pPr>
            <w:proofErr w:type="spellStart"/>
            <w:r w:rsidRPr="000774C8">
              <w:rPr>
                <w:rFonts w:ascii="Arial Narrow" w:hAnsi="Arial Narrow" w:cs="Times New Roman"/>
                <w:color w:val="FF0000"/>
                <w:sz w:val="18"/>
                <w:szCs w:val="18"/>
              </w:rPr>
              <w:t>ство</w:t>
            </w:r>
            <w:proofErr w:type="spellEnd"/>
          </w:p>
          <w:p w:rsidR="001E1C8C" w:rsidRPr="00837098" w:rsidRDefault="001E1C8C" w:rsidP="002712B2">
            <w:pPr>
              <w:pStyle w:val="a8"/>
              <w:ind w:left="-145" w:right="-111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0774C8">
              <w:rPr>
                <w:rFonts w:ascii="Arial Narrow" w:hAnsi="Arial Narrow" w:cs="Times New Roman"/>
                <w:color w:val="FF0000"/>
                <w:sz w:val="18"/>
                <w:szCs w:val="18"/>
              </w:rPr>
              <w:t xml:space="preserve">9 </w:t>
            </w:r>
            <w:proofErr w:type="spellStart"/>
            <w:r w:rsidRPr="000774C8">
              <w:rPr>
                <w:rFonts w:ascii="Arial Narrow" w:hAnsi="Arial Narrow" w:cs="Times New Roman"/>
                <w:color w:val="FF0000"/>
                <w:sz w:val="18"/>
                <w:szCs w:val="18"/>
              </w:rPr>
              <w:t>кл</w:t>
            </w:r>
            <w:proofErr w:type="spellEnd"/>
            <w:r w:rsidRPr="000774C8">
              <w:rPr>
                <w:rFonts w:ascii="Arial Narrow" w:hAnsi="Arial Narrow" w:cs="Times New Roman"/>
                <w:color w:val="FF0000"/>
                <w:sz w:val="18"/>
                <w:szCs w:val="18"/>
              </w:rPr>
              <w:t>.</w:t>
            </w:r>
          </w:p>
        </w:tc>
      </w:tr>
      <w:tr w:rsidR="001C0CED" w:rsidRPr="00837098" w:rsidTr="001C0CED">
        <w:trPr>
          <w:trHeight w:val="431"/>
          <w:jc w:val="center"/>
        </w:trPr>
        <w:tc>
          <w:tcPr>
            <w:tcW w:w="5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C0CED" w:rsidRPr="00837098" w:rsidRDefault="001C0CED" w:rsidP="001C0CED">
            <w:pPr>
              <w:snapToGrid w:val="0"/>
              <w:spacing w:after="0" w:line="240" w:lineRule="auto"/>
              <w:ind w:left="-31" w:right="-114"/>
              <w:contextualSpacing/>
              <w:jc w:val="both"/>
              <w:rPr>
                <w:rFonts w:ascii="Arial Narrow" w:eastAsia="Times New Roman" w:hAnsi="Arial Narrow" w:cs="Arial Narrow"/>
                <w:sz w:val="18"/>
                <w:szCs w:val="18"/>
              </w:rPr>
            </w:pPr>
          </w:p>
        </w:tc>
        <w:tc>
          <w:tcPr>
            <w:tcW w:w="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 w:right="-114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 xml:space="preserve">% </w:t>
            </w:r>
          </w:p>
          <w:p w:rsidR="001C0CED" w:rsidRPr="00837098" w:rsidRDefault="001C0CED" w:rsidP="001C0CED">
            <w:pPr>
              <w:spacing w:after="0" w:line="240" w:lineRule="auto"/>
              <w:ind w:left="-31" w:right="-114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proofErr w:type="spellStart"/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обуч</w:t>
            </w:r>
            <w:proofErr w:type="spellEnd"/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.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 w:right="-114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 xml:space="preserve">% </w:t>
            </w:r>
          </w:p>
          <w:p w:rsidR="001C0CED" w:rsidRPr="00837098" w:rsidRDefault="001C0CED" w:rsidP="001C0CED">
            <w:pPr>
              <w:spacing w:after="0" w:line="240" w:lineRule="auto"/>
              <w:ind w:left="-31" w:right="-114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proofErr w:type="spellStart"/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кач</w:t>
            </w:r>
            <w:proofErr w:type="spellEnd"/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.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 w:right="-114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 xml:space="preserve">% </w:t>
            </w:r>
          </w:p>
          <w:p w:rsidR="001C0CED" w:rsidRPr="00837098" w:rsidRDefault="001C0CED" w:rsidP="001C0CED">
            <w:pPr>
              <w:spacing w:after="0" w:line="240" w:lineRule="auto"/>
              <w:ind w:left="-31" w:right="-114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proofErr w:type="spellStart"/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обуч</w:t>
            </w:r>
            <w:proofErr w:type="spellEnd"/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.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 w:right="-114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 xml:space="preserve">% </w:t>
            </w:r>
          </w:p>
          <w:p w:rsidR="001C0CED" w:rsidRPr="00837098" w:rsidRDefault="001C0CED" w:rsidP="001C0CED">
            <w:pPr>
              <w:spacing w:after="0" w:line="240" w:lineRule="auto"/>
              <w:ind w:left="-31" w:right="-114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proofErr w:type="spellStart"/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кач</w:t>
            </w:r>
            <w:proofErr w:type="spellEnd"/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.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 w:right="-114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 xml:space="preserve">% </w:t>
            </w:r>
          </w:p>
          <w:p w:rsidR="001C0CED" w:rsidRPr="00837098" w:rsidRDefault="001C0CED" w:rsidP="001C0CED">
            <w:pPr>
              <w:spacing w:after="0" w:line="240" w:lineRule="auto"/>
              <w:ind w:left="-31" w:right="-114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proofErr w:type="spellStart"/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обуч</w:t>
            </w:r>
            <w:proofErr w:type="spellEnd"/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.</w:t>
            </w:r>
          </w:p>
        </w:tc>
        <w:tc>
          <w:tcPr>
            <w:tcW w:w="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 w:right="-114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 xml:space="preserve">% </w:t>
            </w:r>
          </w:p>
          <w:p w:rsidR="001C0CED" w:rsidRPr="00837098" w:rsidRDefault="001C0CED" w:rsidP="001C0CED">
            <w:pPr>
              <w:spacing w:after="0" w:line="240" w:lineRule="auto"/>
              <w:ind w:left="-31" w:right="-114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proofErr w:type="spellStart"/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кач</w:t>
            </w:r>
            <w:proofErr w:type="spellEnd"/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.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1C0CED" w:rsidRPr="00837098" w:rsidRDefault="001C0CED" w:rsidP="001C0CED">
            <w:pPr>
              <w:spacing w:after="0" w:line="240" w:lineRule="auto"/>
              <w:ind w:left="-31" w:right="-114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 xml:space="preserve">% </w:t>
            </w:r>
          </w:p>
          <w:p w:rsidR="001C0CED" w:rsidRPr="00837098" w:rsidRDefault="001C0CED" w:rsidP="001C0CED">
            <w:pPr>
              <w:spacing w:after="0" w:line="240" w:lineRule="auto"/>
              <w:ind w:left="-31" w:right="-114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proofErr w:type="spellStart"/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обуч</w:t>
            </w:r>
            <w:proofErr w:type="spellEnd"/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.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1C0CED" w:rsidRPr="00837098" w:rsidRDefault="001C0CED" w:rsidP="001C0CED">
            <w:pPr>
              <w:spacing w:after="0" w:line="240" w:lineRule="auto"/>
              <w:ind w:left="-31" w:right="-114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 xml:space="preserve">% </w:t>
            </w:r>
          </w:p>
          <w:p w:rsidR="001C0CED" w:rsidRPr="00837098" w:rsidRDefault="001C0CED" w:rsidP="001C0CED">
            <w:pPr>
              <w:spacing w:after="0" w:line="240" w:lineRule="auto"/>
              <w:ind w:left="-31" w:right="-114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proofErr w:type="spellStart"/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кач</w:t>
            </w:r>
            <w:proofErr w:type="spellEnd"/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.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837098" w:rsidRDefault="001C0CED" w:rsidP="001C0CED">
            <w:pPr>
              <w:spacing w:after="0" w:line="240" w:lineRule="auto"/>
              <w:ind w:left="-31" w:right="-114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%</w:t>
            </w:r>
          </w:p>
          <w:p w:rsidR="001C0CED" w:rsidRPr="00837098" w:rsidRDefault="001C0CED" w:rsidP="001C0CED">
            <w:pPr>
              <w:spacing w:after="0" w:line="240" w:lineRule="auto"/>
              <w:ind w:left="-31" w:right="-114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proofErr w:type="spellStart"/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обуч</w:t>
            </w:r>
            <w:proofErr w:type="spellEnd"/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.</w:t>
            </w:r>
          </w:p>
        </w:tc>
        <w:tc>
          <w:tcPr>
            <w:tcW w:w="4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837098" w:rsidRDefault="001C0CED" w:rsidP="001C0CED">
            <w:pPr>
              <w:spacing w:after="0" w:line="240" w:lineRule="auto"/>
              <w:ind w:left="-31" w:right="-114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%</w:t>
            </w:r>
          </w:p>
          <w:p w:rsidR="001C0CED" w:rsidRPr="00837098" w:rsidRDefault="001C0CED" w:rsidP="001C0CED">
            <w:pPr>
              <w:spacing w:after="0" w:line="240" w:lineRule="auto"/>
              <w:ind w:left="-31" w:right="-114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proofErr w:type="spellStart"/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кач</w:t>
            </w:r>
            <w:proofErr w:type="spellEnd"/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.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 w:right="-114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%</w:t>
            </w:r>
          </w:p>
          <w:p w:rsidR="001C0CED" w:rsidRPr="00837098" w:rsidRDefault="001C0CED" w:rsidP="001C0CED">
            <w:pPr>
              <w:spacing w:after="0" w:line="240" w:lineRule="auto"/>
              <w:ind w:left="-31" w:right="-114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proofErr w:type="spellStart"/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обуч</w:t>
            </w:r>
            <w:proofErr w:type="spellEnd"/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.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 w:right="-114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%</w:t>
            </w:r>
          </w:p>
          <w:p w:rsidR="001C0CED" w:rsidRPr="00837098" w:rsidRDefault="001C0CED" w:rsidP="001C0CED">
            <w:pPr>
              <w:spacing w:after="0" w:line="240" w:lineRule="auto"/>
              <w:ind w:left="-31" w:right="-114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proofErr w:type="spellStart"/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кач</w:t>
            </w:r>
            <w:proofErr w:type="spellEnd"/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.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 w:right="-114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%</w:t>
            </w:r>
          </w:p>
          <w:p w:rsidR="001C0CED" w:rsidRPr="00837098" w:rsidRDefault="001C0CED" w:rsidP="001C0CED">
            <w:pPr>
              <w:spacing w:after="0" w:line="240" w:lineRule="auto"/>
              <w:ind w:left="-31" w:right="-114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proofErr w:type="spellStart"/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обуч</w:t>
            </w:r>
            <w:proofErr w:type="spellEnd"/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.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 w:right="-114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%</w:t>
            </w:r>
          </w:p>
          <w:p w:rsidR="001C0CED" w:rsidRPr="00837098" w:rsidRDefault="001C0CED" w:rsidP="001C0CED">
            <w:pPr>
              <w:spacing w:after="0" w:line="240" w:lineRule="auto"/>
              <w:ind w:left="-31" w:right="-114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proofErr w:type="spellStart"/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кач</w:t>
            </w:r>
            <w:proofErr w:type="spellEnd"/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.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 w:right="-114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%</w:t>
            </w:r>
          </w:p>
          <w:p w:rsidR="001C0CED" w:rsidRPr="00837098" w:rsidRDefault="001C0CED" w:rsidP="001C0CED">
            <w:pPr>
              <w:spacing w:after="0" w:line="240" w:lineRule="auto"/>
              <w:ind w:left="-31" w:right="-114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proofErr w:type="spellStart"/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обуч</w:t>
            </w:r>
            <w:proofErr w:type="spellEnd"/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.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 w:right="-114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%</w:t>
            </w:r>
          </w:p>
          <w:p w:rsidR="001C0CED" w:rsidRPr="00837098" w:rsidRDefault="001C0CED" w:rsidP="001C0CED">
            <w:pPr>
              <w:spacing w:after="0" w:line="240" w:lineRule="auto"/>
              <w:ind w:left="-31" w:right="-114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proofErr w:type="spellStart"/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кач</w:t>
            </w:r>
            <w:proofErr w:type="spellEnd"/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.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837098" w:rsidRDefault="001C0CED" w:rsidP="001C0CED">
            <w:pPr>
              <w:spacing w:after="0" w:line="240" w:lineRule="auto"/>
              <w:ind w:left="-31" w:right="-114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%</w:t>
            </w:r>
          </w:p>
          <w:p w:rsidR="001C0CED" w:rsidRPr="00837098" w:rsidRDefault="001C0CED" w:rsidP="001C0CED">
            <w:pPr>
              <w:spacing w:after="0" w:line="240" w:lineRule="auto"/>
              <w:ind w:left="-31" w:right="-114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proofErr w:type="spellStart"/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обуч</w:t>
            </w:r>
            <w:proofErr w:type="spellEnd"/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.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837098" w:rsidRDefault="001C0CED" w:rsidP="001C0CED">
            <w:pPr>
              <w:spacing w:after="0" w:line="240" w:lineRule="auto"/>
              <w:ind w:left="-31" w:right="-114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%</w:t>
            </w:r>
          </w:p>
          <w:p w:rsidR="001C0CED" w:rsidRPr="00837098" w:rsidRDefault="001C0CED" w:rsidP="001C0CED">
            <w:pPr>
              <w:spacing w:after="0" w:line="240" w:lineRule="auto"/>
              <w:ind w:left="-31" w:right="-114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proofErr w:type="spellStart"/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кач</w:t>
            </w:r>
            <w:proofErr w:type="spellEnd"/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.</w:t>
            </w:r>
          </w:p>
        </w:tc>
        <w:tc>
          <w:tcPr>
            <w:tcW w:w="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 w:right="-114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%</w:t>
            </w:r>
          </w:p>
          <w:p w:rsidR="001C0CED" w:rsidRPr="00837098" w:rsidRDefault="001C0CED" w:rsidP="001C0CED">
            <w:pPr>
              <w:spacing w:after="0" w:line="240" w:lineRule="auto"/>
              <w:ind w:left="-31" w:right="-114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proofErr w:type="spellStart"/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обуч</w:t>
            </w:r>
            <w:proofErr w:type="spellEnd"/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.</w:t>
            </w:r>
          </w:p>
        </w:tc>
        <w:tc>
          <w:tcPr>
            <w:tcW w:w="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 w:right="-114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%</w:t>
            </w:r>
          </w:p>
          <w:p w:rsidR="001C0CED" w:rsidRPr="00837098" w:rsidRDefault="001C0CED" w:rsidP="001C0CED">
            <w:pPr>
              <w:spacing w:after="0" w:line="240" w:lineRule="auto"/>
              <w:ind w:left="-31" w:right="-114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proofErr w:type="spellStart"/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кач</w:t>
            </w:r>
            <w:proofErr w:type="spellEnd"/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.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 w:right="-114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%</w:t>
            </w:r>
          </w:p>
          <w:p w:rsidR="001C0CED" w:rsidRPr="00837098" w:rsidRDefault="001C0CED" w:rsidP="001C0CED">
            <w:pPr>
              <w:spacing w:after="0" w:line="240" w:lineRule="auto"/>
              <w:ind w:left="-31" w:right="-114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proofErr w:type="spellStart"/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обуч</w:t>
            </w:r>
            <w:proofErr w:type="spellEnd"/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.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 w:right="-114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%</w:t>
            </w:r>
          </w:p>
          <w:p w:rsidR="001C0CED" w:rsidRPr="00837098" w:rsidRDefault="001C0CED" w:rsidP="001C0CED">
            <w:pPr>
              <w:spacing w:after="0" w:line="240" w:lineRule="auto"/>
              <w:ind w:left="-31" w:right="-114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proofErr w:type="spellStart"/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кач</w:t>
            </w:r>
            <w:proofErr w:type="spellEnd"/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.</w:t>
            </w:r>
          </w:p>
        </w:tc>
        <w:tc>
          <w:tcPr>
            <w:tcW w:w="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 w:right="-114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%</w:t>
            </w:r>
          </w:p>
          <w:p w:rsidR="001C0CED" w:rsidRPr="00837098" w:rsidRDefault="001C0CED" w:rsidP="001C0CED">
            <w:pPr>
              <w:spacing w:after="0" w:line="240" w:lineRule="auto"/>
              <w:ind w:left="-31" w:right="-114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proofErr w:type="spellStart"/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обуч</w:t>
            </w:r>
            <w:proofErr w:type="spellEnd"/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.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 w:right="-114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%</w:t>
            </w:r>
          </w:p>
          <w:p w:rsidR="001C0CED" w:rsidRPr="00837098" w:rsidRDefault="001C0CED" w:rsidP="001C0CED">
            <w:pPr>
              <w:spacing w:after="0" w:line="240" w:lineRule="auto"/>
              <w:ind w:left="-31" w:right="-114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proofErr w:type="spellStart"/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обуч</w:t>
            </w:r>
            <w:proofErr w:type="spellEnd"/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.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 w:right="-114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%</w:t>
            </w:r>
          </w:p>
          <w:p w:rsidR="001C0CED" w:rsidRPr="00837098" w:rsidRDefault="001C0CED" w:rsidP="001C0CED">
            <w:pPr>
              <w:spacing w:after="0" w:line="240" w:lineRule="auto"/>
              <w:ind w:left="-31" w:right="-114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proofErr w:type="spellStart"/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кач</w:t>
            </w:r>
            <w:proofErr w:type="spellEnd"/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.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 w:right="-114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%</w:t>
            </w:r>
          </w:p>
          <w:p w:rsidR="001C0CED" w:rsidRPr="00837098" w:rsidRDefault="001C0CED" w:rsidP="001C0CED">
            <w:pPr>
              <w:spacing w:after="0" w:line="240" w:lineRule="auto"/>
              <w:ind w:left="-31" w:right="-114"/>
              <w:contextualSpacing/>
              <w:jc w:val="center"/>
              <w:rPr>
                <w:sz w:val="18"/>
                <w:szCs w:val="18"/>
              </w:rPr>
            </w:pPr>
            <w:proofErr w:type="spellStart"/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обуч</w:t>
            </w:r>
            <w:proofErr w:type="spellEnd"/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.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1C0CED" w:rsidRPr="00837098" w:rsidRDefault="001C0CED" w:rsidP="001C0CED">
            <w:pPr>
              <w:spacing w:after="0" w:line="240" w:lineRule="auto"/>
              <w:ind w:left="-31" w:right="-114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%</w:t>
            </w:r>
          </w:p>
          <w:p w:rsidR="001C0CED" w:rsidRPr="00837098" w:rsidRDefault="001C0CED" w:rsidP="001C0CED">
            <w:pPr>
              <w:spacing w:after="0" w:line="240" w:lineRule="auto"/>
              <w:ind w:left="-31" w:right="-114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proofErr w:type="spellStart"/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обуч</w:t>
            </w:r>
            <w:proofErr w:type="spellEnd"/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.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 w:right="-114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%</w:t>
            </w:r>
          </w:p>
          <w:p w:rsidR="001C0CED" w:rsidRPr="00837098" w:rsidRDefault="001C0CED" w:rsidP="001C0CED">
            <w:pPr>
              <w:spacing w:after="0" w:line="240" w:lineRule="auto"/>
              <w:ind w:left="-31" w:right="-114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proofErr w:type="spellStart"/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кач</w:t>
            </w:r>
            <w:proofErr w:type="spellEnd"/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.</w:t>
            </w:r>
          </w:p>
        </w:tc>
        <w:tc>
          <w:tcPr>
            <w:tcW w:w="4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1C0CED" w:rsidRPr="00837098" w:rsidRDefault="001C0CED" w:rsidP="001C0CED">
            <w:pPr>
              <w:spacing w:after="0" w:line="240" w:lineRule="auto"/>
              <w:ind w:left="-31" w:right="-114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%</w:t>
            </w:r>
          </w:p>
          <w:p w:rsidR="001C0CED" w:rsidRPr="00837098" w:rsidRDefault="001C0CED" w:rsidP="001C0CED">
            <w:pPr>
              <w:spacing w:after="0" w:line="240" w:lineRule="auto"/>
              <w:ind w:left="-31" w:right="-114"/>
              <w:contextualSpacing/>
              <w:jc w:val="center"/>
              <w:rPr>
                <w:sz w:val="18"/>
                <w:szCs w:val="18"/>
              </w:rPr>
            </w:pPr>
            <w:proofErr w:type="spellStart"/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обуч</w:t>
            </w:r>
            <w:proofErr w:type="spellEnd"/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.</w:t>
            </w:r>
          </w:p>
        </w:tc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1C0CED" w:rsidRPr="00837098" w:rsidRDefault="001C0CED" w:rsidP="001C0CED">
            <w:pPr>
              <w:spacing w:after="0" w:line="240" w:lineRule="auto"/>
              <w:ind w:left="-31" w:right="-114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%</w:t>
            </w:r>
          </w:p>
          <w:p w:rsidR="001C0CED" w:rsidRPr="00837098" w:rsidRDefault="001C0CED" w:rsidP="001C0CED">
            <w:pPr>
              <w:spacing w:after="0" w:line="240" w:lineRule="auto"/>
              <w:ind w:left="-31" w:right="-114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proofErr w:type="spellStart"/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обуч</w:t>
            </w:r>
            <w:proofErr w:type="spellEnd"/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.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1C0CED" w:rsidRPr="00837098" w:rsidRDefault="001C0CED" w:rsidP="001C0CED">
            <w:pPr>
              <w:spacing w:after="0" w:line="240" w:lineRule="auto"/>
              <w:ind w:left="-54" w:right="-114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%</w:t>
            </w:r>
          </w:p>
          <w:p w:rsidR="001C0CED" w:rsidRPr="00837098" w:rsidRDefault="001C0CED" w:rsidP="001C0CED">
            <w:pPr>
              <w:spacing w:after="0" w:line="240" w:lineRule="auto"/>
              <w:ind w:left="-54" w:right="-114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proofErr w:type="spellStart"/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кач</w:t>
            </w:r>
            <w:proofErr w:type="spellEnd"/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.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1C0CED" w:rsidRPr="00837098" w:rsidRDefault="001C0CED" w:rsidP="001C0CED">
            <w:pPr>
              <w:spacing w:after="0" w:line="240" w:lineRule="auto"/>
              <w:ind w:left="-54" w:right="-114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%</w:t>
            </w:r>
          </w:p>
          <w:p w:rsidR="001C0CED" w:rsidRPr="00837098" w:rsidRDefault="001C0CED" w:rsidP="001C0CED">
            <w:pPr>
              <w:spacing w:after="0" w:line="240" w:lineRule="auto"/>
              <w:ind w:left="-54" w:right="-114"/>
              <w:contextualSpacing/>
              <w:jc w:val="center"/>
              <w:rPr>
                <w:sz w:val="18"/>
                <w:szCs w:val="18"/>
              </w:rPr>
            </w:pPr>
            <w:proofErr w:type="spellStart"/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обуч</w:t>
            </w:r>
            <w:proofErr w:type="spellEnd"/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.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1C0CED" w:rsidRPr="00837098" w:rsidRDefault="001C0CED" w:rsidP="001C0CED">
            <w:pPr>
              <w:spacing w:after="0" w:line="240" w:lineRule="auto"/>
              <w:ind w:left="-31" w:right="-114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%</w:t>
            </w:r>
          </w:p>
          <w:p w:rsidR="001C0CED" w:rsidRPr="00837098" w:rsidRDefault="001C0CED" w:rsidP="001C0CED">
            <w:pPr>
              <w:spacing w:after="0" w:line="240" w:lineRule="auto"/>
              <w:ind w:left="-31" w:right="-114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proofErr w:type="spellStart"/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обуч</w:t>
            </w:r>
            <w:proofErr w:type="spellEnd"/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.</w:t>
            </w:r>
          </w:p>
        </w:tc>
        <w:tc>
          <w:tcPr>
            <w:tcW w:w="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1C0CED" w:rsidRPr="00837098" w:rsidRDefault="001C0CED" w:rsidP="001C0CED">
            <w:pPr>
              <w:spacing w:after="0" w:line="240" w:lineRule="auto"/>
              <w:ind w:left="-54" w:right="-114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%</w:t>
            </w:r>
          </w:p>
          <w:p w:rsidR="001C0CED" w:rsidRPr="00837098" w:rsidRDefault="001C0CED" w:rsidP="001C0CED">
            <w:pPr>
              <w:spacing w:after="0" w:line="240" w:lineRule="auto"/>
              <w:ind w:left="-54" w:right="-114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proofErr w:type="spellStart"/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кач</w:t>
            </w:r>
            <w:proofErr w:type="spellEnd"/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.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1C0CED" w:rsidRPr="00837098" w:rsidRDefault="001C0CED" w:rsidP="001C0CED">
            <w:pPr>
              <w:spacing w:after="0" w:line="240" w:lineRule="auto"/>
              <w:ind w:left="-54" w:right="-114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%</w:t>
            </w:r>
          </w:p>
          <w:p w:rsidR="001C0CED" w:rsidRPr="00837098" w:rsidRDefault="001C0CED" w:rsidP="001C0CED">
            <w:pPr>
              <w:spacing w:after="0" w:line="240" w:lineRule="auto"/>
              <w:ind w:left="-54" w:right="-114"/>
              <w:contextualSpacing/>
              <w:jc w:val="center"/>
              <w:rPr>
                <w:sz w:val="18"/>
                <w:szCs w:val="18"/>
              </w:rPr>
            </w:pPr>
            <w:proofErr w:type="spellStart"/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обуч</w:t>
            </w:r>
            <w:proofErr w:type="spellEnd"/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.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1C0CED" w:rsidRPr="00837098" w:rsidRDefault="001C0CED" w:rsidP="001C0CED">
            <w:pPr>
              <w:spacing w:after="0" w:line="240" w:lineRule="auto"/>
              <w:ind w:left="-31" w:right="-114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%</w:t>
            </w:r>
          </w:p>
          <w:p w:rsidR="001C0CED" w:rsidRPr="00837098" w:rsidRDefault="001C0CED" w:rsidP="001C0CED">
            <w:pPr>
              <w:spacing w:after="0" w:line="240" w:lineRule="auto"/>
              <w:ind w:left="-31" w:right="-114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proofErr w:type="spellStart"/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обуч</w:t>
            </w:r>
            <w:proofErr w:type="spellEnd"/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.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1C0CED" w:rsidRPr="00837098" w:rsidRDefault="001C0CED" w:rsidP="001C0CED">
            <w:pPr>
              <w:spacing w:after="0" w:line="240" w:lineRule="auto"/>
              <w:ind w:left="-54" w:right="-114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%</w:t>
            </w:r>
          </w:p>
          <w:p w:rsidR="001C0CED" w:rsidRPr="00837098" w:rsidRDefault="001C0CED" w:rsidP="001C0CED">
            <w:pPr>
              <w:spacing w:after="0" w:line="240" w:lineRule="auto"/>
              <w:ind w:left="-54" w:right="-114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proofErr w:type="spellStart"/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кач</w:t>
            </w:r>
            <w:proofErr w:type="spellEnd"/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.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1C0CED" w:rsidRPr="00837098" w:rsidRDefault="001C0CED" w:rsidP="001C0CED">
            <w:pPr>
              <w:spacing w:after="0" w:line="240" w:lineRule="auto"/>
              <w:ind w:left="-54" w:right="-114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%</w:t>
            </w:r>
          </w:p>
          <w:p w:rsidR="001C0CED" w:rsidRPr="00837098" w:rsidRDefault="001C0CED" w:rsidP="001C0CED">
            <w:pPr>
              <w:spacing w:after="0" w:line="240" w:lineRule="auto"/>
              <w:ind w:left="-54" w:right="-114"/>
              <w:contextualSpacing/>
              <w:jc w:val="center"/>
              <w:rPr>
                <w:sz w:val="18"/>
                <w:szCs w:val="18"/>
              </w:rPr>
            </w:pPr>
            <w:proofErr w:type="spellStart"/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обуч</w:t>
            </w:r>
            <w:proofErr w:type="spellEnd"/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.</w:t>
            </w:r>
          </w:p>
        </w:tc>
      </w:tr>
      <w:tr w:rsidR="001C0CED" w:rsidRPr="00837098" w:rsidTr="001C0CED">
        <w:trPr>
          <w:trHeight w:val="241"/>
          <w:jc w:val="center"/>
        </w:trPr>
        <w:tc>
          <w:tcPr>
            <w:tcW w:w="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C0CED" w:rsidRPr="00837098" w:rsidRDefault="001C0CED" w:rsidP="001C0CED">
            <w:pPr>
              <w:spacing w:after="0" w:line="240" w:lineRule="auto"/>
              <w:ind w:left="-31" w:right="-114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1</w:t>
            </w:r>
          </w:p>
        </w:tc>
        <w:tc>
          <w:tcPr>
            <w:tcW w:w="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84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53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C0CED" w:rsidRPr="005D75EF" w:rsidRDefault="001C0CED" w:rsidP="001C0CED">
            <w:pPr>
              <w:spacing w:after="0" w:line="240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5D75EF">
              <w:rPr>
                <w:rFonts w:ascii="Arial Narrow" w:hAnsi="Arial Narrow"/>
                <w:sz w:val="18"/>
                <w:szCs w:val="18"/>
              </w:rPr>
              <w:t>87,8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5D75EF" w:rsidRDefault="001C0CED" w:rsidP="001C0CED">
            <w:pPr>
              <w:spacing w:after="0" w:line="240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5D75EF">
              <w:rPr>
                <w:rFonts w:ascii="Arial Narrow" w:hAnsi="Arial Narrow"/>
                <w:sz w:val="18"/>
                <w:szCs w:val="18"/>
              </w:rPr>
              <w:t>53,7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90,9</w:t>
            </w:r>
          </w:p>
        </w:tc>
        <w:tc>
          <w:tcPr>
            <w:tcW w:w="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59,1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C0CED" w:rsidRPr="00284C97" w:rsidRDefault="001C0CED" w:rsidP="001C0CED">
            <w:pPr>
              <w:spacing w:after="0" w:line="240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284C97">
              <w:rPr>
                <w:rFonts w:ascii="Arial Narrow" w:hAnsi="Arial Narrow"/>
                <w:sz w:val="18"/>
                <w:szCs w:val="18"/>
              </w:rPr>
              <w:t>95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C0CED" w:rsidRPr="00284C97" w:rsidRDefault="001C0CED" w:rsidP="001C0CED">
            <w:pPr>
              <w:spacing w:after="0" w:line="240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284C97">
              <w:rPr>
                <w:rFonts w:ascii="Arial Narrow" w:hAnsi="Arial Narrow"/>
                <w:sz w:val="18"/>
                <w:szCs w:val="18"/>
              </w:rPr>
              <w:t>40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</w:p>
        </w:tc>
        <w:tc>
          <w:tcPr>
            <w:tcW w:w="4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69,8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46,5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81,8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59,1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  <w:highlight w:val="yellow"/>
              </w:rPr>
              <w:t>6</w:t>
            </w:r>
            <w:r w:rsidRPr="00837098">
              <w:rPr>
                <w:rFonts w:ascii="Arial Narrow" w:eastAsia="Times New Roman" w:hAnsi="Arial Narrow" w:cs="Arial Narrow"/>
                <w:sz w:val="18"/>
                <w:szCs w:val="18"/>
                <w:highlight w:val="yellow"/>
                <w:shd w:val="clear" w:color="auto" w:fill="FFFF00"/>
              </w:rPr>
              <w:t>9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28,6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837098">
              <w:rPr>
                <w:rFonts w:ascii="Arial Narrow" w:hAnsi="Arial Narrow" w:cs="Times New Roman"/>
                <w:sz w:val="18"/>
                <w:szCs w:val="18"/>
              </w:rPr>
              <w:t>95,6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837098">
              <w:rPr>
                <w:rFonts w:ascii="Arial Narrow" w:hAnsi="Arial Narrow" w:cs="Times New Roman"/>
                <w:sz w:val="18"/>
                <w:szCs w:val="18"/>
              </w:rPr>
              <w:t>53,3</w:t>
            </w:r>
          </w:p>
        </w:tc>
        <w:tc>
          <w:tcPr>
            <w:tcW w:w="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66,7</w:t>
            </w:r>
          </w:p>
        </w:tc>
        <w:tc>
          <w:tcPr>
            <w:tcW w:w="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napToGrid w:val="0"/>
              <w:spacing w:after="0" w:line="240" w:lineRule="auto"/>
              <w:ind w:left="-31"/>
              <w:contextualSpacing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hAnsi="Arial Narrow" w:cs="Arial Narrow"/>
                <w:sz w:val="18"/>
                <w:szCs w:val="18"/>
              </w:rPr>
              <w:t>66,7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hAnsi="Arial Narrow" w:cs="Arial Narrow"/>
                <w:sz w:val="18"/>
                <w:szCs w:val="18"/>
              </w:rPr>
              <w:t>33,3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hAnsi="Arial Narrow" w:cs="Arial Narrow"/>
                <w:sz w:val="18"/>
                <w:szCs w:val="18"/>
                <w:highlight w:val="yellow"/>
              </w:rPr>
              <w:t>66,7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1C0CED" w:rsidRPr="00C413B6" w:rsidRDefault="001C0CED" w:rsidP="001C0CED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C413B6">
              <w:rPr>
                <w:rFonts w:ascii="Arial Narrow" w:hAnsi="Arial Narrow" w:cs="Times New Roman"/>
                <w:sz w:val="18"/>
                <w:szCs w:val="18"/>
              </w:rPr>
              <w:t>41,7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837098">
              <w:rPr>
                <w:rFonts w:ascii="Arial Narrow" w:hAnsi="Arial Narrow" w:cs="Times New Roman"/>
                <w:sz w:val="18"/>
                <w:szCs w:val="18"/>
              </w:rPr>
              <w:t>8,3</w:t>
            </w:r>
          </w:p>
        </w:tc>
        <w:tc>
          <w:tcPr>
            <w:tcW w:w="4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837098" w:rsidRDefault="001C0CED" w:rsidP="001C0CED">
            <w:pPr>
              <w:pStyle w:val="a8"/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1C0CED" w:rsidRPr="002712B2" w:rsidRDefault="001C0CED" w:rsidP="001C0CED">
            <w:pPr>
              <w:pStyle w:val="a8"/>
              <w:ind w:left="-31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712B2">
              <w:rPr>
                <w:rFonts w:ascii="Arial Narrow" w:hAnsi="Arial Narrow" w:cs="Times New Roman"/>
                <w:sz w:val="18"/>
                <w:szCs w:val="18"/>
              </w:rPr>
              <w:t>63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2712B2" w:rsidRDefault="001C0CED" w:rsidP="001C0CED">
            <w:pPr>
              <w:pStyle w:val="a8"/>
              <w:ind w:left="-54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712B2">
              <w:rPr>
                <w:rFonts w:ascii="Arial Narrow" w:hAnsi="Arial Narrow" w:cs="Times New Roman"/>
                <w:sz w:val="18"/>
                <w:szCs w:val="18"/>
              </w:rPr>
              <w:t>23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2712B2" w:rsidRDefault="001C0CED" w:rsidP="001C0CED">
            <w:pPr>
              <w:pStyle w:val="a8"/>
              <w:ind w:left="-54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712B2">
              <w:rPr>
                <w:rFonts w:ascii="Arial Narrow" w:hAnsi="Arial Narrow" w:cs="Times New Roman"/>
                <w:sz w:val="18"/>
                <w:szCs w:val="18"/>
              </w:rPr>
              <w:t>90,3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837098" w:rsidRDefault="001C0CED" w:rsidP="001C0CED">
            <w:pPr>
              <w:pStyle w:val="a8"/>
              <w:ind w:right="-44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837098" w:rsidRDefault="001C0CED" w:rsidP="001C0CED">
            <w:pPr>
              <w:pStyle w:val="a8"/>
              <w:ind w:right="-44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837098" w:rsidRDefault="001C0CED" w:rsidP="001C0CED">
            <w:pPr>
              <w:pStyle w:val="a8"/>
              <w:ind w:right="-44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1C0CED" w:rsidRDefault="001C0CED" w:rsidP="001C0CED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1C0CED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1C0CED" w:rsidRDefault="001C0CED" w:rsidP="001C0CED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1C0CED">
              <w:rPr>
                <w:rFonts w:ascii="Arial Narrow" w:hAnsi="Arial Narrow" w:cs="Times New Roman"/>
                <w:sz w:val="18"/>
                <w:szCs w:val="18"/>
              </w:rPr>
              <w:t>42,9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1C0CED" w:rsidRDefault="001C0CED" w:rsidP="001C0CED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1C0CED" w:rsidRPr="00837098" w:rsidTr="001C0CED">
        <w:trPr>
          <w:trHeight w:val="241"/>
          <w:jc w:val="center"/>
        </w:trPr>
        <w:tc>
          <w:tcPr>
            <w:tcW w:w="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C0CED" w:rsidRPr="00837098" w:rsidRDefault="001C0CED" w:rsidP="001C0CED">
            <w:pPr>
              <w:spacing w:after="0" w:line="240" w:lineRule="auto"/>
              <w:ind w:left="-31" w:right="-114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2</w:t>
            </w:r>
          </w:p>
        </w:tc>
        <w:tc>
          <w:tcPr>
            <w:tcW w:w="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94,9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59,5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5D75EF" w:rsidRDefault="001C0CED" w:rsidP="001C0CED">
            <w:pPr>
              <w:spacing w:after="0" w:line="240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5D75EF">
              <w:rPr>
                <w:rFonts w:ascii="Arial Narrow" w:hAnsi="Arial Narrow"/>
                <w:sz w:val="18"/>
                <w:szCs w:val="18"/>
              </w:rPr>
              <w:t>98,7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5D75EF" w:rsidRDefault="001C0CED" w:rsidP="001C0CED">
            <w:pPr>
              <w:spacing w:after="0" w:line="240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5D75EF">
              <w:rPr>
                <w:rFonts w:ascii="Arial Narrow" w:hAnsi="Arial Narrow"/>
                <w:sz w:val="18"/>
                <w:szCs w:val="18"/>
              </w:rPr>
              <w:t>67,1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98,8</w:t>
            </w:r>
          </w:p>
        </w:tc>
        <w:tc>
          <w:tcPr>
            <w:tcW w:w="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79,3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C0CED" w:rsidRPr="00284C97" w:rsidRDefault="001C0CED" w:rsidP="001C0CED">
            <w:pPr>
              <w:spacing w:after="0" w:line="240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284C97">
              <w:rPr>
                <w:rFonts w:ascii="Arial Narrow" w:hAnsi="Arial Narrow"/>
                <w:sz w:val="18"/>
                <w:szCs w:val="18"/>
              </w:rPr>
              <w:t>94,7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C0CED" w:rsidRPr="00284C97" w:rsidRDefault="001C0CED" w:rsidP="001C0CED">
            <w:pPr>
              <w:spacing w:after="0" w:line="240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284C97">
              <w:rPr>
                <w:rFonts w:ascii="Arial Narrow" w:hAnsi="Arial Narrow"/>
                <w:sz w:val="18"/>
                <w:szCs w:val="18"/>
              </w:rPr>
              <w:t>36,8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r>
              <w:rPr>
                <w:rFonts w:ascii="Arial Narrow" w:eastAsia="Times New Roman" w:hAnsi="Arial Narrow" w:cs="Arial Narrow"/>
                <w:sz w:val="18"/>
                <w:szCs w:val="18"/>
              </w:rPr>
              <w:t>50</w:t>
            </w:r>
          </w:p>
        </w:tc>
        <w:tc>
          <w:tcPr>
            <w:tcW w:w="4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r>
              <w:rPr>
                <w:rFonts w:ascii="Arial Narrow" w:eastAsia="Times New Roman" w:hAnsi="Arial Narrow" w:cs="Arial Narrow"/>
                <w:sz w:val="18"/>
                <w:szCs w:val="18"/>
              </w:rPr>
              <w:t>50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97,4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76,3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93,7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91,8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56,2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837098">
              <w:rPr>
                <w:rFonts w:ascii="Arial Narrow" w:hAnsi="Arial Narrow" w:cs="Times New Roman"/>
                <w:sz w:val="18"/>
                <w:szCs w:val="18"/>
              </w:rPr>
              <w:t>97,4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837098">
              <w:rPr>
                <w:rFonts w:ascii="Arial Narrow" w:hAnsi="Arial Narrow" w:cs="Times New Roman"/>
                <w:sz w:val="18"/>
                <w:szCs w:val="18"/>
              </w:rPr>
              <w:t>75,6</w:t>
            </w:r>
          </w:p>
        </w:tc>
        <w:tc>
          <w:tcPr>
            <w:tcW w:w="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hAnsi="Arial Narrow" w:cs="Arial Narrow"/>
                <w:sz w:val="18"/>
                <w:szCs w:val="18"/>
              </w:rPr>
              <w:t>92,9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hAnsi="Arial Narrow" w:cs="Arial Narrow"/>
                <w:sz w:val="18"/>
                <w:szCs w:val="18"/>
              </w:rPr>
              <w:t>57,1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C413B6" w:rsidRDefault="001C0CED" w:rsidP="001C0CED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C413B6">
              <w:rPr>
                <w:rFonts w:ascii="Arial Narrow" w:hAnsi="Arial Narrow" w:cs="Times New Roman"/>
                <w:sz w:val="18"/>
                <w:szCs w:val="18"/>
              </w:rPr>
              <w:t>88,2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837098">
              <w:rPr>
                <w:rFonts w:ascii="Arial Narrow" w:hAnsi="Arial Narrow" w:cs="Times New Roman"/>
                <w:sz w:val="18"/>
                <w:szCs w:val="18"/>
              </w:rPr>
              <w:t>47,1</w:t>
            </w:r>
          </w:p>
        </w:tc>
        <w:tc>
          <w:tcPr>
            <w:tcW w:w="4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837098" w:rsidRDefault="001C0CED" w:rsidP="001C0CED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837098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2712B2" w:rsidRDefault="001C0CED" w:rsidP="001C0CED">
            <w:pPr>
              <w:pStyle w:val="a8"/>
              <w:ind w:left="-31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712B2">
              <w:rPr>
                <w:rFonts w:ascii="Arial Narrow" w:hAnsi="Arial Narrow" w:cs="Times New Roman"/>
                <w:sz w:val="18"/>
                <w:szCs w:val="18"/>
              </w:rPr>
              <w:t>75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2712B2" w:rsidRDefault="001C0CED" w:rsidP="001C0CED">
            <w:pPr>
              <w:pStyle w:val="a8"/>
              <w:ind w:left="-54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712B2">
              <w:rPr>
                <w:rFonts w:ascii="Arial Narrow" w:hAnsi="Arial Narrow" w:cs="Times New Roman"/>
                <w:sz w:val="18"/>
                <w:szCs w:val="18"/>
              </w:rPr>
              <w:t>35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2712B2" w:rsidRDefault="001C0CED" w:rsidP="001C0CED">
            <w:pPr>
              <w:pStyle w:val="a8"/>
              <w:ind w:left="-54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712B2">
              <w:rPr>
                <w:rFonts w:ascii="Arial Narrow" w:hAnsi="Arial Narrow" w:cs="Times New Roman"/>
                <w:sz w:val="18"/>
                <w:szCs w:val="18"/>
              </w:rPr>
              <w:t>88,3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837098" w:rsidRDefault="001C0CED" w:rsidP="001C0CED">
            <w:pPr>
              <w:pStyle w:val="a8"/>
              <w:ind w:right="-44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837098" w:rsidRDefault="001C0CED" w:rsidP="001C0CED">
            <w:pPr>
              <w:pStyle w:val="a8"/>
              <w:ind w:right="-44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837098" w:rsidRDefault="001C0CED" w:rsidP="001C0CED">
            <w:pPr>
              <w:pStyle w:val="a8"/>
              <w:ind w:right="-44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1C0CED" w:rsidRDefault="001C0CED" w:rsidP="001C0CED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1C0CED">
              <w:rPr>
                <w:rFonts w:ascii="Arial Narrow" w:hAnsi="Arial Narrow" w:cs="Times New Roman"/>
                <w:sz w:val="18"/>
                <w:szCs w:val="18"/>
              </w:rPr>
              <w:t>93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1C0CED" w:rsidRDefault="001C0CED" w:rsidP="001C0CED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1C0CED">
              <w:rPr>
                <w:rFonts w:ascii="Arial Narrow" w:hAnsi="Arial Narrow" w:cs="Times New Roman"/>
                <w:sz w:val="18"/>
                <w:szCs w:val="18"/>
              </w:rPr>
              <w:t>41,8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1C0CED" w:rsidRDefault="001C0CED" w:rsidP="001C0CED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1C0CED" w:rsidRPr="00837098" w:rsidTr="001C0CED">
        <w:trPr>
          <w:trHeight w:val="241"/>
          <w:jc w:val="center"/>
        </w:trPr>
        <w:tc>
          <w:tcPr>
            <w:tcW w:w="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C0CED" w:rsidRPr="00837098" w:rsidRDefault="001C0CED" w:rsidP="001C0CED">
            <w:pPr>
              <w:spacing w:after="0" w:line="240" w:lineRule="auto"/>
              <w:ind w:left="-31" w:right="-114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3</w:t>
            </w:r>
          </w:p>
        </w:tc>
        <w:tc>
          <w:tcPr>
            <w:tcW w:w="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95,1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59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5D75EF" w:rsidRDefault="001C0CED" w:rsidP="001C0CED">
            <w:pPr>
              <w:spacing w:after="0" w:line="240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5D75EF">
              <w:rPr>
                <w:rFonts w:ascii="Arial Narrow" w:hAnsi="Arial Narrow"/>
                <w:sz w:val="18"/>
                <w:szCs w:val="18"/>
              </w:rPr>
              <w:t>96,1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5D75EF" w:rsidRDefault="001C0CED" w:rsidP="001C0CED">
            <w:pPr>
              <w:spacing w:after="0" w:line="240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5D75EF">
              <w:rPr>
                <w:rFonts w:ascii="Arial Narrow" w:hAnsi="Arial Narrow"/>
                <w:sz w:val="18"/>
                <w:szCs w:val="18"/>
              </w:rPr>
              <w:t>46,8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98,4</w:t>
            </w:r>
          </w:p>
        </w:tc>
        <w:tc>
          <w:tcPr>
            <w:tcW w:w="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62,3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C0CED" w:rsidRPr="00284C97" w:rsidRDefault="001C0CED" w:rsidP="001C0CED">
            <w:pPr>
              <w:spacing w:after="0" w:line="240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284C97">
              <w:rPr>
                <w:rFonts w:ascii="Arial Narrow" w:hAnsi="Arial Narrow"/>
                <w:sz w:val="18"/>
                <w:szCs w:val="18"/>
              </w:rPr>
              <w:t>100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C0CED" w:rsidRPr="00284C97" w:rsidRDefault="001C0CED" w:rsidP="001C0CED">
            <w:pPr>
              <w:spacing w:after="0" w:line="240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284C97">
              <w:rPr>
                <w:rFonts w:ascii="Arial Narrow" w:hAnsi="Arial Narrow"/>
                <w:sz w:val="18"/>
                <w:szCs w:val="18"/>
              </w:rPr>
              <w:t>58,1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</w:p>
        </w:tc>
        <w:tc>
          <w:tcPr>
            <w:tcW w:w="4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93,7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76,6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87,5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71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53,7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837098">
              <w:rPr>
                <w:rFonts w:ascii="Arial Narrow" w:hAnsi="Arial Narrow" w:cs="Times New Roman"/>
                <w:sz w:val="18"/>
                <w:szCs w:val="18"/>
              </w:rPr>
              <w:t>94,7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837098">
              <w:rPr>
                <w:rFonts w:ascii="Arial Narrow" w:hAnsi="Arial Narrow" w:cs="Times New Roman"/>
                <w:sz w:val="18"/>
                <w:szCs w:val="18"/>
              </w:rPr>
              <w:t>56,6</w:t>
            </w:r>
          </w:p>
        </w:tc>
        <w:tc>
          <w:tcPr>
            <w:tcW w:w="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hAnsi="Arial Narrow" w:cs="Arial Narrow"/>
                <w:sz w:val="18"/>
                <w:szCs w:val="18"/>
              </w:rPr>
              <w:t>71,4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83,3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83,3</w:t>
            </w:r>
          </w:p>
        </w:tc>
        <w:tc>
          <w:tcPr>
            <w:tcW w:w="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C413B6" w:rsidRDefault="001C0CED" w:rsidP="001C0CED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C413B6">
              <w:rPr>
                <w:rFonts w:ascii="Arial Narrow" w:hAnsi="Arial Narrow" w:cs="Times New Roman"/>
                <w:sz w:val="18"/>
                <w:szCs w:val="18"/>
              </w:rPr>
              <w:t>78,9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837098">
              <w:rPr>
                <w:rFonts w:ascii="Arial Narrow" w:hAnsi="Arial Narrow" w:cs="Times New Roman"/>
                <w:sz w:val="18"/>
                <w:szCs w:val="18"/>
              </w:rPr>
              <w:t>21,1</w:t>
            </w:r>
          </w:p>
        </w:tc>
        <w:tc>
          <w:tcPr>
            <w:tcW w:w="4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837098" w:rsidRDefault="001C0CED" w:rsidP="001C0CED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837098">
              <w:rPr>
                <w:rFonts w:ascii="Arial Narrow" w:hAnsi="Arial Narrow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2712B2" w:rsidRDefault="001C0CED" w:rsidP="001C0CED">
            <w:pPr>
              <w:pStyle w:val="a8"/>
              <w:ind w:left="-31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712B2">
              <w:rPr>
                <w:rFonts w:ascii="Arial Narrow" w:hAnsi="Arial Narrow" w:cs="Times New Roman"/>
                <w:sz w:val="18"/>
                <w:szCs w:val="18"/>
              </w:rPr>
              <w:t>83,9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2712B2" w:rsidRDefault="001C0CED" w:rsidP="001C0CED">
            <w:pPr>
              <w:pStyle w:val="a8"/>
              <w:ind w:left="-54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712B2">
              <w:rPr>
                <w:rFonts w:ascii="Arial Narrow" w:hAnsi="Arial Narrow" w:cs="Times New Roman"/>
                <w:sz w:val="18"/>
                <w:szCs w:val="18"/>
              </w:rPr>
              <w:t>58,1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2712B2" w:rsidRDefault="001C0CED" w:rsidP="001C0CED">
            <w:pPr>
              <w:pStyle w:val="a8"/>
              <w:ind w:left="-54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712B2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1C0CED" w:rsidRPr="006B21F7" w:rsidRDefault="001C0CED" w:rsidP="001C0CED">
            <w:pPr>
              <w:pStyle w:val="a8"/>
              <w:ind w:right="-44"/>
              <w:rPr>
                <w:rFonts w:ascii="Arial Narrow" w:hAnsi="Arial Narrow" w:cs="Times New Roman"/>
                <w:sz w:val="18"/>
                <w:szCs w:val="18"/>
              </w:rPr>
            </w:pPr>
            <w:r w:rsidRPr="006B21F7">
              <w:rPr>
                <w:rFonts w:ascii="Arial Narrow" w:hAnsi="Arial Narrow" w:cs="Times New Roman"/>
                <w:sz w:val="18"/>
                <w:szCs w:val="18"/>
              </w:rPr>
              <w:t>8</w:t>
            </w:r>
            <w:r w:rsidRPr="006B21F7">
              <w:rPr>
                <w:rFonts w:ascii="Arial Narrow" w:hAnsi="Arial Narrow" w:cs="Times New Roman"/>
                <w:sz w:val="18"/>
                <w:szCs w:val="18"/>
                <w:shd w:val="clear" w:color="auto" w:fill="FFFF00"/>
              </w:rPr>
              <w:t>3</w:t>
            </w:r>
            <w:r w:rsidRPr="006B21F7">
              <w:rPr>
                <w:rFonts w:ascii="Arial Narrow" w:hAnsi="Arial Narrow" w:cs="Times New Roman"/>
                <w:sz w:val="18"/>
                <w:szCs w:val="18"/>
              </w:rPr>
              <w:t>,3</w:t>
            </w:r>
          </w:p>
        </w:tc>
        <w:tc>
          <w:tcPr>
            <w:tcW w:w="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6B21F7" w:rsidRDefault="001C0CED" w:rsidP="001C0CED">
            <w:pPr>
              <w:pStyle w:val="a8"/>
              <w:ind w:right="-44"/>
              <w:rPr>
                <w:rFonts w:ascii="Arial Narrow" w:hAnsi="Arial Narrow" w:cs="Times New Roman"/>
                <w:sz w:val="18"/>
                <w:szCs w:val="18"/>
              </w:rPr>
            </w:pPr>
            <w:r w:rsidRPr="006B21F7">
              <w:rPr>
                <w:rFonts w:ascii="Arial Narrow" w:hAnsi="Arial Narrow" w:cs="Times New Roman"/>
                <w:sz w:val="18"/>
                <w:szCs w:val="18"/>
              </w:rPr>
              <w:t>66,7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837098" w:rsidRDefault="001C0CED" w:rsidP="001C0CED">
            <w:pPr>
              <w:pStyle w:val="a8"/>
              <w:ind w:right="-44"/>
              <w:rPr>
                <w:rFonts w:ascii="Arial Narrow" w:hAnsi="Arial Narrow" w:cs="Times New Roman"/>
                <w:sz w:val="18"/>
                <w:szCs w:val="18"/>
              </w:rPr>
            </w:pPr>
            <w:r w:rsidRPr="00837098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1C0CED" w:rsidRDefault="001C0CED" w:rsidP="001C0CED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1C0CED">
              <w:rPr>
                <w:rFonts w:ascii="Arial Narrow" w:hAnsi="Arial Narrow" w:cs="Times New Roman"/>
                <w:sz w:val="18"/>
                <w:szCs w:val="18"/>
              </w:rPr>
              <w:t>93,3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1C0CED" w:rsidRDefault="001C0CED" w:rsidP="001C0CED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1C0CED">
              <w:rPr>
                <w:rFonts w:ascii="Arial Narrow" w:hAnsi="Arial Narrow" w:cs="Times New Roman"/>
                <w:sz w:val="18"/>
                <w:szCs w:val="18"/>
              </w:rPr>
              <w:t>51,1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1C0CED" w:rsidRDefault="001C0CED" w:rsidP="001C0CED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1C0CED">
              <w:rPr>
                <w:rFonts w:ascii="Arial Narrow" w:hAnsi="Arial Narrow" w:cs="Times New Roman"/>
                <w:sz w:val="18"/>
                <w:szCs w:val="18"/>
              </w:rPr>
              <w:t>98</w:t>
            </w:r>
          </w:p>
        </w:tc>
      </w:tr>
      <w:tr w:rsidR="001C0CED" w:rsidRPr="00837098" w:rsidTr="001E1C8C">
        <w:trPr>
          <w:trHeight w:val="241"/>
          <w:jc w:val="center"/>
        </w:trPr>
        <w:tc>
          <w:tcPr>
            <w:tcW w:w="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C0CED" w:rsidRPr="00837098" w:rsidRDefault="001C0CED" w:rsidP="001C0CED">
            <w:pPr>
              <w:spacing w:after="0" w:line="240" w:lineRule="auto"/>
              <w:ind w:left="-31" w:right="-114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4</w:t>
            </w:r>
          </w:p>
        </w:tc>
        <w:tc>
          <w:tcPr>
            <w:tcW w:w="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97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38,4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5D75EF" w:rsidRDefault="001C0CED" w:rsidP="001C0CED">
            <w:pPr>
              <w:spacing w:after="0" w:line="240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5D75EF">
              <w:rPr>
                <w:rFonts w:ascii="Arial Narrow" w:hAnsi="Arial Narrow"/>
                <w:sz w:val="18"/>
                <w:szCs w:val="18"/>
              </w:rPr>
              <w:t>100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5D75EF" w:rsidRDefault="001C0CED" w:rsidP="001C0CED">
            <w:pPr>
              <w:spacing w:after="0" w:line="240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5D75EF">
              <w:rPr>
                <w:rFonts w:ascii="Arial Narrow" w:hAnsi="Arial Narrow"/>
                <w:sz w:val="18"/>
                <w:szCs w:val="18"/>
              </w:rPr>
              <w:t>57,6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82,1</w:t>
            </w:r>
          </w:p>
        </w:tc>
        <w:tc>
          <w:tcPr>
            <w:tcW w:w="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51,3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C0CED" w:rsidRPr="00284C97" w:rsidRDefault="001C0CED" w:rsidP="001C0CED">
            <w:pPr>
              <w:spacing w:after="0" w:line="240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284C97">
              <w:rPr>
                <w:rFonts w:ascii="Arial Narrow" w:hAnsi="Arial Narrow"/>
                <w:sz w:val="18"/>
                <w:szCs w:val="18"/>
              </w:rPr>
              <w:t>89,7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C0CED" w:rsidRPr="00284C97" w:rsidRDefault="001C0CED" w:rsidP="001C0CED">
            <w:pPr>
              <w:spacing w:after="0" w:line="240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284C97">
              <w:rPr>
                <w:rFonts w:ascii="Arial Narrow" w:hAnsi="Arial Narrow"/>
                <w:sz w:val="18"/>
                <w:szCs w:val="18"/>
              </w:rPr>
              <w:t>41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</w:p>
        </w:tc>
        <w:tc>
          <w:tcPr>
            <w:tcW w:w="4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84,2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44,7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77,4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82,1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28,2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837098">
              <w:rPr>
                <w:rFonts w:ascii="Arial Narrow" w:hAnsi="Arial Narrow" w:cs="Times New Roman"/>
                <w:sz w:val="18"/>
                <w:szCs w:val="18"/>
              </w:rPr>
              <w:t>75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837098">
              <w:rPr>
                <w:rFonts w:ascii="Arial Narrow" w:hAnsi="Arial Narrow" w:cs="Times New Roman"/>
                <w:sz w:val="18"/>
                <w:szCs w:val="18"/>
              </w:rPr>
              <w:t>25</w:t>
            </w:r>
          </w:p>
        </w:tc>
        <w:tc>
          <w:tcPr>
            <w:tcW w:w="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napToGrid w:val="0"/>
              <w:spacing w:after="0" w:line="240" w:lineRule="auto"/>
              <w:ind w:left="-31"/>
              <w:contextualSpacing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napToGrid w:val="0"/>
              <w:spacing w:after="0" w:line="240" w:lineRule="auto"/>
              <w:ind w:left="-31"/>
              <w:contextualSpacing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napToGrid w:val="0"/>
              <w:spacing w:after="0" w:line="240" w:lineRule="auto"/>
              <w:ind w:left="-31"/>
              <w:contextualSpacing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napToGrid w:val="0"/>
              <w:spacing w:after="0" w:line="240" w:lineRule="auto"/>
              <w:ind w:left="-31"/>
              <w:contextualSpacing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</w:p>
        </w:tc>
        <w:tc>
          <w:tcPr>
            <w:tcW w:w="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napToGrid w:val="0"/>
              <w:spacing w:after="0" w:line="240" w:lineRule="auto"/>
              <w:ind w:left="-31"/>
              <w:contextualSpacing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napToGrid w:val="0"/>
              <w:spacing w:after="0" w:line="240" w:lineRule="auto"/>
              <w:ind w:left="-31"/>
              <w:contextualSpacing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C413B6" w:rsidRDefault="001C0CED" w:rsidP="001C0CED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837098" w:rsidRDefault="001C0CED" w:rsidP="001C0CED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2712B2" w:rsidRDefault="001C0CED" w:rsidP="001C0CED">
            <w:pPr>
              <w:pStyle w:val="a8"/>
              <w:ind w:left="-31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712B2">
              <w:rPr>
                <w:rFonts w:ascii="Arial Narrow" w:hAnsi="Arial Narrow" w:cs="Times New Roman"/>
                <w:sz w:val="18"/>
                <w:szCs w:val="18"/>
              </w:rPr>
              <w:t>76,5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2712B2" w:rsidRDefault="001C0CED" w:rsidP="001C0CED">
            <w:pPr>
              <w:pStyle w:val="a8"/>
              <w:ind w:left="-54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712B2">
              <w:rPr>
                <w:rFonts w:ascii="Arial Narrow" w:hAnsi="Arial Narrow" w:cs="Times New Roman"/>
                <w:sz w:val="18"/>
                <w:szCs w:val="18"/>
              </w:rPr>
              <w:t>50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2712B2" w:rsidRDefault="001C0CED" w:rsidP="001C0CED">
            <w:pPr>
              <w:pStyle w:val="a8"/>
              <w:ind w:left="-54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712B2">
              <w:rPr>
                <w:rFonts w:ascii="Arial Narrow" w:hAnsi="Arial Narrow" w:cs="Times New Roman"/>
                <w:sz w:val="18"/>
                <w:szCs w:val="18"/>
              </w:rPr>
              <w:t>88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837098" w:rsidRDefault="001C0CED" w:rsidP="001C0CED">
            <w:pPr>
              <w:pStyle w:val="a8"/>
              <w:ind w:right="-44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837098" w:rsidRDefault="001C0CED" w:rsidP="001C0CED">
            <w:pPr>
              <w:pStyle w:val="a8"/>
              <w:ind w:right="-44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837098" w:rsidRDefault="001C0CED" w:rsidP="001C0CED">
            <w:pPr>
              <w:pStyle w:val="a8"/>
              <w:ind w:right="-44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1C0CED" w:rsidRDefault="001C0CED" w:rsidP="001C0CED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1C0CED">
              <w:rPr>
                <w:rFonts w:ascii="Arial Narrow" w:hAnsi="Arial Narrow" w:cs="Times New Roman"/>
                <w:sz w:val="18"/>
                <w:szCs w:val="18"/>
              </w:rPr>
              <w:t>94,4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1C0CED" w:rsidRDefault="001C0CED" w:rsidP="001C0CED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1C0CED">
              <w:rPr>
                <w:rFonts w:ascii="Arial Narrow" w:hAnsi="Arial Narrow" w:cs="Times New Roman"/>
                <w:sz w:val="18"/>
                <w:szCs w:val="18"/>
              </w:rPr>
              <w:t>55,6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1C0CED" w:rsidRPr="001C0CED" w:rsidRDefault="001C0CED" w:rsidP="001C0CED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1C0CED">
              <w:rPr>
                <w:rFonts w:ascii="Arial Narrow" w:hAnsi="Arial Narrow" w:cs="Times New Roman"/>
                <w:sz w:val="18"/>
                <w:szCs w:val="18"/>
              </w:rPr>
              <w:t>84</w:t>
            </w:r>
          </w:p>
        </w:tc>
      </w:tr>
      <w:tr w:rsidR="001C0CED" w:rsidRPr="00837098" w:rsidTr="001C0CED">
        <w:trPr>
          <w:trHeight w:val="241"/>
          <w:jc w:val="center"/>
        </w:trPr>
        <w:tc>
          <w:tcPr>
            <w:tcW w:w="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C0CED" w:rsidRPr="00837098" w:rsidRDefault="001C0CED" w:rsidP="001C0CED">
            <w:pPr>
              <w:spacing w:after="0" w:line="240" w:lineRule="auto"/>
              <w:ind w:left="-31" w:right="-114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5</w:t>
            </w:r>
          </w:p>
        </w:tc>
        <w:tc>
          <w:tcPr>
            <w:tcW w:w="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93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57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C0CED" w:rsidRPr="005D75EF" w:rsidRDefault="001C0CED" w:rsidP="001C0CED">
            <w:pPr>
              <w:spacing w:after="0" w:line="240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5D75EF">
              <w:rPr>
                <w:rFonts w:ascii="Arial Narrow" w:hAnsi="Arial Narrow"/>
                <w:sz w:val="18"/>
                <w:szCs w:val="18"/>
              </w:rPr>
              <w:t>66,7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5D75EF" w:rsidRDefault="001C0CED" w:rsidP="001C0CED">
            <w:pPr>
              <w:spacing w:after="0" w:line="240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5D75EF">
              <w:rPr>
                <w:rFonts w:ascii="Arial Narrow" w:hAnsi="Arial Narrow"/>
                <w:sz w:val="18"/>
                <w:szCs w:val="18"/>
              </w:rPr>
              <w:t>42,9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80</w:t>
            </w:r>
          </w:p>
        </w:tc>
        <w:tc>
          <w:tcPr>
            <w:tcW w:w="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50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C0CED" w:rsidRPr="00284C97" w:rsidRDefault="001C0CED" w:rsidP="001C0CED">
            <w:pPr>
              <w:spacing w:after="0" w:line="240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284C97">
              <w:rPr>
                <w:rFonts w:ascii="Arial Narrow" w:hAnsi="Arial Narrow"/>
                <w:sz w:val="18"/>
                <w:szCs w:val="18"/>
              </w:rPr>
              <w:t>72,2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C0CED" w:rsidRPr="00284C97" w:rsidRDefault="001C0CED" w:rsidP="001C0CED">
            <w:pPr>
              <w:spacing w:after="0" w:line="240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284C97">
              <w:rPr>
                <w:rFonts w:ascii="Arial Narrow" w:hAnsi="Arial Narrow"/>
                <w:sz w:val="18"/>
                <w:szCs w:val="18"/>
              </w:rPr>
              <w:t>16,7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</w:p>
        </w:tc>
        <w:tc>
          <w:tcPr>
            <w:tcW w:w="4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55,5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22,2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83,3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55,6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52,6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837098">
              <w:rPr>
                <w:rFonts w:ascii="Arial Narrow" w:hAnsi="Arial Narrow" w:cs="Times New Roman"/>
                <w:sz w:val="18"/>
                <w:szCs w:val="18"/>
              </w:rPr>
              <w:t>82,4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837098">
              <w:rPr>
                <w:rFonts w:ascii="Arial Narrow" w:hAnsi="Arial Narrow" w:cs="Times New Roman"/>
                <w:sz w:val="18"/>
                <w:szCs w:val="18"/>
              </w:rPr>
              <w:t>23,5</w:t>
            </w:r>
          </w:p>
        </w:tc>
        <w:tc>
          <w:tcPr>
            <w:tcW w:w="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hAnsi="Arial Narrow" w:cs="Arial Narrow"/>
                <w:sz w:val="18"/>
                <w:szCs w:val="18"/>
              </w:rPr>
              <w:t>85,7</w:t>
            </w:r>
          </w:p>
        </w:tc>
        <w:tc>
          <w:tcPr>
            <w:tcW w:w="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hAnsi="Arial Narrow" w:cs="Arial Narrow"/>
                <w:sz w:val="18"/>
                <w:szCs w:val="18"/>
              </w:rPr>
              <w:t>28,6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50,0</w:t>
            </w:r>
          </w:p>
        </w:tc>
        <w:tc>
          <w:tcPr>
            <w:tcW w:w="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napToGrid w:val="0"/>
              <w:spacing w:after="0" w:line="240" w:lineRule="auto"/>
              <w:ind w:left="-31"/>
              <w:contextualSpacing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napToGrid w:val="0"/>
              <w:spacing w:after="0" w:line="240" w:lineRule="auto"/>
              <w:ind w:left="-31"/>
              <w:contextualSpacing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1C0CED" w:rsidRPr="00C413B6" w:rsidRDefault="001C0CED" w:rsidP="001C0CED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C413B6">
              <w:rPr>
                <w:rFonts w:ascii="Arial Narrow" w:hAnsi="Arial Narrow" w:cs="Times New Roman"/>
                <w:sz w:val="18"/>
                <w:szCs w:val="18"/>
              </w:rPr>
              <w:t>54,5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837098">
              <w:rPr>
                <w:rFonts w:ascii="Arial Narrow" w:hAnsi="Arial Narrow" w:cs="Times New Roman"/>
                <w:sz w:val="18"/>
                <w:szCs w:val="18"/>
              </w:rPr>
              <w:t>0</w:t>
            </w:r>
          </w:p>
        </w:tc>
        <w:tc>
          <w:tcPr>
            <w:tcW w:w="4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837098" w:rsidRDefault="001C0CED" w:rsidP="001C0CED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837098">
              <w:rPr>
                <w:rFonts w:ascii="Arial Narrow" w:hAnsi="Arial Narrow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2712B2" w:rsidRDefault="001C0CED" w:rsidP="001C0CED">
            <w:pPr>
              <w:pStyle w:val="a8"/>
              <w:ind w:left="-31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712B2">
              <w:rPr>
                <w:rFonts w:ascii="Arial Narrow" w:hAnsi="Arial Narrow" w:cs="Times New Roman"/>
                <w:sz w:val="18"/>
                <w:szCs w:val="18"/>
              </w:rPr>
              <w:t>66,7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2712B2" w:rsidRDefault="001C0CED" w:rsidP="001C0CED">
            <w:pPr>
              <w:pStyle w:val="a8"/>
              <w:ind w:left="-54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712B2">
              <w:rPr>
                <w:rFonts w:ascii="Arial Narrow" w:hAnsi="Arial Narrow" w:cs="Times New Roman"/>
                <w:sz w:val="18"/>
                <w:szCs w:val="18"/>
              </w:rPr>
              <w:t>13,4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2712B2" w:rsidRDefault="001C0CED" w:rsidP="001C0CED">
            <w:pPr>
              <w:pStyle w:val="a8"/>
              <w:ind w:left="-54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837098" w:rsidRDefault="001C0CED" w:rsidP="001C0CED">
            <w:pPr>
              <w:pStyle w:val="a8"/>
              <w:ind w:right="-44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837098" w:rsidRDefault="001C0CED" w:rsidP="001C0CED">
            <w:pPr>
              <w:pStyle w:val="a8"/>
              <w:ind w:right="-44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837098" w:rsidRDefault="001C0CED" w:rsidP="001C0CED">
            <w:pPr>
              <w:pStyle w:val="a8"/>
              <w:ind w:right="-44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1C0CED" w:rsidRDefault="001C0CED" w:rsidP="001C0CED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1C0CED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1C0CED" w:rsidRDefault="001C0CED" w:rsidP="001C0CED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1C0CED">
              <w:rPr>
                <w:rFonts w:ascii="Arial Narrow" w:hAnsi="Arial Narrow" w:cs="Times New Roman"/>
                <w:sz w:val="18"/>
                <w:szCs w:val="18"/>
              </w:rPr>
              <w:t>50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1C0CED" w:rsidRDefault="001C0CED" w:rsidP="001C0CED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1C0CED" w:rsidRPr="00837098" w:rsidTr="001E1C8C">
        <w:trPr>
          <w:trHeight w:val="241"/>
          <w:jc w:val="center"/>
        </w:trPr>
        <w:tc>
          <w:tcPr>
            <w:tcW w:w="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C0CED" w:rsidRPr="00837098" w:rsidRDefault="001C0CED" w:rsidP="001C0CED">
            <w:pPr>
              <w:spacing w:after="0" w:line="240" w:lineRule="auto"/>
              <w:ind w:left="-31" w:right="-114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6</w:t>
            </w:r>
          </w:p>
        </w:tc>
        <w:tc>
          <w:tcPr>
            <w:tcW w:w="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92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34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5D75EF" w:rsidRDefault="001C0CED" w:rsidP="001C0CED">
            <w:pPr>
              <w:spacing w:after="0" w:line="240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5D75EF">
              <w:rPr>
                <w:rFonts w:ascii="Arial Narrow" w:hAnsi="Arial Narrow"/>
                <w:sz w:val="18"/>
                <w:szCs w:val="18"/>
              </w:rPr>
              <w:t>97,7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5D75EF" w:rsidRDefault="001C0CED" w:rsidP="001C0CED">
            <w:pPr>
              <w:spacing w:after="0" w:line="240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5D75EF">
              <w:rPr>
                <w:rFonts w:ascii="Arial Narrow" w:hAnsi="Arial Narrow"/>
                <w:sz w:val="18"/>
                <w:szCs w:val="18"/>
              </w:rPr>
              <w:t>45,5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84,6</w:t>
            </w:r>
          </w:p>
        </w:tc>
        <w:tc>
          <w:tcPr>
            <w:tcW w:w="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38,5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C0CED" w:rsidRPr="00284C97" w:rsidRDefault="001C0CED" w:rsidP="001C0CED">
            <w:pPr>
              <w:spacing w:after="0" w:line="240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284C97">
              <w:rPr>
                <w:rFonts w:ascii="Arial Narrow" w:hAnsi="Arial Narrow"/>
                <w:sz w:val="18"/>
                <w:szCs w:val="18"/>
              </w:rPr>
              <w:t>97,6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C0CED" w:rsidRPr="00284C97" w:rsidRDefault="001C0CED" w:rsidP="001C0CED">
            <w:pPr>
              <w:spacing w:after="0" w:line="240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284C97">
              <w:rPr>
                <w:rFonts w:ascii="Arial Narrow" w:hAnsi="Arial Narrow"/>
                <w:sz w:val="18"/>
                <w:szCs w:val="18"/>
              </w:rPr>
              <w:t>28,6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</w:p>
        </w:tc>
        <w:tc>
          <w:tcPr>
            <w:tcW w:w="4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43,9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17,0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67,6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51,4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50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12,5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837098">
              <w:rPr>
                <w:rFonts w:ascii="Arial Narrow" w:hAnsi="Arial Narrow" w:cs="Times New Roman"/>
                <w:sz w:val="18"/>
                <w:szCs w:val="18"/>
              </w:rPr>
              <w:t>62,8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837098">
              <w:rPr>
                <w:rFonts w:ascii="Arial Narrow" w:hAnsi="Arial Narrow" w:cs="Times New Roman"/>
                <w:sz w:val="18"/>
                <w:szCs w:val="18"/>
              </w:rPr>
              <w:t>23,3</w:t>
            </w:r>
          </w:p>
        </w:tc>
        <w:tc>
          <w:tcPr>
            <w:tcW w:w="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hAnsi="Arial Narrow" w:cs="Arial Narrow"/>
                <w:sz w:val="18"/>
                <w:szCs w:val="18"/>
              </w:rPr>
              <w:t>75</w:t>
            </w:r>
          </w:p>
        </w:tc>
        <w:tc>
          <w:tcPr>
            <w:tcW w:w="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hAnsi="Arial Narrow" w:cs="Arial Narrow"/>
                <w:sz w:val="18"/>
                <w:szCs w:val="18"/>
              </w:rPr>
              <w:t>25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50,0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0</w:t>
            </w:r>
          </w:p>
        </w:tc>
        <w:tc>
          <w:tcPr>
            <w:tcW w:w="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napToGrid w:val="0"/>
              <w:spacing w:after="0" w:line="240" w:lineRule="auto"/>
              <w:ind w:left="-31"/>
              <w:contextualSpacing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hAnsi="Arial Narrow" w:cs="Arial Narrow"/>
                <w:sz w:val="18"/>
                <w:szCs w:val="18"/>
              </w:rPr>
              <w:t>66,7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hAnsi="Arial Narrow" w:cs="Arial Narrow"/>
                <w:sz w:val="18"/>
                <w:szCs w:val="18"/>
              </w:rPr>
              <w:t>33,3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1C0CED" w:rsidRPr="00C413B6" w:rsidRDefault="001C0CED" w:rsidP="001C0CED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C413B6">
              <w:rPr>
                <w:rFonts w:ascii="Arial Narrow" w:hAnsi="Arial Narrow" w:cs="Times New Roman"/>
                <w:sz w:val="18"/>
                <w:szCs w:val="18"/>
              </w:rPr>
              <w:t>42,9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837098">
              <w:rPr>
                <w:rFonts w:ascii="Arial Narrow" w:hAnsi="Arial Narrow" w:cs="Times New Roman"/>
                <w:sz w:val="18"/>
                <w:szCs w:val="18"/>
              </w:rPr>
              <w:t>0</w:t>
            </w:r>
          </w:p>
        </w:tc>
        <w:tc>
          <w:tcPr>
            <w:tcW w:w="4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837098" w:rsidRDefault="001C0CED" w:rsidP="001C0CED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837098">
              <w:rPr>
                <w:rFonts w:ascii="Arial Narrow" w:hAnsi="Arial Narrow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1C0CED" w:rsidRPr="002712B2" w:rsidRDefault="001C0CED" w:rsidP="001C0CED">
            <w:pPr>
              <w:pStyle w:val="a8"/>
              <w:ind w:left="-31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712B2">
              <w:rPr>
                <w:rFonts w:ascii="Arial Narrow" w:hAnsi="Arial Narrow" w:cs="Times New Roman"/>
                <w:sz w:val="18"/>
                <w:szCs w:val="18"/>
              </w:rPr>
              <w:t>44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2712B2" w:rsidRDefault="001C0CED" w:rsidP="001C0CED">
            <w:pPr>
              <w:pStyle w:val="a8"/>
              <w:ind w:left="-54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712B2">
              <w:rPr>
                <w:rFonts w:ascii="Arial Narrow" w:hAnsi="Arial Narrow" w:cs="Times New Roman"/>
                <w:sz w:val="18"/>
                <w:szCs w:val="18"/>
              </w:rPr>
              <w:t>4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2712B2" w:rsidRDefault="001C0CED" w:rsidP="001C0CED">
            <w:pPr>
              <w:pStyle w:val="a8"/>
              <w:ind w:left="-54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712B2">
              <w:rPr>
                <w:rFonts w:ascii="Arial Narrow" w:hAnsi="Arial Narrow" w:cs="Times New Roman"/>
                <w:sz w:val="18"/>
                <w:szCs w:val="18"/>
              </w:rPr>
              <w:t>94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837098" w:rsidRDefault="001C0CED" w:rsidP="001C0CED">
            <w:pPr>
              <w:pStyle w:val="a8"/>
              <w:ind w:right="-44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837098" w:rsidRDefault="001C0CED" w:rsidP="001C0CED">
            <w:pPr>
              <w:pStyle w:val="a8"/>
              <w:ind w:right="-44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837098" w:rsidRDefault="001C0CED" w:rsidP="001C0CED">
            <w:pPr>
              <w:pStyle w:val="a8"/>
              <w:ind w:right="-44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1C0CED" w:rsidRPr="001C0CED" w:rsidRDefault="001C0CED" w:rsidP="001C0CED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1C0CED">
              <w:rPr>
                <w:rFonts w:ascii="Arial Narrow" w:hAnsi="Arial Narrow" w:cs="Times New Roman"/>
                <w:sz w:val="18"/>
                <w:szCs w:val="18"/>
              </w:rPr>
              <w:t>89,3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1C0CED" w:rsidRDefault="001C0CED" w:rsidP="001C0CED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1C0CED">
              <w:rPr>
                <w:rFonts w:ascii="Arial Narrow" w:hAnsi="Arial Narrow" w:cs="Times New Roman"/>
                <w:sz w:val="18"/>
                <w:szCs w:val="18"/>
              </w:rPr>
              <w:t>46,4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1C0CED" w:rsidRDefault="001C0CED" w:rsidP="001C0CED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1C0CED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</w:tr>
      <w:tr w:rsidR="001C0CED" w:rsidRPr="00837098" w:rsidTr="001C0CED">
        <w:trPr>
          <w:trHeight w:val="241"/>
          <w:jc w:val="center"/>
        </w:trPr>
        <w:tc>
          <w:tcPr>
            <w:tcW w:w="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C0CED" w:rsidRPr="00837098" w:rsidRDefault="001C0CED" w:rsidP="001C0CED">
            <w:pPr>
              <w:spacing w:after="0" w:line="240" w:lineRule="auto"/>
              <w:ind w:left="-31" w:right="-114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7</w:t>
            </w:r>
          </w:p>
        </w:tc>
        <w:tc>
          <w:tcPr>
            <w:tcW w:w="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C0CED" w:rsidRPr="005D75EF" w:rsidRDefault="001C0CED" w:rsidP="001C0CED">
            <w:pPr>
              <w:spacing w:after="0" w:line="240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5D75EF">
              <w:rPr>
                <w:rFonts w:ascii="Arial Narrow" w:hAnsi="Arial Narrow"/>
                <w:sz w:val="18"/>
                <w:szCs w:val="18"/>
              </w:rPr>
              <w:t>75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5D75EF" w:rsidRDefault="001C0CED" w:rsidP="001C0CED">
            <w:pPr>
              <w:spacing w:after="0" w:line="240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5D75EF">
              <w:rPr>
                <w:rFonts w:ascii="Arial Narrow" w:hAnsi="Arial Narrow"/>
                <w:sz w:val="18"/>
                <w:szCs w:val="18"/>
              </w:rPr>
              <w:t>25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C0CED" w:rsidRPr="00284C97" w:rsidRDefault="001C0CED" w:rsidP="001C0CED">
            <w:pPr>
              <w:spacing w:after="0" w:line="240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284C97">
              <w:rPr>
                <w:rFonts w:ascii="Arial Narrow" w:hAnsi="Arial Narrow"/>
                <w:sz w:val="18"/>
                <w:szCs w:val="18"/>
              </w:rPr>
              <w:t>100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C0CED" w:rsidRPr="00284C97" w:rsidRDefault="001C0CED" w:rsidP="001C0CED">
            <w:pPr>
              <w:spacing w:after="0" w:line="240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284C97">
              <w:rPr>
                <w:rFonts w:ascii="Arial Narrow" w:hAnsi="Arial Narrow"/>
                <w:sz w:val="18"/>
                <w:szCs w:val="18"/>
              </w:rPr>
              <w:t>100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</w:p>
        </w:tc>
        <w:tc>
          <w:tcPr>
            <w:tcW w:w="4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33,3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33,3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75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33,3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837098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837098">
              <w:rPr>
                <w:rFonts w:ascii="Arial Narrow" w:hAnsi="Arial Narrow" w:cs="Times New Roman"/>
                <w:sz w:val="18"/>
                <w:szCs w:val="18"/>
              </w:rPr>
              <w:t>0</w:t>
            </w:r>
          </w:p>
        </w:tc>
        <w:tc>
          <w:tcPr>
            <w:tcW w:w="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napToGrid w:val="0"/>
              <w:spacing w:after="0" w:line="240" w:lineRule="auto"/>
              <w:ind w:left="-31"/>
              <w:contextualSpacing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napToGrid w:val="0"/>
              <w:spacing w:after="0" w:line="240" w:lineRule="auto"/>
              <w:ind w:left="-31"/>
              <w:contextualSpacing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50,0</w:t>
            </w:r>
          </w:p>
        </w:tc>
        <w:tc>
          <w:tcPr>
            <w:tcW w:w="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napToGrid w:val="0"/>
              <w:spacing w:after="0" w:line="240" w:lineRule="auto"/>
              <w:ind w:left="-31"/>
              <w:contextualSpacing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napToGrid w:val="0"/>
              <w:spacing w:after="0" w:line="240" w:lineRule="auto"/>
              <w:ind w:left="-31"/>
              <w:contextualSpacing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837098" w:rsidRDefault="001C0CED" w:rsidP="001C0CED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837098">
              <w:rPr>
                <w:rFonts w:ascii="Arial Narrow" w:hAnsi="Arial Narrow" w:cs="Times New Roman"/>
                <w:sz w:val="18"/>
                <w:szCs w:val="18"/>
              </w:rPr>
              <w:t>66,7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837098">
              <w:rPr>
                <w:rFonts w:ascii="Arial Narrow" w:hAnsi="Arial Narrow" w:cs="Times New Roman"/>
                <w:sz w:val="18"/>
                <w:szCs w:val="18"/>
              </w:rPr>
              <w:t>0</w:t>
            </w:r>
          </w:p>
        </w:tc>
        <w:tc>
          <w:tcPr>
            <w:tcW w:w="4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837098" w:rsidRDefault="001C0CED" w:rsidP="001C0CED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837098">
              <w:rPr>
                <w:rFonts w:ascii="Arial Narrow" w:hAnsi="Arial Narrow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1C0CED" w:rsidRPr="002712B2" w:rsidRDefault="001C0CED" w:rsidP="001C0CED">
            <w:pPr>
              <w:pStyle w:val="a8"/>
              <w:ind w:left="-31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712B2">
              <w:rPr>
                <w:rFonts w:ascii="Arial Narrow" w:hAnsi="Arial Narrow" w:cs="Times New Roman"/>
                <w:sz w:val="18"/>
                <w:szCs w:val="18"/>
              </w:rPr>
              <w:t>50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2712B2" w:rsidRDefault="001C0CED" w:rsidP="001C0CED">
            <w:pPr>
              <w:pStyle w:val="a8"/>
              <w:ind w:left="-54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712B2">
              <w:rPr>
                <w:rFonts w:ascii="Arial Narrow" w:hAnsi="Arial Narrow" w:cs="Times New Roman"/>
                <w:sz w:val="18"/>
                <w:szCs w:val="18"/>
              </w:rPr>
              <w:t>50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2712B2" w:rsidRDefault="001C0CED" w:rsidP="001C0CED">
            <w:pPr>
              <w:pStyle w:val="a8"/>
              <w:ind w:left="-54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712B2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837098" w:rsidRDefault="001C0CED" w:rsidP="001C0CED">
            <w:pPr>
              <w:pStyle w:val="a8"/>
              <w:ind w:right="-44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837098" w:rsidRDefault="001C0CED" w:rsidP="001C0CED">
            <w:pPr>
              <w:pStyle w:val="a8"/>
              <w:ind w:right="-44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837098" w:rsidRDefault="001C0CED" w:rsidP="001C0CED">
            <w:pPr>
              <w:pStyle w:val="a8"/>
              <w:ind w:right="-44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1C0CED" w:rsidRDefault="001C0CED" w:rsidP="001C0CED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1C0CED" w:rsidRDefault="001C0CED" w:rsidP="001C0CED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1C0CED" w:rsidRDefault="001C0CED" w:rsidP="001C0CED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1C0CED" w:rsidRPr="00837098" w:rsidTr="001E1C8C">
        <w:trPr>
          <w:trHeight w:val="241"/>
          <w:jc w:val="center"/>
        </w:trPr>
        <w:tc>
          <w:tcPr>
            <w:tcW w:w="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C0CED" w:rsidRPr="00837098" w:rsidRDefault="001C0CED" w:rsidP="001C0CED">
            <w:pPr>
              <w:spacing w:after="0" w:line="240" w:lineRule="auto"/>
              <w:ind w:left="-31" w:right="-114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8</w:t>
            </w:r>
          </w:p>
        </w:tc>
        <w:tc>
          <w:tcPr>
            <w:tcW w:w="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94,3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57,1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5D75EF" w:rsidRDefault="001C0CED" w:rsidP="001C0CED">
            <w:pPr>
              <w:spacing w:after="0" w:line="240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5D75EF">
              <w:rPr>
                <w:rFonts w:ascii="Arial Narrow" w:hAnsi="Arial Narrow"/>
                <w:sz w:val="18"/>
                <w:szCs w:val="18"/>
              </w:rPr>
              <w:t>97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5D75EF" w:rsidRDefault="001C0CED" w:rsidP="001C0CED">
            <w:pPr>
              <w:spacing w:after="0" w:line="240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5D75EF">
              <w:rPr>
                <w:rFonts w:ascii="Arial Narrow" w:hAnsi="Arial Narrow"/>
                <w:sz w:val="18"/>
                <w:szCs w:val="18"/>
              </w:rPr>
              <w:t>54,5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93,8</w:t>
            </w:r>
          </w:p>
        </w:tc>
        <w:tc>
          <w:tcPr>
            <w:tcW w:w="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43,8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C0CED" w:rsidRPr="00284C97" w:rsidRDefault="001C0CED" w:rsidP="001C0CED">
            <w:pPr>
              <w:spacing w:after="0" w:line="240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284C97">
              <w:rPr>
                <w:rFonts w:ascii="Arial Narrow" w:hAnsi="Arial Narrow"/>
                <w:sz w:val="18"/>
                <w:szCs w:val="18"/>
              </w:rPr>
              <w:t>90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C0CED" w:rsidRPr="00284C97" w:rsidRDefault="001C0CED" w:rsidP="001C0CED">
            <w:pPr>
              <w:spacing w:after="0" w:line="240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284C97">
              <w:rPr>
                <w:rFonts w:ascii="Arial Narrow" w:hAnsi="Arial Narrow"/>
                <w:sz w:val="18"/>
                <w:szCs w:val="18"/>
              </w:rPr>
              <w:t>50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</w:p>
        </w:tc>
        <w:tc>
          <w:tcPr>
            <w:tcW w:w="4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78,1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37,5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89,2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45,7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59,4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15,6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837098">
              <w:rPr>
                <w:rFonts w:ascii="Arial Narrow" w:hAnsi="Arial Narrow" w:cs="Times New Roman"/>
                <w:sz w:val="18"/>
                <w:szCs w:val="18"/>
              </w:rPr>
              <w:t>80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837098">
              <w:rPr>
                <w:rFonts w:ascii="Arial Narrow" w:hAnsi="Arial Narrow" w:cs="Times New Roman"/>
                <w:sz w:val="18"/>
                <w:szCs w:val="18"/>
              </w:rPr>
              <w:t>26,7</w:t>
            </w:r>
          </w:p>
        </w:tc>
        <w:tc>
          <w:tcPr>
            <w:tcW w:w="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hAnsi="Arial Narrow" w:cs="Arial Narrow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66,7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0</w:t>
            </w:r>
          </w:p>
        </w:tc>
        <w:tc>
          <w:tcPr>
            <w:tcW w:w="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837098" w:rsidRDefault="001C0CED" w:rsidP="001C0CED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837098">
              <w:rPr>
                <w:rFonts w:ascii="Arial Narrow" w:hAnsi="Arial Narrow" w:cs="Times New Roman"/>
                <w:sz w:val="18"/>
                <w:szCs w:val="18"/>
              </w:rPr>
              <w:t>70,0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837098">
              <w:rPr>
                <w:rFonts w:ascii="Arial Narrow" w:hAnsi="Arial Narrow" w:cs="Times New Roman"/>
                <w:sz w:val="18"/>
                <w:szCs w:val="18"/>
              </w:rPr>
              <w:t>25,0</w:t>
            </w:r>
          </w:p>
        </w:tc>
        <w:tc>
          <w:tcPr>
            <w:tcW w:w="4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C413B6" w:rsidRDefault="001C0CED" w:rsidP="001C0CED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C413B6">
              <w:rPr>
                <w:rFonts w:ascii="Arial Narrow" w:hAnsi="Arial Narrow" w:cs="Times New Roman"/>
                <w:color w:val="000000"/>
                <w:sz w:val="18"/>
                <w:szCs w:val="18"/>
              </w:rPr>
              <w:t>94,4</w:t>
            </w:r>
          </w:p>
        </w:tc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1C0CED" w:rsidRPr="002712B2" w:rsidRDefault="001C0CED" w:rsidP="001C0CED">
            <w:pPr>
              <w:pStyle w:val="a8"/>
              <w:ind w:left="-31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712B2">
              <w:rPr>
                <w:rFonts w:ascii="Arial Narrow" w:hAnsi="Arial Narrow" w:cs="Times New Roman"/>
                <w:sz w:val="18"/>
                <w:szCs w:val="18"/>
              </w:rPr>
              <w:t>60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2712B2" w:rsidRDefault="001C0CED" w:rsidP="001C0CED">
            <w:pPr>
              <w:pStyle w:val="a8"/>
              <w:ind w:left="-54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712B2">
              <w:rPr>
                <w:rFonts w:ascii="Arial Narrow" w:hAnsi="Arial Narrow" w:cs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1C0CED" w:rsidRPr="002712B2" w:rsidRDefault="001C0CED" w:rsidP="001C0CED">
            <w:pPr>
              <w:pStyle w:val="a8"/>
              <w:ind w:left="-54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712B2">
              <w:rPr>
                <w:rFonts w:ascii="Arial Narrow" w:hAnsi="Arial Narrow" w:cs="Times New Roman"/>
                <w:sz w:val="18"/>
                <w:szCs w:val="18"/>
              </w:rPr>
              <w:t>66,7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837098" w:rsidRDefault="001C0CED" w:rsidP="001C0CED">
            <w:pPr>
              <w:pStyle w:val="a8"/>
              <w:ind w:right="-44"/>
              <w:rPr>
                <w:rFonts w:ascii="Arial Narrow" w:hAnsi="Arial Narrow" w:cs="Times New Roman"/>
                <w:sz w:val="18"/>
                <w:szCs w:val="18"/>
              </w:rPr>
            </w:pPr>
            <w:r w:rsidRPr="00837098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837098" w:rsidRDefault="001C0CED" w:rsidP="001C0CED">
            <w:pPr>
              <w:pStyle w:val="a8"/>
              <w:ind w:right="-44"/>
              <w:rPr>
                <w:rFonts w:ascii="Arial Narrow" w:hAnsi="Arial Narrow" w:cs="Times New Roman"/>
                <w:sz w:val="18"/>
                <w:szCs w:val="18"/>
              </w:rPr>
            </w:pPr>
            <w:r w:rsidRPr="00837098">
              <w:rPr>
                <w:rFonts w:ascii="Arial Narrow" w:hAnsi="Arial Narrow" w:cs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837098" w:rsidRDefault="001C0CED" w:rsidP="001C0CED">
            <w:pPr>
              <w:pStyle w:val="a8"/>
              <w:ind w:right="-44"/>
              <w:rPr>
                <w:rFonts w:ascii="Arial Narrow" w:hAnsi="Arial Narrow" w:cs="Times New Roman"/>
                <w:sz w:val="18"/>
                <w:szCs w:val="18"/>
              </w:rPr>
            </w:pPr>
            <w:r w:rsidRPr="00837098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1C0CED" w:rsidRPr="001C0CED" w:rsidRDefault="001C0CED" w:rsidP="001C0CED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1C0CED">
              <w:rPr>
                <w:rFonts w:ascii="Arial Narrow" w:hAnsi="Arial Narrow" w:cs="Times New Roman"/>
                <w:sz w:val="18"/>
                <w:szCs w:val="18"/>
              </w:rPr>
              <w:t>87,1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1C0CED" w:rsidRDefault="001C0CED" w:rsidP="001C0CED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1C0CED">
              <w:rPr>
                <w:rFonts w:ascii="Arial Narrow" w:hAnsi="Arial Narrow" w:cs="Times New Roman"/>
                <w:sz w:val="18"/>
                <w:szCs w:val="18"/>
              </w:rPr>
              <w:t>29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1C0CED" w:rsidRPr="001C0CED" w:rsidRDefault="001C0CED" w:rsidP="001C0CED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1C0CED">
              <w:rPr>
                <w:rFonts w:ascii="Arial Narrow" w:hAnsi="Arial Narrow" w:cs="Times New Roman"/>
                <w:sz w:val="18"/>
                <w:szCs w:val="18"/>
              </w:rPr>
              <w:t>84</w:t>
            </w:r>
          </w:p>
        </w:tc>
      </w:tr>
      <w:tr w:rsidR="001C0CED" w:rsidRPr="00837098" w:rsidTr="001C0CED">
        <w:trPr>
          <w:trHeight w:val="241"/>
          <w:jc w:val="center"/>
        </w:trPr>
        <w:tc>
          <w:tcPr>
            <w:tcW w:w="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C0CED" w:rsidRPr="00837098" w:rsidRDefault="001C0CED" w:rsidP="001C0CED">
            <w:pPr>
              <w:spacing w:after="0" w:line="240" w:lineRule="auto"/>
              <w:ind w:left="-31" w:right="-114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9</w:t>
            </w:r>
          </w:p>
        </w:tc>
        <w:tc>
          <w:tcPr>
            <w:tcW w:w="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71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29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C0CED" w:rsidRPr="005D75EF" w:rsidRDefault="001C0CED" w:rsidP="001C0CED">
            <w:pPr>
              <w:spacing w:after="0" w:line="240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5D75EF">
              <w:rPr>
                <w:rFonts w:ascii="Arial Narrow" w:hAnsi="Arial Narrow"/>
                <w:sz w:val="18"/>
                <w:szCs w:val="18"/>
              </w:rPr>
              <w:t>87,5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5D75EF" w:rsidRDefault="001C0CED" w:rsidP="001C0CED">
            <w:pPr>
              <w:spacing w:after="0" w:line="240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5D75EF">
              <w:rPr>
                <w:rFonts w:ascii="Arial Narrow" w:hAnsi="Arial Narrow"/>
                <w:sz w:val="18"/>
                <w:szCs w:val="18"/>
              </w:rPr>
              <w:t>43,8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93,8</w:t>
            </w:r>
          </w:p>
        </w:tc>
        <w:tc>
          <w:tcPr>
            <w:tcW w:w="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62,5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C0CED" w:rsidRPr="00284C97" w:rsidRDefault="001C0CED" w:rsidP="001C0CED">
            <w:pPr>
              <w:spacing w:after="0" w:line="240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284C97">
              <w:rPr>
                <w:rFonts w:ascii="Arial Narrow" w:hAnsi="Arial Narrow"/>
                <w:sz w:val="18"/>
                <w:szCs w:val="18"/>
              </w:rPr>
              <w:t>81,3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C0CED" w:rsidRPr="00284C97" w:rsidRDefault="001C0CED" w:rsidP="001C0CED">
            <w:pPr>
              <w:spacing w:after="0" w:line="240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284C97">
              <w:rPr>
                <w:rFonts w:ascii="Arial Narrow" w:hAnsi="Arial Narrow"/>
                <w:sz w:val="18"/>
                <w:szCs w:val="18"/>
              </w:rPr>
              <w:t>18,8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r>
              <w:rPr>
                <w:rFonts w:ascii="Arial Narrow" w:eastAsia="Times New Roman" w:hAnsi="Arial Narrow" w:cs="Arial Narrow"/>
                <w:sz w:val="18"/>
                <w:szCs w:val="18"/>
              </w:rPr>
              <w:t>75</w:t>
            </w:r>
          </w:p>
        </w:tc>
        <w:tc>
          <w:tcPr>
            <w:tcW w:w="4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r>
              <w:rPr>
                <w:rFonts w:ascii="Arial Narrow" w:eastAsia="Times New Roman" w:hAnsi="Arial Narrow" w:cs="Arial Narrow"/>
                <w:sz w:val="18"/>
                <w:szCs w:val="18"/>
              </w:rPr>
              <w:t>25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58,8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23,5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47,1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47,1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50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16,7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837098">
              <w:rPr>
                <w:rFonts w:ascii="Arial Narrow" w:hAnsi="Arial Narrow" w:cs="Times New Roman"/>
                <w:sz w:val="18"/>
                <w:szCs w:val="18"/>
              </w:rPr>
              <w:t>61,1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837098">
              <w:rPr>
                <w:rFonts w:ascii="Arial Narrow" w:hAnsi="Arial Narrow" w:cs="Times New Roman"/>
                <w:sz w:val="18"/>
                <w:szCs w:val="18"/>
              </w:rPr>
              <w:t>22,2</w:t>
            </w:r>
          </w:p>
        </w:tc>
        <w:tc>
          <w:tcPr>
            <w:tcW w:w="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napToGrid w:val="0"/>
              <w:spacing w:after="0" w:line="240" w:lineRule="auto"/>
              <w:ind w:left="-31"/>
              <w:contextualSpacing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napToGrid w:val="0"/>
              <w:spacing w:after="0" w:line="240" w:lineRule="auto"/>
              <w:ind w:left="-31"/>
              <w:contextualSpacing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0</w:t>
            </w:r>
          </w:p>
        </w:tc>
        <w:tc>
          <w:tcPr>
            <w:tcW w:w="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napToGrid w:val="0"/>
              <w:spacing w:after="0" w:line="240" w:lineRule="auto"/>
              <w:ind w:left="-31"/>
              <w:contextualSpacing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1C0CED" w:rsidRPr="00837098" w:rsidRDefault="001C0CED" w:rsidP="001C0CED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837098">
              <w:rPr>
                <w:rFonts w:ascii="Arial Narrow" w:hAnsi="Arial Narrow" w:cs="Times New Roman"/>
                <w:sz w:val="18"/>
                <w:szCs w:val="18"/>
              </w:rPr>
              <w:t>50,0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837098">
              <w:rPr>
                <w:rFonts w:ascii="Arial Narrow" w:hAnsi="Arial Narrow" w:cs="Times New Roman"/>
                <w:sz w:val="18"/>
                <w:szCs w:val="18"/>
              </w:rPr>
              <w:t>12,5</w:t>
            </w:r>
          </w:p>
        </w:tc>
        <w:tc>
          <w:tcPr>
            <w:tcW w:w="4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C413B6" w:rsidRDefault="001C0CED" w:rsidP="001C0CED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C413B6">
              <w:rPr>
                <w:rFonts w:ascii="Arial Narrow" w:hAnsi="Arial Narrow" w:cs="Times New Roman"/>
                <w:color w:val="000000"/>
                <w:sz w:val="18"/>
                <w:szCs w:val="18"/>
              </w:rPr>
              <w:t>83,3</w:t>
            </w:r>
          </w:p>
        </w:tc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2712B2" w:rsidRDefault="001C0CED" w:rsidP="001C0CED">
            <w:pPr>
              <w:pStyle w:val="a8"/>
              <w:ind w:left="-31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2712B2" w:rsidRDefault="001C0CED" w:rsidP="001C0CED">
            <w:pPr>
              <w:pStyle w:val="a8"/>
              <w:ind w:left="-54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2712B2" w:rsidRDefault="001C0CED" w:rsidP="001C0CED">
            <w:pPr>
              <w:pStyle w:val="a8"/>
              <w:ind w:left="-54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837098" w:rsidRDefault="001C0CED" w:rsidP="001C0CED">
            <w:pPr>
              <w:pStyle w:val="a8"/>
              <w:ind w:right="-44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837098" w:rsidRDefault="001C0CED" w:rsidP="001C0CED">
            <w:pPr>
              <w:pStyle w:val="a8"/>
              <w:ind w:right="-44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837098" w:rsidRDefault="001C0CED" w:rsidP="001C0CED">
            <w:pPr>
              <w:pStyle w:val="a8"/>
              <w:ind w:right="-44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1C0CED" w:rsidRDefault="001C0CED" w:rsidP="001C0CED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1C0CED">
              <w:rPr>
                <w:rFonts w:ascii="Arial Narrow" w:hAnsi="Arial Narrow" w:cs="Times New Roman"/>
                <w:sz w:val="18"/>
                <w:szCs w:val="18"/>
              </w:rPr>
              <w:t>94,4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1C0CED" w:rsidRDefault="001C0CED" w:rsidP="001C0CED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1C0CED">
              <w:rPr>
                <w:rFonts w:ascii="Arial Narrow" w:hAnsi="Arial Narrow" w:cs="Times New Roman"/>
                <w:sz w:val="18"/>
                <w:szCs w:val="18"/>
              </w:rPr>
              <w:t>44,5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1C0CED" w:rsidRDefault="001C0CED" w:rsidP="001C0CED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1C0CED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</w:tr>
      <w:tr w:rsidR="001C0CED" w:rsidRPr="00837098" w:rsidTr="001E1C8C">
        <w:trPr>
          <w:trHeight w:val="241"/>
          <w:jc w:val="center"/>
        </w:trPr>
        <w:tc>
          <w:tcPr>
            <w:tcW w:w="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C0CED" w:rsidRPr="00837098" w:rsidRDefault="001C0CED" w:rsidP="001C0CED">
            <w:pPr>
              <w:spacing w:after="0" w:line="240" w:lineRule="auto"/>
              <w:ind w:left="-31" w:right="-114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10</w:t>
            </w:r>
          </w:p>
        </w:tc>
        <w:tc>
          <w:tcPr>
            <w:tcW w:w="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83,1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27,1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5D75EF" w:rsidRDefault="001C0CED" w:rsidP="001C0CED">
            <w:pPr>
              <w:spacing w:after="0" w:line="240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5D75EF">
              <w:rPr>
                <w:rFonts w:ascii="Arial Narrow" w:hAnsi="Arial Narrow"/>
                <w:sz w:val="18"/>
                <w:szCs w:val="18"/>
              </w:rPr>
              <w:t>93,9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5D75EF" w:rsidRDefault="001C0CED" w:rsidP="001C0CED">
            <w:pPr>
              <w:spacing w:after="0" w:line="240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5D75EF">
              <w:rPr>
                <w:rFonts w:ascii="Arial Narrow" w:hAnsi="Arial Narrow"/>
                <w:sz w:val="18"/>
                <w:szCs w:val="18"/>
              </w:rPr>
              <w:t>34,7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83</w:t>
            </w:r>
          </w:p>
        </w:tc>
        <w:tc>
          <w:tcPr>
            <w:tcW w:w="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49,1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C0CED" w:rsidRPr="00284C97" w:rsidRDefault="001C0CED" w:rsidP="001C0CED">
            <w:pPr>
              <w:spacing w:after="0" w:line="240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284C97">
              <w:rPr>
                <w:rFonts w:ascii="Arial Narrow" w:hAnsi="Arial Narrow"/>
                <w:sz w:val="18"/>
                <w:szCs w:val="18"/>
              </w:rPr>
              <w:t>86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C0CED" w:rsidRPr="00284C97" w:rsidRDefault="001C0CED" w:rsidP="001C0CED">
            <w:pPr>
              <w:spacing w:after="0" w:line="240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284C97">
              <w:rPr>
                <w:rFonts w:ascii="Arial Narrow" w:hAnsi="Arial Narrow"/>
                <w:sz w:val="18"/>
                <w:szCs w:val="18"/>
              </w:rPr>
              <w:t>24,6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</w:p>
        </w:tc>
        <w:tc>
          <w:tcPr>
            <w:tcW w:w="4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82,7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57,7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83,6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69,1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76,7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30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837098">
              <w:rPr>
                <w:rFonts w:ascii="Arial Narrow" w:hAnsi="Arial Narrow" w:cs="Times New Roman"/>
                <w:sz w:val="18"/>
                <w:szCs w:val="18"/>
              </w:rPr>
              <w:t>90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837098">
              <w:rPr>
                <w:rFonts w:ascii="Arial Narrow" w:hAnsi="Arial Narrow" w:cs="Times New Roman"/>
                <w:sz w:val="18"/>
                <w:szCs w:val="18"/>
              </w:rPr>
              <w:t>40</w:t>
            </w:r>
          </w:p>
        </w:tc>
        <w:tc>
          <w:tcPr>
            <w:tcW w:w="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hAnsi="Arial Narrow" w:cs="Arial Narrow"/>
                <w:sz w:val="18"/>
                <w:szCs w:val="18"/>
              </w:rPr>
              <w:t>80</w:t>
            </w:r>
          </w:p>
        </w:tc>
        <w:tc>
          <w:tcPr>
            <w:tcW w:w="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hAnsi="Arial Narrow" w:cs="Arial Narrow"/>
                <w:sz w:val="18"/>
                <w:szCs w:val="18"/>
              </w:rPr>
              <w:t>80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33,3</w:t>
            </w:r>
          </w:p>
        </w:tc>
        <w:tc>
          <w:tcPr>
            <w:tcW w:w="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hAnsi="Arial Narrow" w:cs="Arial Narrow"/>
                <w:sz w:val="18"/>
                <w:szCs w:val="18"/>
              </w:rPr>
              <w:t>70,0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hAnsi="Arial Narrow" w:cs="Arial Narrow"/>
                <w:sz w:val="18"/>
                <w:szCs w:val="18"/>
              </w:rPr>
              <w:t>30,0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837098" w:rsidRDefault="001C0CED" w:rsidP="001C0CED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837098">
              <w:rPr>
                <w:rFonts w:ascii="Arial Narrow" w:hAnsi="Arial Narrow" w:cs="Times New Roman"/>
                <w:sz w:val="18"/>
                <w:szCs w:val="18"/>
              </w:rPr>
              <w:t>92,9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837098">
              <w:rPr>
                <w:rFonts w:ascii="Arial Narrow" w:hAnsi="Arial Narrow" w:cs="Times New Roman"/>
                <w:sz w:val="18"/>
                <w:szCs w:val="18"/>
              </w:rPr>
              <w:t>42,9</w:t>
            </w:r>
          </w:p>
        </w:tc>
        <w:tc>
          <w:tcPr>
            <w:tcW w:w="4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C413B6" w:rsidRDefault="001C0CED" w:rsidP="001C0CED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C413B6">
              <w:rPr>
                <w:rFonts w:ascii="Arial Narrow" w:hAnsi="Arial Narrow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1C0CED" w:rsidRPr="002712B2" w:rsidRDefault="001C0CED" w:rsidP="001C0CED">
            <w:pPr>
              <w:pStyle w:val="a8"/>
              <w:ind w:left="-31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712B2">
              <w:rPr>
                <w:rFonts w:ascii="Arial Narrow" w:hAnsi="Arial Narrow" w:cs="Times New Roman"/>
                <w:sz w:val="18"/>
                <w:szCs w:val="18"/>
              </w:rPr>
              <w:t>61,5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2712B2" w:rsidRDefault="001C0CED" w:rsidP="001C0CED">
            <w:pPr>
              <w:pStyle w:val="a8"/>
              <w:ind w:left="-54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712B2">
              <w:rPr>
                <w:rFonts w:ascii="Arial Narrow" w:hAnsi="Arial Narrow" w:cs="Times New Roman"/>
                <w:sz w:val="18"/>
                <w:szCs w:val="18"/>
              </w:rPr>
              <w:t>25,6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2712B2" w:rsidRDefault="001C0CED" w:rsidP="001C0CED">
            <w:pPr>
              <w:pStyle w:val="a8"/>
              <w:ind w:left="-54"/>
              <w:jc w:val="center"/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837098" w:rsidRDefault="001C0CED" w:rsidP="001C0CED">
            <w:pPr>
              <w:pStyle w:val="a8"/>
              <w:ind w:right="-44"/>
              <w:rPr>
                <w:rFonts w:ascii="Arial Narrow" w:hAnsi="Arial Narrow" w:cs="Times New Roman"/>
                <w:sz w:val="18"/>
                <w:szCs w:val="18"/>
              </w:rPr>
            </w:pPr>
            <w:r w:rsidRPr="00837098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837098" w:rsidRDefault="001C0CED" w:rsidP="001C0CED">
            <w:pPr>
              <w:pStyle w:val="a8"/>
              <w:ind w:right="-44"/>
              <w:rPr>
                <w:rFonts w:ascii="Arial Narrow" w:hAnsi="Arial Narrow" w:cs="Times New Roman"/>
                <w:sz w:val="18"/>
                <w:szCs w:val="18"/>
              </w:rPr>
            </w:pPr>
            <w:r w:rsidRPr="00837098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837098" w:rsidRDefault="001C0CED" w:rsidP="001C0CED">
            <w:pPr>
              <w:pStyle w:val="a8"/>
              <w:ind w:right="-44"/>
              <w:rPr>
                <w:rFonts w:ascii="Arial Narrow" w:hAnsi="Arial Narrow" w:cs="Times New Roman"/>
                <w:sz w:val="18"/>
                <w:szCs w:val="18"/>
              </w:rPr>
            </w:pPr>
            <w:r w:rsidRPr="00837098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1C0CED" w:rsidRDefault="001C0CED" w:rsidP="001C0CED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1C0CED">
              <w:rPr>
                <w:rFonts w:ascii="Arial Narrow" w:hAnsi="Arial Narrow" w:cs="Times New Roman"/>
                <w:sz w:val="18"/>
                <w:szCs w:val="18"/>
              </w:rPr>
              <w:t>97,1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1C0CED" w:rsidRDefault="001C0CED" w:rsidP="001C0CED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1C0CED">
              <w:rPr>
                <w:rFonts w:ascii="Arial Narrow" w:hAnsi="Arial Narrow" w:cs="Times New Roman"/>
                <w:sz w:val="18"/>
                <w:szCs w:val="18"/>
              </w:rPr>
              <w:t>37,1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1C0CED" w:rsidRPr="001C0CED" w:rsidRDefault="001C0CED" w:rsidP="001C0CED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1C0CED">
              <w:rPr>
                <w:rFonts w:ascii="Arial Narrow" w:hAnsi="Arial Narrow" w:cs="Times New Roman"/>
                <w:sz w:val="18"/>
                <w:szCs w:val="18"/>
              </w:rPr>
              <w:t>69.2</w:t>
            </w:r>
          </w:p>
        </w:tc>
      </w:tr>
      <w:tr w:rsidR="001C0CED" w:rsidRPr="00837098" w:rsidTr="001E1C8C">
        <w:trPr>
          <w:trHeight w:val="241"/>
          <w:jc w:val="center"/>
        </w:trPr>
        <w:tc>
          <w:tcPr>
            <w:tcW w:w="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C0CED" w:rsidRPr="00837098" w:rsidRDefault="001C0CED" w:rsidP="001C0CED">
            <w:pPr>
              <w:spacing w:after="0" w:line="240" w:lineRule="auto"/>
              <w:ind w:left="-31" w:right="-114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11</w:t>
            </w:r>
          </w:p>
        </w:tc>
        <w:tc>
          <w:tcPr>
            <w:tcW w:w="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37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C0CED" w:rsidRPr="005D75EF" w:rsidRDefault="001C0CED" w:rsidP="001C0CED">
            <w:pPr>
              <w:spacing w:after="0" w:line="240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5D75EF">
              <w:rPr>
                <w:rFonts w:ascii="Arial Narrow" w:hAnsi="Arial Narrow"/>
                <w:sz w:val="18"/>
                <w:szCs w:val="18"/>
              </w:rPr>
              <w:t>91,4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5D75EF" w:rsidRDefault="001C0CED" w:rsidP="001C0CED">
            <w:pPr>
              <w:spacing w:after="0" w:line="240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5D75EF">
              <w:rPr>
                <w:rFonts w:ascii="Arial Narrow" w:hAnsi="Arial Narrow"/>
                <w:sz w:val="18"/>
                <w:szCs w:val="18"/>
              </w:rPr>
              <w:t>50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85,2</w:t>
            </w:r>
          </w:p>
        </w:tc>
        <w:tc>
          <w:tcPr>
            <w:tcW w:w="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63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C0CED" w:rsidRPr="00284C97" w:rsidRDefault="001C0CED" w:rsidP="001C0CED">
            <w:pPr>
              <w:spacing w:after="0" w:line="240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284C97">
              <w:rPr>
                <w:rFonts w:ascii="Arial Narrow" w:hAnsi="Arial Narrow"/>
                <w:sz w:val="18"/>
                <w:szCs w:val="18"/>
              </w:rPr>
              <w:t>96,2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C0CED" w:rsidRPr="00284C97" w:rsidRDefault="001C0CED" w:rsidP="001C0CED">
            <w:pPr>
              <w:spacing w:after="0" w:line="240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284C97">
              <w:rPr>
                <w:rFonts w:ascii="Arial Narrow" w:hAnsi="Arial Narrow"/>
                <w:sz w:val="18"/>
                <w:szCs w:val="18"/>
              </w:rPr>
              <w:t>45,3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r>
              <w:rPr>
                <w:rFonts w:ascii="Arial Narrow" w:eastAsia="Times New Roman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4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r>
              <w:rPr>
                <w:rFonts w:ascii="Arial Narrow" w:eastAsia="Times New Roman" w:hAnsi="Arial Narrow" w:cs="Arial Narrow"/>
                <w:sz w:val="18"/>
                <w:szCs w:val="18"/>
              </w:rPr>
              <w:t>50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81,8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61,8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83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64,2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78,9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45,6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837098">
              <w:rPr>
                <w:rFonts w:ascii="Arial Narrow" w:hAnsi="Arial Narrow" w:cs="Times New Roman"/>
                <w:sz w:val="18"/>
                <w:szCs w:val="18"/>
              </w:rPr>
              <w:t>79,7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837098">
              <w:rPr>
                <w:rFonts w:ascii="Arial Narrow" w:hAnsi="Arial Narrow" w:cs="Times New Roman"/>
                <w:sz w:val="18"/>
                <w:szCs w:val="18"/>
              </w:rPr>
              <w:t>42,4</w:t>
            </w:r>
          </w:p>
        </w:tc>
        <w:tc>
          <w:tcPr>
            <w:tcW w:w="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66,7</w:t>
            </w:r>
          </w:p>
        </w:tc>
        <w:tc>
          <w:tcPr>
            <w:tcW w:w="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hAnsi="Arial Narrow" w:cs="Arial Narrow"/>
                <w:sz w:val="18"/>
                <w:szCs w:val="18"/>
              </w:rPr>
              <w:t>85,7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hAnsi="Arial Narrow" w:cs="Arial Narrow"/>
                <w:sz w:val="18"/>
                <w:szCs w:val="18"/>
              </w:rPr>
              <w:t>71,4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1C0CED" w:rsidRPr="00837098" w:rsidRDefault="001C0CED" w:rsidP="001C0CED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837098">
              <w:rPr>
                <w:rFonts w:ascii="Arial Narrow" w:hAnsi="Arial Narrow" w:cs="Times New Roman"/>
                <w:sz w:val="18"/>
                <w:szCs w:val="18"/>
              </w:rPr>
              <w:t>35,5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837098">
              <w:rPr>
                <w:rFonts w:ascii="Arial Narrow" w:hAnsi="Arial Narrow" w:cs="Times New Roman"/>
                <w:sz w:val="18"/>
                <w:szCs w:val="18"/>
              </w:rPr>
              <w:t>11,8</w:t>
            </w:r>
          </w:p>
        </w:tc>
        <w:tc>
          <w:tcPr>
            <w:tcW w:w="4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C413B6" w:rsidRDefault="001C0CED" w:rsidP="001C0CED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C413B6">
              <w:rPr>
                <w:rFonts w:ascii="Arial Narrow" w:hAnsi="Arial Narrow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2712B2" w:rsidRDefault="001C0CED" w:rsidP="001C0CED">
            <w:pPr>
              <w:pStyle w:val="a8"/>
              <w:ind w:left="-31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712B2">
              <w:rPr>
                <w:rFonts w:ascii="Arial Narrow" w:hAnsi="Arial Narrow" w:cs="Times New Roman"/>
                <w:sz w:val="18"/>
                <w:szCs w:val="18"/>
              </w:rPr>
              <w:t>68,2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2712B2" w:rsidRDefault="001C0CED" w:rsidP="001C0CED">
            <w:pPr>
              <w:pStyle w:val="a8"/>
              <w:ind w:left="-54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712B2">
              <w:rPr>
                <w:rFonts w:ascii="Arial Narrow" w:hAnsi="Arial Narrow" w:cs="Times New Roman"/>
                <w:sz w:val="18"/>
                <w:szCs w:val="18"/>
              </w:rPr>
              <w:t>27,3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1C0CED" w:rsidRPr="002712B2" w:rsidRDefault="001C0CED" w:rsidP="001C0CED">
            <w:pPr>
              <w:pStyle w:val="a8"/>
              <w:ind w:left="-54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712B2">
              <w:rPr>
                <w:rFonts w:ascii="Arial Narrow" w:hAnsi="Arial Narrow" w:cs="Times New Roman"/>
                <w:sz w:val="18"/>
                <w:szCs w:val="18"/>
              </w:rPr>
              <w:t>72,7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837098" w:rsidRDefault="001C0CED" w:rsidP="001C0CED">
            <w:pPr>
              <w:pStyle w:val="a8"/>
              <w:ind w:right="-44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837098" w:rsidRDefault="001C0CED" w:rsidP="001C0CED">
            <w:pPr>
              <w:pStyle w:val="a8"/>
              <w:ind w:right="-44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837098" w:rsidRDefault="001C0CED" w:rsidP="001C0CED">
            <w:pPr>
              <w:pStyle w:val="a8"/>
              <w:ind w:right="-44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1C0CED" w:rsidRDefault="001C0CED" w:rsidP="001C0CED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1C0CED">
              <w:rPr>
                <w:rFonts w:ascii="Arial Narrow" w:hAnsi="Arial Narrow" w:cs="Times New Roman"/>
                <w:sz w:val="18"/>
                <w:szCs w:val="18"/>
              </w:rPr>
              <w:t>93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1C0CED" w:rsidRDefault="001C0CED" w:rsidP="001C0CED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1C0CED">
              <w:rPr>
                <w:rFonts w:ascii="Arial Narrow" w:hAnsi="Arial Narrow" w:cs="Times New Roman"/>
                <w:sz w:val="18"/>
                <w:szCs w:val="18"/>
              </w:rPr>
              <w:t>55,8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1C0CED" w:rsidRPr="001C0CED" w:rsidRDefault="001C0CED" w:rsidP="001C0CED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1C0CED">
              <w:rPr>
                <w:rFonts w:ascii="Arial Narrow" w:hAnsi="Arial Narrow" w:cs="Times New Roman"/>
                <w:sz w:val="18"/>
                <w:szCs w:val="18"/>
              </w:rPr>
              <w:t>83</w:t>
            </w:r>
          </w:p>
        </w:tc>
      </w:tr>
      <w:tr w:rsidR="001C0CED" w:rsidRPr="00837098" w:rsidTr="001C0CED">
        <w:trPr>
          <w:trHeight w:val="241"/>
          <w:jc w:val="center"/>
        </w:trPr>
        <w:tc>
          <w:tcPr>
            <w:tcW w:w="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C0CED" w:rsidRPr="00837098" w:rsidRDefault="001C0CED" w:rsidP="001C0CED">
            <w:pPr>
              <w:spacing w:after="0" w:line="240" w:lineRule="auto"/>
              <w:ind w:left="-31" w:right="-114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12</w:t>
            </w:r>
          </w:p>
        </w:tc>
        <w:tc>
          <w:tcPr>
            <w:tcW w:w="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84,5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48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C0CED" w:rsidRPr="005D75EF" w:rsidRDefault="001C0CED" w:rsidP="001C0CED">
            <w:pPr>
              <w:spacing w:after="0" w:line="240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5D75EF">
              <w:rPr>
                <w:rFonts w:ascii="Arial Narrow" w:hAnsi="Arial Narrow"/>
                <w:sz w:val="18"/>
                <w:szCs w:val="18"/>
              </w:rPr>
              <w:t>86,5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5D75EF" w:rsidRDefault="001C0CED" w:rsidP="001C0CED">
            <w:pPr>
              <w:spacing w:after="0" w:line="240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5D75EF">
              <w:rPr>
                <w:rFonts w:ascii="Arial Narrow" w:hAnsi="Arial Narrow"/>
                <w:sz w:val="18"/>
                <w:szCs w:val="18"/>
              </w:rPr>
              <w:t>56,8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73,5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C0CED" w:rsidRPr="00284C97" w:rsidRDefault="001C0CED" w:rsidP="001C0CED">
            <w:pPr>
              <w:spacing w:after="0" w:line="240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284C97">
              <w:rPr>
                <w:rFonts w:ascii="Arial Narrow" w:hAnsi="Arial Narrow"/>
                <w:sz w:val="18"/>
                <w:szCs w:val="18"/>
              </w:rPr>
              <w:t>84,2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C0CED" w:rsidRPr="00284C97" w:rsidRDefault="001C0CED" w:rsidP="001C0CED">
            <w:pPr>
              <w:spacing w:after="0" w:line="240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284C97">
              <w:rPr>
                <w:rFonts w:ascii="Arial Narrow" w:hAnsi="Arial Narrow"/>
                <w:sz w:val="18"/>
                <w:szCs w:val="18"/>
              </w:rPr>
              <w:t>42,1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</w:p>
        </w:tc>
        <w:tc>
          <w:tcPr>
            <w:tcW w:w="4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86,5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64,9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87,9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75,8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84,6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35,9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837098">
              <w:rPr>
                <w:rFonts w:ascii="Arial Narrow" w:hAnsi="Arial Narrow" w:cs="Times New Roman"/>
                <w:sz w:val="18"/>
                <w:szCs w:val="18"/>
              </w:rPr>
              <w:t>94,6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837098">
              <w:rPr>
                <w:rFonts w:ascii="Arial Narrow" w:hAnsi="Arial Narrow" w:cs="Times New Roman"/>
                <w:sz w:val="18"/>
                <w:szCs w:val="18"/>
              </w:rPr>
              <w:t>43,2</w:t>
            </w:r>
          </w:p>
        </w:tc>
        <w:tc>
          <w:tcPr>
            <w:tcW w:w="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napToGrid w:val="0"/>
              <w:spacing w:after="0" w:line="240" w:lineRule="auto"/>
              <w:ind w:left="-31"/>
              <w:contextualSpacing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napToGrid w:val="0"/>
              <w:spacing w:after="0" w:line="240" w:lineRule="auto"/>
              <w:ind w:left="-31"/>
              <w:contextualSpacing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</w:p>
        </w:tc>
        <w:tc>
          <w:tcPr>
            <w:tcW w:w="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napToGrid w:val="0"/>
              <w:spacing w:after="0" w:line="240" w:lineRule="auto"/>
              <w:ind w:left="-31"/>
              <w:contextualSpacing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napToGrid w:val="0"/>
              <w:spacing w:after="0" w:line="240" w:lineRule="auto"/>
              <w:ind w:left="-31"/>
              <w:contextualSpacing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napToGrid w:val="0"/>
              <w:spacing w:after="0" w:line="240" w:lineRule="auto"/>
              <w:ind w:left="-31"/>
              <w:contextualSpacing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1C0CED" w:rsidRPr="00837098" w:rsidRDefault="001C0CED" w:rsidP="001C0CED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837098">
              <w:rPr>
                <w:rFonts w:ascii="Arial Narrow" w:hAnsi="Arial Narrow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837098">
              <w:rPr>
                <w:rFonts w:ascii="Arial Narrow" w:hAnsi="Arial Narrow" w:cs="Times New Roman"/>
                <w:sz w:val="18"/>
                <w:szCs w:val="18"/>
              </w:rPr>
              <w:t>0</w:t>
            </w:r>
          </w:p>
        </w:tc>
        <w:tc>
          <w:tcPr>
            <w:tcW w:w="4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C413B6" w:rsidRDefault="001C0CED" w:rsidP="001C0CED">
            <w:pPr>
              <w:pStyle w:val="a8"/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1C0CED" w:rsidRPr="002712B2" w:rsidRDefault="001C0CED" w:rsidP="001C0CED">
            <w:pPr>
              <w:pStyle w:val="a8"/>
              <w:ind w:left="-31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712B2">
              <w:rPr>
                <w:rFonts w:ascii="Arial Narrow" w:hAnsi="Arial Narrow" w:cs="Times New Roman"/>
                <w:sz w:val="18"/>
                <w:szCs w:val="18"/>
              </w:rPr>
              <w:t>36,8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2712B2" w:rsidRDefault="001C0CED" w:rsidP="001C0CED">
            <w:pPr>
              <w:pStyle w:val="a8"/>
              <w:ind w:left="-54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712B2">
              <w:rPr>
                <w:rFonts w:ascii="Arial Narrow" w:hAnsi="Arial Narrow" w:cs="Times New Roman"/>
                <w:sz w:val="18"/>
                <w:szCs w:val="18"/>
              </w:rPr>
              <w:t>10,5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2712B2" w:rsidRDefault="001C0CED" w:rsidP="001C0CED">
            <w:pPr>
              <w:pStyle w:val="a8"/>
              <w:ind w:left="-54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837098" w:rsidRDefault="001C0CED" w:rsidP="001C0CED">
            <w:pPr>
              <w:pStyle w:val="a8"/>
              <w:ind w:right="-44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837098" w:rsidRDefault="001C0CED" w:rsidP="001C0CED">
            <w:pPr>
              <w:pStyle w:val="a8"/>
              <w:ind w:right="-44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837098" w:rsidRDefault="001C0CED" w:rsidP="001C0CED">
            <w:pPr>
              <w:pStyle w:val="a8"/>
              <w:ind w:right="-44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1C0CED" w:rsidRDefault="001C0CED" w:rsidP="001C0CED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1C0CED">
              <w:rPr>
                <w:rFonts w:ascii="Arial Narrow" w:hAnsi="Arial Narrow" w:cs="Times New Roman"/>
                <w:sz w:val="18"/>
                <w:szCs w:val="18"/>
              </w:rPr>
              <w:t>94,1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1C0CED" w:rsidRDefault="001C0CED" w:rsidP="001C0CED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1C0CED">
              <w:rPr>
                <w:rFonts w:ascii="Arial Narrow" w:hAnsi="Arial Narrow" w:cs="Times New Roman"/>
                <w:sz w:val="18"/>
                <w:szCs w:val="18"/>
              </w:rPr>
              <w:t>50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1C0CED" w:rsidRDefault="001C0CED" w:rsidP="001C0CED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1C0CED" w:rsidRPr="00837098" w:rsidTr="001E1C8C">
        <w:trPr>
          <w:trHeight w:val="264"/>
          <w:jc w:val="center"/>
        </w:trPr>
        <w:tc>
          <w:tcPr>
            <w:tcW w:w="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C0CED" w:rsidRPr="00837098" w:rsidRDefault="001C0CED" w:rsidP="001C0CED">
            <w:pPr>
              <w:spacing w:after="0" w:line="240" w:lineRule="auto"/>
              <w:ind w:left="-31" w:right="-114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13</w:t>
            </w:r>
          </w:p>
        </w:tc>
        <w:tc>
          <w:tcPr>
            <w:tcW w:w="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93,8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43,8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5D75EF" w:rsidRDefault="001C0CED" w:rsidP="001C0CED">
            <w:pPr>
              <w:spacing w:after="0" w:line="240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5D75EF">
              <w:rPr>
                <w:rFonts w:ascii="Arial Narrow" w:hAnsi="Arial Narrow"/>
                <w:sz w:val="18"/>
                <w:szCs w:val="18"/>
              </w:rPr>
              <w:t>100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5D75EF" w:rsidRDefault="001C0CED" w:rsidP="001C0CED">
            <w:pPr>
              <w:spacing w:after="0" w:line="240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5D75EF">
              <w:rPr>
                <w:rFonts w:ascii="Arial Narrow" w:hAnsi="Arial Narrow"/>
                <w:sz w:val="18"/>
                <w:szCs w:val="18"/>
              </w:rPr>
              <w:t>50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76,5</w:t>
            </w:r>
          </w:p>
        </w:tc>
        <w:tc>
          <w:tcPr>
            <w:tcW w:w="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23,5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C0CED" w:rsidRPr="00284C97" w:rsidRDefault="001C0CED" w:rsidP="001C0CED">
            <w:pPr>
              <w:spacing w:after="0" w:line="240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284C97">
              <w:rPr>
                <w:rFonts w:ascii="Arial Narrow" w:hAnsi="Arial Narrow"/>
                <w:sz w:val="18"/>
                <w:szCs w:val="18"/>
              </w:rPr>
              <w:t>100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C0CED" w:rsidRPr="00284C97" w:rsidRDefault="001C0CED" w:rsidP="001C0CED">
            <w:pPr>
              <w:spacing w:after="0" w:line="240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284C97">
              <w:rPr>
                <w:rFonts w:ascii="Arial Narrow" w:hAnsi="Arial Narrow"/>
                <w:sz w:val="18"/>
                <w:szCs w:val="18"/>
              </w:rPr>
              <w:t>52,9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</w:p>
        </w:tc>
        <w:tc>
          <w:tcPr>
            <w:tcW w:w="4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73,3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33,3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76,5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70,6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61,1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5,6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837098">
              <w:rPr>
                <w:rFonts w:ascii="Arial Narrow" w:hAnsi="Arial Narrow" w:cs="Times New Roman"/>
                <w:sz w:val="18"/>
                <w:szCs w:val="18"/>
              </w:rPr>
              <w:t>76,9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837098">
              <w:rPr>
                <w:rFonts w:ascii="Arial Narrow" w:hAnsi="Arial Narrow" w:cs="Times New Roman"/>
                <w:sz w:val="18"/>
                <w:szCs w:val="18"/>
              </w:rPr>
              <w:t>15,4</w:t>
            </w:r>
          </w:p>
        </w:tc>
        <w:tc>
          <w:tcPr>
            <w:tcW w:w="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hAnsi="Arial Narrow" w:cs="Arial Narrow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0</w:t>
            </w:r>
          </w:p>
        </w:tc>
        <w:tc>
          <w:tcPr>
            <w:tcW w:w="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hAnsi="Arial Narrow" w:cs="Arial Narrow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hAnsi="Arial Narrow" w:cs="Arial Narrow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1C0CED" w:rsidRPr="00837098" w:rsidRDefault="001C0CED" w:rsidP="001C0CED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837098">
              <w:rPr>
                <w:rFonts w:ascii="Arial Narrow" w:hAnsi="Arial Narrow" w:cs="Times New Roman"/>
                <w:sz w:val="18"/>
                <w:szCs w:val="18"/>
              </w:rPr>
              <w:t>41,7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837098">
              <w:rPr>
                <w:rFonts w:ascii="Arial Narrow" w:hAnsi="Arial Narrow" w:cs="Times New Roman"/>
                <w:sz w:val="18"/>
                <w:szCs w:val="18"/>
              </w:rPr>
              <w:t>8,3</w:t>
            </w:r>
          </w:p>
        </w:tc>
        <w:tc>
          <w:tcPr>
            <w:tcW w:w="4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C413B6" w:rsidRDefault="001C0CED" w:rsidP="001C0CED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C413B6">
              <w:rPr>
                <w:rFonts w:ascii="Arial Narrow" w:hAnsi="Arial Narrow" w:cs="Times New Roman"/>
                <w:color w:val="000000"/>
                <w:sz w:val="18"/>
                <w:szCs w:val="18"/>
              </w:rPr>
              <w:t>84,6</w:t>
            </w:r>
          </w:p>
        </w:tc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2712B2" w:rsidRDefault="001C0CED" w:rsidP="001C0CED">
            <w:pPr>
              <w:pStyle w:val="a8"/>
              <w:ind w:left="-31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2712B2" w:rsidRDefault="001C0CED" w:rsidP="001C0CED">
            <w:pPr>
              <w:pStyle w:val="a8"/>
              <w:ind w:left="-54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2712B2" w:rsidRDefault="001C0CED" w:rsidP="001C0CED">
            <w:pPr>
              <w:pStyle w:val="a8"/>
              <w:ind w:left="-54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837098" w:rsidRDefault="001C0CED" w:rsidP="001C0CED">
            <w:pPr>
              <w:pStyle w:val="a8"/>
              <w:ind w:right="-44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837098" w:rsidRDefault="001C0CED" w:rsidP="001C0CED">
            <w:pPr>
              <w:pStyle w:val="a8"/>
              <w:ind w:right="-44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837098" w:rsidRDefault="001C0CED" w:rsidP="001C0CED">
            <w:pPr>
              <w:pStyle w:val="a8"/>
              <w:ind w:right="-44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1C0CED" w:rsidRPr="001C0CED" w:rsidRDefault="001C0CED" w:rsidP="001C0CED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1C0CED">
              <w:rPr>
                <w:rFonts w:ascii="Arial Narrow" w:hAnsi="Arial Narrow" w:cs="Times New Roman"/>
                <w:sz w:val="18"/>
                <w:szCs w:val="18"/>
              </w:rPr>
              <w:t>86,7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1C0CED" w:rsidRDefault="001C0CED" w:rsidP="001C0CED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1C0CED">
              <w:rPr>
                <w:rFonts w:ascii="Arial Narrow" w:hAnsi="Arial Narrow" w:cs="Times New Roman"/>
                <w:sz w:val="18"/>
                <w:szCs w:val="18"/>
              </w:rPr>
              <w:t>33,3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1C0CED" w:rsidRPr="001C0CED" w:rsidRDefault="001C0CED" w:rsidP="001C0CED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1C0CED">
              <w:rPr>
                <w:rFonts w:ascii="Arial Narrow" w:hAnsi="Arial Narrow" w:cs="Times New Roman"/>
                <w:sz w:val="18"/>
                <w:szCs w:val="18"/>
              </w:rPr>
              <w:t>82</w:t>
            </w:r>
          </w:p>
        </w:tc>
      </w:tr>
      <w:tr w:rsidR="001C0CED" w:rsidRPr="00837098" w:rsidTr="001E1C8C">
        <w:trPr>
          <w:trHeight w:val="241"/>
          <w:jc w:val="center"/>
        </w:trPr>
        <w:tc>
          <w:tcPr>
            <w:tcW w:w="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C0CED" w:rsidRPr="00837098" w:rsidRDefault="001C0CED" w:rsidP="001C0CED">
            <w:pPr>
              <w:spacing w:after="0" w:line="240" w:lineRule="auto"/>
              <w:ind w:left="-31" w:right="-114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14</w:t>
            </w:r>
          </w:p>
        </w:tc>
        <w:tc>
          <w:tcPr>
            <w:tcW w:w="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89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69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5D75EF" w:rsidRDefault="001C0CED" w:rsidP="001C0CED">
            <w:pPr>
              <w:spacing w:after="0" w:line="240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5D75EF">
              <w:rPr>
                <w:rFonts w:ascii="Arial Narrow" w:hAnsi="Arial Narrow"/>
                <w:sz w:val="18"/>
                <w:szCs w:val="18"/>
              </w:rPr>
              <w:t>94,7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5D75EF" w:rsidRDefault="001C0CED" w:rsidP="001C0CED">
            <w:pPr>
              <w:spacing w:after="0" w:line="240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5D75EF">
              <w:rPr>
                <w:rFonts w:ascii="Arial Narrow" w:hAnsi="Arial Narrow"/>
                <w:sz w:val="18"/>
                <w:szCs w:val="18"/>
              </w:rPr>
              <w:t>68,4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84,2</w:t>
            </w:r>
          </w:p>
        </w:tc>
        <w:tc>
          <w:tcPr>
            <w:tcW w:w="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47,4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C0CED" w:rsidRPr="00284C97" w:rsidRDefault="001C0CED" w:rsidP="001C0CED">
            <w:pPr>
              <w:spacing w:after="0" w:line="240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284C97">
              <w:rPr>
                <w:rFonts w:ascii="Arial Narrow" w:hAnsi="Arial Narrow"/>
                <w:sz w:val="18"/>
                <w:szCs w:val="18"/>
              </w:rPr>
              <w:t>100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C0CED" w:rsidRPr="00284C97" w:rsidRDefault="001C0CED" w:rsidP="001C0CED">
            <w:pPr>
              <w:spacing w:after="0" w:line="240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284C97">
              <w:rPr>
                <w:rFonts w:ascii="Arial Narrow" w:hAnsi="Arial Narrow"/>
                <w:sz w:val="18"/>
                <w:szCs w:val="18"/>
              </w:rPr>
              <w:t>35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</w:p>
        </w:tc>
        <w:tc>
          <w:tcPr>
            <w:tcW w:w="4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89,4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63,2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57,1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19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45,0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837098">
              <w:rPr>
                <w:rFonts w:ascii="Arial Narrow" w:hAnsi="Arial Narrow" w:cs="Times New Roman"/>
                <w:sz w:val="18"/>
                <w:szCs w:val="18"/>
              </w:rPr>
              <w:t>59,1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837098">
              <w:rPr>
                <w:rFonts w:ascii="Arial Narrow" w:hAnsi="Arial Narrow" w:cs="Times New Roman"/>
                <w:sz w:val="18"/>
                <w:szCs w:val="18"/>
              </w:rPr>
              <w:t>4,5</w:t>
            </w:r>
          </w:p>
        </w:tc>
        <w:tc>
          <w:tcPr>
            <w:tcW w:w="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hAnsi="Arial Narrow" w:cs="Arial Narrow"/>
                <w:sz w:val="18"/>
                <w:szCs w:val="18"/>
              </w:rPr>
              <w:t>66,6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0</w:t>
            </w:r>
          </w:p>
        </w:tc>
        <w:tc>
          <w:tcPr>
            <w:tcW w:w="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hAnsi="Arial Narrow" w:cs="Arial Narrow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1C0CED" w:rsidRPr="00837098" w:rsidRDefault="001C0CED" w:rsidP="001C0CED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837098">
              <w:rPr>
                <w:rFonts w:ascii="Arial Narrow" w:hAnsi="Arial Narrow" w:cs="Times New Roman"/>
                <w:sz w:val="18"/>
                <w:szCs w:val="18"/>
              </w:rPr>
              <w:t>25,0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837098">
              <w:rPr>
                <w:rFonts w:ascii="Arial Narrow" w:hAnsi="Arial Narrow" w:cs="Times New Roman"/>
                <w:sz w:val="18"/>
                <w:szCs w:val="18"/>
              </w:rPr>
              <w:t>12,5</w:t>
            </w:r>
          </w:p>
        </w:tc>
        <w:tc>
          <w:tcPr>
            <w:tcW w:w="4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C413B6" w:rsidRDefault="001C0CED" w:rsidP="001C0CED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C413B6">
              <w:rPr>
                <w:rFonts w:ascii="Arial Narrow" w:hAnsi="Arial Narrow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2712B2" w:rsidRDefault="001C0CED" w:rsidP="001C0CED">
            <w:pPr>
              <w:pStyle w:val="a8"/>
              <w:ind w:left="-31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712B2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2712B2" w:rsidRDefault="001C0CED" w:rsidP="001C0CED">
            <w:pPr>
              <w:pStyle w:val="a8"/>
              <w:ind w:left="-54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712B2">
              <w:rPr>
                <w:rFonts w:ascii="Arial Narrow" w:hAnsi="Arial Narrow" w:cs="Times New Roman"/>
                <w:sz w:val="18"/>
                <w:szCs w:val="18"/>
              </w:rPr>
              <w:t>50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1C0CED" w:rsidRPr="002712B2" w:rsidRDefault="001C0CED" w:rsidP="001C0CED">
            <w:pPr>
              <w:pStyle w:val="a8"/>
              <w:ind w:left="-54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712B2">
              <w:rPr>
                <w:rFonts w:ascii="Arial Narrow" w:hAnsi="Arial Narrow" w:cs="Times New Roman"/>
                <w:sz w:val="18"/>
                <w:szCs w:val="18"/>
              </w:rPr>
              <w:t>66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837098" w:rsidRDefault="001C0CED" w:rsidP="001C0CED">
            <w:pPr>
              <w:pStyle w:val="a8"/>
              <w:ind w:right="-44"/>
              <w:rPr>
                <w:rFonts w:ascii="Arial Narrow" w:hAnsi="Arial Narrow" w:cs="Times New Roman"/>
                <w:sz w:val="18"/>
                <w:szCs w:val="18"/>
              </w:rPr>
            </w:pPr>
            <w:r w:rsidRPr="00837098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2712B2" w:rsidRDefault="001C0CED" w:rsidP="001C0CED">
            <w:pPr>
              <w:pStyle w:val="a8"/>
              <w:ind w:right="-44"/>
              <w:rPr>
                <w:rFonts w:ascii="Arial Narrow" w:hAnsi="Arial Narrow" w:cs="Times New Roman"/>
                <w:sz w:val="18"/>
                <w:szCs w:val="18"/>
              </w:rPr>
            </w:pPr>
            <w:r w:rsidRPr="002712B2">
              <w:rPr>
                <w:rFonts w:ascii="Arial Narrow" w:hAnsi="Arial Narrow" w:cs="Times New Roman"/>
                <w:sz w:val="18"/>
                <w:szCs w:val="18"/>
              </w:rPr>
              <w:t>16,7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2712B2" w:rsidRDefault="001C0CED" w:rsidP="001C0CED">
            <w:pPr>
              <w:pStyle w:val="a8"/>
              <w:ind w:right="-44"/>
              <w:rPr>
                <w:rFonts w:ascii="Arial Narrow" w:hAnsi="Arial Narrow" w:cs="Times New Roman"/>
                <w:sz w:val="18"/>
                <w:szCs w:val="18"/>
              </w:rPr>
            </w:pPr>
            <w:r w:rsidRPr="002712B2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1C0CED" w:rsidRPr="001C0CED" w:rsidRDefault="001C0CED" w:rsidP="001C0CED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1C0CED">
              <w:rPr>
                <w:rFonts w:ascii="Arial Narrow" w:hAnsi="Arial Narrow" w:cs="Times New Roman"/>
                <w:sz w:val="18"/>
                <w:szCs w:val="18"/>
              </w:rPr>
              <w:t>89,5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1C0CED" w:rsidRDefault="001C0CED" w:rsidP="001C0CED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1C0CED">
              <w:rPr>
                <w:rFonts w:ascii="Arial Narrow" w:hAnsi="Arial Narrow" w:cs="Times New Roman"/>
                <w:sz w:val="18"/>
                <w:szCs w:val="18"/>
              </w:rPr>
              <w:t>10,5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1C0CED" w:rsidRDefault="001C0CED" w:rsidP="001C0CED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1C0CED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</w:tr>
      <w:tr w:rsidR="001C0CED" w:rsidRPr="00837098" w:rsidTr="001E1C8C">
        <w:trPr>
          <w:trHeight w:val="241"/>
          <w:jc w:val="center"/>
        </w:trPr>
        <w:tc>
          <w:tcPr>
            <w:tcW w:w="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C0CED" w:rsidRPr="00837098" w:rsidRDefault="001C0CED" w:rsidP="001C0CED">
            <w:pPr>
              <w:spacing w:after="0" w:line="240" w:lineRule="auto"/>
              <w:ind w:left="-31" w:right="-114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15</w:t>
            </w:r>
          </w:p>
        </w:tc>
        <w:tc>
          <w:tcPr>
            <w:tcW w:w="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70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24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C0CED" w:rsidRPr="005D75EF" w:rsidRDefault="001C0CED" w:rsidP="001C0CED">
            <w:pPr>
              <w:spacing w:after="0" w:line="240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5D75EF">
              <w:rPr>
                <w:rFonts w:ascii="Arial Narrow" w:hAnsi="Arial Narrow"/>
                <w:sz w:val="18"/>
                <w:szCs w:val="18"/>
              </w:rPr>
              <w:t>80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5D75EF" w:rsidRDefault="001C0CED" w:rsidP="001C0CED">
            <w:pPr>
              <w:spacing w:after="0" w:line="240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5D75EF">
              <w:rPr>
                <w:rFonts w:ascii="Arial Narrow" w:hAnsi="Arial Narrow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76,9</w:t>
            </w:r>
          </w:p>
        </w:tc>
        <w:tc>
          <w:tcPr>
            <w:tcW w:w="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46,2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C0CED" w:rsidRPr="00284C97" w:rsidRDefault="001C0CED" w:rsidP="001C0CED">
            <w:pPr>
              <w:spacing w:after="0" w:line="240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284C97">
              <w:rPr>
                <w:rFonts w:ascii="Arial Narrow" w:hAnsi="Arial Narrow"/>
                <w:sz w:val="18"/>
                <w:szCs w:val="18"/>
              </w:rPr>
              <w:t>92,3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C0CED" w:rsidRPr="00284C97" w:rsidRDefault="001C0CED" w:rsidP="001C0CED">
            <w:pPr>
              <w:spacing w:after="0" w:line="240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284C97">
              <w:rPr>
                <w:rFonts w:ascii="Arial Narrow" w:hAnsi="Arial Narrow"/>
                <w:sz w:val="18"/>
                <w:szCs w:val="18"/>
              </w:rPr>
              <w:t>46,2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</w:p>
        </w:tc>
        <w:tc>
          <w:tcPr>
            <w:tcW w:w="4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69,2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38,5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55,6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46,2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7,7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837098">
              <w:rPr>
                <w:rFonts w:ascii="Arial Narrow" w:hAnsi="Arial Narrow" w:cs="Times New Roman"/>
                <w:sz w:val="18"/>
                <w:szCs w:val="18"/>
              </w:rPr>
              <w:t>83,3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837098">
              <w:rPr>
                <w:rFonts w:ascii="Arial Narrow" w:hAnsi="Arial Narrow" w:cs="Times New Roman"/>
                <w:sz w:val="18"/>
                <w:szCs w:val="18"/>
              </w:rPr>
              <w:t>41,7</w:t>
            </w:r>
          </w:p>
        </w:tc>
        <w:tc>
          <w:tcPr>
            <w:tcW w:w="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napToGrid w:val="0"/>
              <w:spacing w:after="0" w:line="240" w:lineRule="auto"/>
              <w:ind w:left="-31"/>
              <w:contextualSpacing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napToGrid w:val="0"/>
              <w:spacing w:after="0" w:line="240" w:lineRule="auto"/>
              <w:ind w:left="-31"/>
              <w:contextualSpacing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0</w:t>
            </w:r>
          </w:p>
        </w:tc>
        <w:tc>
          <w:tcPr>
            <w:tcW w:w="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hAnsi="Arial Narrow" w:cs="Arial Narrow"/>
                <w:sz w:val="18"/>
                <w:szCs w:val="18"/>
              </w:rPr>
              <w:t>50,0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1C0CED" w:rsidRPr="00837098" w:rsidRDefault="001C0CED" w:rsidP="001C0CED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837098">
              <w:rPr>
                <w:rFonts w:ascii="Arial Narrow" w:hAnsi="Arial Narrow" w:cs="Times New Roman"/>
                <w:sz w:val="18"/>
                <w:szCs w:val="18"/>
              </w:rPr>
              <w:t>53,8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837098">
              <w:rPr>
                <w:rFonts w:ascii="Arial Narrow" w:hAnsi="Arial Narrow" w:cs="Times New Roman"/>
                <w:sz w:val="18"/>
                <w:szCs w:val="18"/>
              </w:rPr>
              <w:t>23,1</w:t>
            </w:r>
          </w:p>
        </w:tc>
        <w:tc>
          <w:tcPr>
            <w:tcW w:w="4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C413B6" w:rsidRDefault="001C0CED" w:rsidP="001C0CED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C413B6">
              <w:rPr>
                <w:rFonts w:ascii="Arial Narrow" w:hAnsi="Arial Narrow" w:cs="Times New Roman"/>
                <w:color w:val="000000"/>
                <w:sz w:val="18"/>
                <w:szCs w:val="18"/>
              </w:rPr>
              <w:t>70,0</w:t>
            </w:r>
          </w:p>
        </w:tc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2712B2" w:rsidRDefault="001C0CED" w:rsidP="001C0CED">
            <w:pPr>
              <w:pStyle w:val="a8"/>
              <w:ind w:left="-31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712B2">
              <w:rPr>
                <w:rFonts w:ascii="Arial Narrow" w:hAnsi="Arial Narrow" w:cs="Times New Roman"/>
                <w:sz w:val="18"/>
                <w:szCs w:val="18"/>
              </w:rPr>
              <w:t>85,8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2712B2" w:rsidRDefault="001C0CED" w:rsidP="001C0CED">
            <w:pPr>
              <w:pStyle w:val="a8"/>
              <w:ind w:left="-54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712B2">
              <w:rPr>
                <w:rFonts w:ascii="Arial Narrow" w:hAnsi="Arial Narrow" w:cs="Times New Roman"/>
                <w:sz w:val="18"/>
                <w:szCs w:val="18"/>
              </w:rPr>
              <w:t>42,9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2712B2" w:rsidRDefault="001C0CED" w:rsidP="001C0CED">
            <w:pPr>
              <w:pStyle w:val="a8"/>
              <w:ind w:left="-54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837098" w:rsidRDefault="001C0CED" w:rsidP="001C0CED">
            <w:pPr>
              <w:pStyle w:val="a8"/>
              <w:ind w:right="-44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837098" w:rsidRDefault="001C0CED" w:rsidP="001C0CED">
            <w:pPr>
              <w:pStyle w:val="a8"/>
              <w:ind w:right="-44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837098" w:rsidRDefault="001C0CED" w:rsidP="001C0CED">
            <w:pPr>
              <w:pStyle w:val="a8"/>
              <w:ind w:right="-44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1C0CED" w:rsidRPr="001C0CED" w:rsidRDefault="001C0CED" w:rsidP="001C0CED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1C0CED">
              <w:rPr>
                <w:rFonts w:ascii="Arial Narrow" w:hAnsi="Arial Narrow" w:cs="Times New Roman"/>
                <w:sz w:val="18"/>
                <w:szCs w:val="18"/>
              </w:rPr>
              <w:t>80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1C0CED" w:rsidRDefault="001C0CED" w:rsidP="001C0CED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1C0CED">
              <w:rPr>
                <w:rFonts w:ascii="Arial Narrow" w:hAnsi="Arial Narrow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1C0CED" w:rsidRPr="001C0CED" w:rsidRDefault="001C0CED" w:rsidP="001C0CED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1C0CED">
              <w:rPr>
                <w:rFonts w:ascii="Arial Narrow" w:hAnsi="Arial Narrow" w:cs="Times New Roman"/>
                <w:sz w:val="18"/>
                <w:szCs w:val="18"/>
              </w:rPr>
              <w:t>80</w:t>
            </w:r>
          </w:p>
        </w:tc>
      </w:tr>
      <w:tr w:rsidR="001C0CED" w:rsidRPr="00837098" w:rsidTr="001C0CED">
        <w:trPr>
          <w:trHeight w:val="241"/>
          <w:jc w:val="center"/>
        </w:trPr>
        <w:tc>
          <w:tcPr>
            <w:tcW w:w="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C0CED" w:rsidRPr="00837098" w:rsidRDefault="001C0CED" w:rsidP="001C0CED">
            <w:pPr>
              <w:spacing w:after="0" w:line="240" w:lineRule="auto"/>
              <w:ind w:left="-31" w:right="-114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16</w:t>
            </w:r>
          </w:p>
        </w:tc>
        <w:tc>
          <w:tcPr>
            <w:tcW w:w="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57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14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C0CED" w:rsidRPr="005D75EF" w:rsidRDefault="001C0CED" w:rsidP="001C0CED">
            <w:pPr>
              <w:spacing w:after="0" w:line="240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5D75EF">
              <w:rPr>
                <w:rFonts w:ascii="Arial Narrow" w:hAnsi="Arial Narrow"/>
                <w:sz w:val="18"/>
                <w:szCs w:val="18"/>
              </w:rPr>
              <w:t>71,4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5D75EF" w:rsidRDefault="001C0CED" w:rsidP="001C0CED">
            <w:pPr>
              <w:spacing w:after="0" w:line="240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5D75EF">
              <w:rPr>
                <w:rFonts w:ascii="Arial Narrow" w:hAnsi="Arial Narrow"/>
                <w:sz w:val="18"/>
                <w:szCs w:val="18"/>
              </w:rPr>
              <w:t>42,9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60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C0CED" w:rsidRPr="00284C97" w:rsidRDefault="001C0CED" w:rsidP="001C0CED">
            <w:pPr>
              <w:spacing w:after="0" w:line="240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284C97">
              <w:rPr>
                <w:rFonts w:ascii="Arial Narrow" w:hAnsi="Arial Narrow"/>
                <w:sz w:val="18"/>
                <w:szCs w:val="18"/>
              </w:rPr>
              <w:t>100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C0CED" w:rsidRPr="00284C97" w:rsidRDefault="001C0CED" w:rsidP="001C0CED">
            <w:pPr>
              <w:spacing w:after="0" w:line="240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284C97">
              <w:rPr>
                <w:rFonts w:ascii="Arial Narrow" w:hAnsi="Arial Narrow"/>
                <w:sz w:val="18"/>
                <w:szCs w:val="18"/>
              </w:rPr>
              <w:t>50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</w:p>
        </w:tc>
        <w:tc>
          <w:tcPr>
            <w:tcW w:w="4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85,7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28,6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75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40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837098">
              <w:rPr>
                <w:rFonts w:ascii="Arial Narrow" w:hAnsi="Arial Narrow" w:cs="Times New Roman"/>
                <w:sz w:val="18"/>
                <w:szCs w:val="18"/>
              </w:rPr>
              <w:t>83,3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837098">
              <w:rPr>
                <w:rFonts w:ascii="Arial Narrow" w:hAnsi="Arial Narrow" w:cs="Times New Roman"/>
                <w:sz w:val="18"/>
                <w:szCs w:val="18"/>
              </w:rPr>
              <w:t>16,7</w:t>
            </w:r>
          </w:p>
        </w:tc>
        <w:tc>
          <w:tcPr>
            <w:tcW w:w="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napToGrid w:val="0"/>
              <w:spacing w:after="0" w:line="240" w:lineRule="auto"/>
              <w:ind w:left="-31"/>
              <w:contextualSpacing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napToGrid w:val="0"/>
              <w:spacing w:after="0" w:line="240" w:lineRule="auto"/>
              <w:ind w:left="-31"/>
              <w:contextualSpacing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napToGrid w:val="0"/>
              <w:spacing w:after="0" w:line="240" w:lineRule="auto"/>
              <w:ind w:left="-31"/>
              <w:contextualSpacing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napToGrid w:val="0"/>
              <w:spacing w:after="0" w:line="240" w:lineRule="auto"/>
              <w:ind w:left="-31"/>
              <w:contextualSpacing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</w:p>
        </w:tc>
        <w:tc>
          <w:tcPr>
            <w:tcW w:w="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napToGrid w:val="0"/>
              <w:spacing w:after="0" w:line="240" w:lineRule="auto"/>
              <w:ind w:left="-31"/>
              <w:contextualSpacing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napToGrid w:val="0"/>
              <w:spacing w:after="0" w:line="240" w:lineRule="auto"/>
              <w:ind w:left="-31"/>
              <w:contextualSpacing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napToGrid w:val="0"/>
              <w:spacing w:after="0" w:line="240" w:lineRule="auto"/>
              <w:ind w:left="-31"/>
              <w:contextualSpacing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1C0CED" w:rsidRPr="00837098" w:rsidRDefault="001C0CED" w:rsidP="001C0CED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837098">
              <w:rPr>
                <w:rFonts w:ascii="Arial Narrow" w:hAnsi="Arial Narrow" w:cs="Times New Roman"/>
                <w:sz w:val="18"/>
                <w:szCs w:val="18"/>
              </w:rPr>
              <w:t>50,0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837098">
              <w:rPr>
                <w:rFonts w:ascii="Arial Narrow" w:hAnsi="Arial Narrow" w:cs="Times New Roman"/>
                <w:sz w:val="18"/>
                <w:szCs w:val="18"/>
              </w:rPr>
              <w:t>0</w:t>
            </w:r>
          </w:p>
        </w:tc>
        <w:tc>
          <w:tcPr>
            <w:tcW w:w="4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C413B6" w:rsidRDefault="001C0CED" w:rsidP="001C0CED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C413B6">
              <w:rPr>
                <w:rFonts w:ascii="Arial Narrow" w:hAnsi="Arial Narrow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2712B2" w:rsidRDefault="001C0CED" w:rsidP="001C0CED">
            <w:pPr>
              <w:pStyle w:val="a8"/>
              <w:ind w:left="-31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712B2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2712B2" w:rsidRDefault="001C0CED" w:rsidP="001C0CED">
            <w:pPr>
              <w:pStyle w:val="a8"/>
              <w:ind w:left="-54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712B2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2712B2" w:rsidRDefault="001C0CED" w:rsidP="001C0CED">
            <w:pPr>
              <w:pStyle w:val="a8"/>
              <w:ind w:left="-54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712B2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837098" w:rsidRDefault="001C0CED" w:rsidP="001C0CED">
            <w:pPr>
              <w:pStyle w:val="a8"/>
              <w:ind w:right="-44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837098" w:rsidRDefault="001C0CED" w:rsidP="001C0CED">
            <w:pPr>
              <w:pStyle w:val="a8"/>
              <w:ind w:right="-44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837098" w:rsidRDefault="001C0CED" w:rsidP="001C0CED">
            <w:pPr>
              <w:pStyle w:val="a8"/>
              <w:ind w:right="-44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1C0CED" w:rsidRDefault="001C0CED" w:rsidP="001C0CED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1C0CED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1C0CED" w:rsidRDefault="001C0CED" w:rsidP="001C0CED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1C0CED">
              <w:rPr>
                <w:rFonts w:ascii="Arial Narrow" w:hAnsi="Arial Narrow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1C0CED" w:rsidRDefault="001C0CED" w:rsidP="001C0CED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1C0CED" w:rsidRPr="00837098" w:rsidTr="00AB1147">
        <w:trPr>
          <w:trHeight w:val="241"/>
          <w:jc w:val="center"/>
        </w:trPr>
        <w:tc>
          <w:tcPr>
            <w:tcW w:w="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C0CED" w:rsidRPr="00837098" w:rsidRDefault="001C0CED" w:rsidP="001C0CED">
            <w:pPr>
              <w:spacing w:after="0" w:line="240" w:lineRule="auto"/>
              <w:ind w:left="-31" w:right="-114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17</w:t>
            </w:r>
          </w:p>
        </w:tc>
        <w:tc>
          <w:tcPr>
            <w:tcW w:w="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86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29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5D75EF" w:rsidRDefault="001C0CED" w:rsidP="001C0CED">
            <w:pPr>
              <w:spacing w:after="0" w:line="240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5D75EF">
              <w:rPr>
                <w:rFonts w:ascii="Arial Narrow" w:hAnsi="Arial Narrow"/>
                <w:sz w:val="18"/>
                <w:szCs w:val="18"/>
              </w:rPr>
              <w:t>100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5D75EF" w:rsidRDefault="001C0CED" w:rsidP="001C0CED">
            <w:pPr>
              <w:spacing w:after="0" w:line="240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5D75EF">
              <w:rPr>
                <w:rFonts w:ascii="Arial Narrow" w:hAnsi="Arial Narrow"/>
                <w:sz w:val="18"/>
                <w:szCs w:val="18"/>
              </w:rPr>
              <w:t>40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60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C0CED" w:rsidRPr="00284C97" w:rsidRDefault="001C0CED" w:rsidP="001C0CED">
            <w:pPr>
              <w:spacing w:after="0" w:line="240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284C97">
              <w:rPr>
                <w:rFonts w:ascii="Arial Narrow" w:hAnsi="Arial Narrow"/>
                <w:sz w:val="18"/>
                <w:szCs w:val="18"/>
              </w:rPr>
              <w:t>100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C0CED" w:rsidRPr="00284C97" w:rsidRDefault="001C0CED" w:rsidP="001C0CED">
            <w:pPr>
              <w:spacing w:after="0" w:line="240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284C97">
              <w:rPr>
                <w:rFonts w:ascii="Arial Narrow" w:hAnsi="Arial Narrow"/>
                <w:sz w:val="18"/>
                <w:szCs w:val="18"/>
              </w:rPr>
              <w:t>45,5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</w:p>
        </w:tc>
        <w:tc>
          <w:tcPr>
            <w:tcW w:w="4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81,8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72,7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63,6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36,4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90,9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9,1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C0CED" w:rsidRPr="00AB1147" w:rsidRDefault="001C0CED" w:rsidP="001C0CED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AB1147">
              <w:rPr>
                <w:rFonts w:ascii="Arial Narrow" w:hAnsi="Arial Narrow" w:cs="Times New Roman"/>
                <w:sz w:val="18"/>
                <w:szCs w:val="18"/>
              </w:rPr>
              <w:t>72,7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837098">
              <w:rPr>
                <w:rFonts w:ascii="Arial Narrow" w:hAnsi="Arial Narrow" w:cs="Times New Roman"/>
                <w:sz w:val="18"/>
                <w:szCs w:val="18"/>
              </w:rPr>
              <w:t>36,4</w:t>
            </w:r>
          </w:p>
        </w:tc>
        <w:tc>
          <w:tcPr>
            <w:tcW w:w="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napToGrid w:val="0"/>
              <w:spacing w:after="0" w:line="240" w:lineRule="auto"/>
              <w:ind w:left="-31"/>
              <w:contextualSpacing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napToGrid w:val="0"/>
              <w:spacing w:after="0" w:line="240" w:lineRule="auto"/>
              <w:ind w:left="-31"/>
              <w:contextualSpacing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20,0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0</w:t>
            </w:r>
          </w:p>
        </w:tc>
        <w:tc>
          <w:tcPr>
            <w:tcW w:w="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napToGrid w:val="0"/>
              <w:spacing w:after="0" w:line="240" w:lineRule="auto"/>
              <w:ind w:left="-31"/>
              <w:contextualSpacing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hAnsi="Arial Narrow" w:cs="Arial Narrow"/>
                <w:sz w:val="18"/>
                <w:szCs w:val="18"/>
              </w:rPr>
              <w:t>50,0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hAnsi="Arial Narrow" w:cs="Arial Narrow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1C0CED" w:rsidRPr="00837098" w:rsidRDefault="001C0CED" w:rsidP="001C0CED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837098">
              <w:rPr>
                <w:rFonts w:ascii="Arial Narrow" w:hAnsi="Arial Narrow" w:cs="Times New Roman"/>
                <w:sz w:val="18"/>
                <w:szCs w:val="18"/>
              </w:rPr>
              <w:t>50,0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837098">
              <w:rPr>
                <w:rFonts w:ascii="Arial Narrow" w:hAnsi="Arial Narrow" w:cs="Times New Roman"/>
                <w:sz w:val="18"/>
                <w:szCs w:val="18"/>
              </w:rPr>
              <w:t>0</w:t>
            </w:r>
          </w:p>
        </w:tc>
        <w:tc>
          <w:tcPr>
            <w:tcW w:w="4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837098" w:rsidRDefault="001C0CED" w:rsidP="001C0CED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837098">
              <w:rPr>
                <w:rFonts w:ascii="Arial Narrow" w:hAnsi="Arial Narrow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2712B2" w:rsidRDefault="001C0CED" w:rsidP="001C0CED">
            <w:pPr>
              <w:pStyle w:val="a8"/>
              <w:ind w:left="-31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712B2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2712B2" w:rsidRDefault="001C0CED" w:rsidP="001C0CED">
            <w:pPr>
              <w:pStyle w:val="a8"/>
              <w:ind w:left="-54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712B2">
              <w:rPr>
                <w:rFonts w:ascii="Arial Narrow" w:hAnsi="Arial Narrow" w:cs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2712B2" w:rsidRDefault="001C0CED" w:rsidP="001C0CED">
            <w:pPr>
              <w:pStyle w:val="a8"/>
              <w:ind w:left="-54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712B2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837098" w:rsidRDefault="001C0CED" w:rsidP="001C0CED">
            <w:pPr>
              <w:pStyle w:val="a8"/>
              <w:ind w:right="-44"/>
              <w:rPr>
                <w:rFonts w:ascii="Arial Narrow" w:hAnsi="Arial Narrow" w:cs="Times New Roman"/>
                <w:sz w:val="18"/>
                <w:szCs w:val="18"/>
              </w:rPr>
            </w:pPr>
            <w:r w:rsidRPr="00837098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837098" w:rsidRDefault="001C0CED" w:rsidP="001C0CED">
            <w:pPr>
              <w:pStyle w:val="a8"/>
              <w:ind w:right="-44"/>
              <w:rPr>
                <w:rFonts w:ascii="Arial Narrow" w:hAnsi="Arial Narrow" w:cs="Times New Roman"/>
                <w:sz w:val="18"/>
                <w:szCs w:val="18"/>
              </w:rPr>
            </w:pPr>
            <w:r w:rsidRPr="00837098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837098" w:rsidRDefault="001C0CED" w:rsidP="001C0CED">
            <w:pPr>
              <w:pStyle w:val="a8"/>
              <w:ind w:right="-44"/>
              <w:rPr>
                <w:rFonts w:ascii="Arial Narrow" w:hAnsi="Arial Narrow" w:cs="Times New Roman"/>
                <w:sz w:val="18"/>
                <w:szCs w:val="18"/>
              </w:rPr>
            </w:pPr>
            <w:r w:rsidRPr="00837098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1C0CED" w:rsidRPr="001C0CED" w:rsidRDefault="001C0CED" w:rsidP="001C0CED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1C0CED">
              <w:rPr>
                <w:rFonts w:ascii="Arial Narrow" w:hAnsi="Arial Narrow" w:cs="Times New Roman"/>
                <w:sz w:val="18"/>
                <w:szCs w:val="18"/>
              </w:rPr>
              <w:t>88,9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1C0CED" w:rsidRDefault="001C0CED" w:rsidP="001C0CED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1C0CED">
              <w:rPr>
                <w:rFonts w:ascii="Arial Narrow" w:hAnsi="Arial Narrow" w:cs="Times New Roman"/>
                <w:sz w:val="18"/>
                <w:szCs w:val="18"/>
              </w:rPr>
              <w:t>33,3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1C0CED" w:rsidRDefault="001C0CED" w:rsidP="001C0CED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1C0CED">
              <w:rPr>
                <w:rFonts w:ascii="Arial Narrow" w:hAnsi="Arial Narrow" w:cs="Times New Roman"/>
                <w:sz w:val="18"/>
                <w:szCs w:val="18"/>
              </w:rPr>
              <w:t>89</w:t>
            </w:r>
          </w:p>
        </w:tc>
      </w:tr>
      <w:tr w:rsidR="001C0CED" w:rsidRPr="00837098" w:rsidTr="00AB1147">
        <w:trPr>
          <w:trHeight w:val="241"/>
          <w:jc w:val="center"/>
        </w:trPr>
        <w:tc>
          <w:tcPr>
            <w:tcW w:w="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C0CED" w:rsidRPr="00837098" w:rsidRDefault="001C0CED" w:rsidP="001C0CED">
            <w:pPr>
              <w:spacing w:after="0" w:line="240" w:lineRule="auto"/>
              <w:ind w:left="-31" w:right="-114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18</w:t>
            </w:r>
          </w:p>
        </w:tc>
        <w:tc>
          <w:tcPr>
            <w:tcW w:w="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90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50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C0CED" w:rsidRPr="005D75EF" w:rsidRDefault="001C0CED" w:rsidP="001C0CED">
            <w:pPr>
              <w:spacing w:after="0" w:line="240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5D75EF">
              <w:rPr>
                <w:rFonts w:ascii="Arial Narrow" w:hAnsi="Arial Narrow"/>
                <w:sz w:val="18"/>
                <w:szCs w:val="18"/>
              </w:rPr>
              <w:t>88,9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5D75EF" w:rsidRDefault="001C0CED" w:rsidP="001C0CED">
            <w:pPr>
              <w:spacing w:after="0" w:line="240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5D75EF">
              <w:rPr>
                <w:rFonts w:ascii="Arial Narrow" w:hAnsi="Arial Narrow"/>
                <w:sz w:val="18"/>
                <w:szCs w:val="18"/>
              </w:rPr>
              <w:t>11,1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90</w:t>
            </w:r>
          </w:p>
        </w:tc>
        <w:tc>
          <w:tcPr>
            <w:tcW w:w="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C0CED" w:rsidRPr="00284C97" w:rsidRDefault="001C0CED" w:rsidP="001C0CED">
            <w:pPr>
              <w:spacing w:after="0" w:line="240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284C97">
              <w:rPr>
                <w:rFonts w:ascii="Arial Narrow" w:hAnsi="Arial Narrow"/>
                <w:sz w:val="18"/>
                <w:szCs w:val="18"/>
              </w:rPr>
              <w:t>100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C0CED" w:rsidRPr="00284C97" w:rsidRDefault="001C0CED" w:rsidP="001C0CED">
            <w:pPr>
              <w:spacing w:after="0" w:line="240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284C97">
              <w:rPr>
                <w:rFonts w:ascii="Arial Narrow" w:hAnsi="Arial Narrow"/>
                <w:sz w:val="18"/>
                <w:szCs w:val="18"/>
              </w:rPr>
              <w:t>44,4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</w:p>
        </w:tc>
        <w:tc>
          <w:tcPr>
            <w:tcW w:w="4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54,5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9,1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45,5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36,4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C0CED" w:rsidRPr="00AB1147" w:rsidRDefault="001C0CED" w:rsidP="001C0CED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AB1147">
              <w:rPr>
                <w:rFonts w:ascii="Arial Narrow" w:hAnsi="Arial Narrow" w:cs="Times New Roman"/>
                <w:sz w:val="18"/>
                <w:szCs w:val="18"/>
              </w:rPr>
              <w:t>70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837098">
              <w:rPr>
                <w:rFonts w:ascii="Arial Narrow" w:hAnsi="Arial Narrow" w:cs="Times New Roman"/>
                <w:sz w:val="18"/>
                <w:szCs w:val="18"/>
              </w:rPr>
              <w:t>10</w:t>
            </w:r>
          </w:p>
        </w:tc>
        <w:tc>
          <w:tcPr>
            <w:tcW w:w="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hAnsi="Arial Narrow" w:cs="Arial Narrow"/>
                <w:sz w:val="18"/>
                <w:szCs w:val="18"/>
              </w:rPr>
              <w:t>88,8</w:t>
            </w:r>
          </w:p>
        </w:tc>
        <w:tc>
          <w:tcPr>
            <w:tcW w:w="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hAnsi="Arial Narrow" w:cs="Arial Narrow"/>
                <w:sz w:val="18"/>
                <w:szCs w:val="18"/>
              </w:rPr>
              <w:t>55,5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napToGrid w:val="0"/>
              <w:spacing w:after="0" w:line="240" w:lineRule="auto"/>
              <w:ind w:left="-31"/>
              <w:contextualSpacing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napToGrid w:val="0"/>
              <w:spacing w:after="0" w:line="240" w:lineRule="auto"/>
              <w:ind w:left="-31"/>
              <w:contextualSpacing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</w:p>
        </w:tc>
        <w:tc>
          <w:tcPr>
            <w:tcW w:w="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napToGrid w:val="0"/>
              <w:spacing w:after="0" w:line="240" w:lineRule="auto"/>
              <w:ind w:left="-31"/>
              <w:contextualSpacing/>
              <w:jc w:val="center"/>
              <w:rPr>
                <w:rFonts w:ascii="Arial Narrow" w:eastAsia="Times New Roman" w:hAnsi="Arial Narrow" w:cs="Arial Narrow"/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napToGrid w:val="0"/>
              <w:spacing w:after="0" w:line="240" w:lineRule="auto"/>
              <w:ind w:left="-31"/>
              <w:contextualSpacing/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napToGrid w:val="0"/>
              <w:spacing w:after="0" w:line="240" w:lineRule="auto"/>
              <w:ind w:left="-31"/>
              <w:contextualSpacing/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napToGrid w:val="0"/>
              <w:spacing w:after="0" w:line="240" w:lineRule="auto"/>
              <w:ind w:left="-31"/>
              <w:contextualSpacing/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837098" w:rsidRDefault="001C0CED" w:rsidP="001C0CED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837098">
              <w:rPr>
                <w:rFonts w:ascii="Arial Narrow" w:hAnsi="Arial Narrow" w:cs="Times New Roman"/>
                <w:sz w:val="18"/>
                <w:szCs w:val="18"/>
              </w:rPr>
              <w:t>71,4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837098">
              <w:rPr>
                <w:rFonts w:ascii="Arial Narrow" w:hAnsi="Arial Narrow" w:cs="Times New Roman"/>
                <w:sz w:val="18"/>
                <w:szCs w:val="18"/>
              </w:rPr>
              <w:t>28,6</w:t>
            </w:r>
          </w:p>
        </w:tc>
        <w:tc>
          <w:tcPr>
            <w:tcW w:w="4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837098" w:rsidRDefault="001C0CED" w:rsidP="001C0CED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837098">
              <w:rPr>
                <w:rFonts w:ascii="Arial Narrow" w:hAnsi="Arial Narrow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2712B2" w:rsidRDefault="001C0CED" w:rsidP="001C0CED">
            <w:pPr>
              <w:pStyle w:val="a8"/>
              <w:ind w:left="-31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2712B2" w:rsidRDefault="001C0CED" w:rsidP="001C0CED">
            <w:pPr>
              <w:pStyle w:val="a8"/>
              <w:ind w:left="-54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2712B2" w:rsidRDefault="001C0CED" w:rsidP="001C0CED">
            <w:pPr>
              <w:pStyle w:val="a8"/>
              <w:ind w:left="-54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837098" w:rsidRDefault="001C0CED" w:rsidP="001C0CED">
            <w:pPr>
              <w:pStyle w:val="a8"/>
              <w:ind w:right="-44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837098" w:rsidRDefault="001C0CED" w:rsidP="001C0CED">
            <w:pPr>
              <w:pStyle w:val="a8"/>
              <w:ind w:right="-44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837098" w:rsidRDefault="001C0CED" w:rsidP="001C0CED">
            <w:pPr>
              <w:pStyle w:val="a8"/>
              <w:ind w:right="-44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1C0CED" w:rsidRPr="001C0CED" w:rsidRDefault="001C0CED" w:rsidP="001C0CED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1C0CED">
              <w:rPr>
                <w:rFonts w:ascii="Arial Narrow" w:hAnsi="Arial Narrow" w:cs="Times New Roman"/>
                <w:sz w:val="18"/>
                <w:szCs w:val="18"/>
              </w:rPr>
              <w:t>87,5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1C0CED" w:rsidRDefault="001C0CED" w:rsidP="001C0CED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1C0CED">
              <w:rPr>
                <w:rFonts w:ascii="Arial Narrow" w:hAnsi="Arial Narrow" w:cs="Times New Roman"/>
                <w:sz w:val="18"/>
                <w:szCs w:val="18"/>
              </w:rPr>
              <w:t>37,5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1C0CED" w:rsidRDefault="001C0CED" w:rsidP="001C0CED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1C0CED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</w:tr>
      <w:tr w:rsidR="001C0CED" w:rsidRPr="00837098" w:rsidTr="00AB1147">
        <w:trPr>
          <w:trHeight w:val="241"/>
          <w:jc w:val="center"/>
        </w:trPr>
        <w:tc>
          <w:tcPr>
            <w:tcW w:w="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C0CED" w:rsidRPr="00837098" w:rsidRDefault="001C0CED" w:rsidP="001C0CED">
            <w:pPr>
              <w:spacing w:after="0" w:line="240" w:lineRule="auto"/>
              <w:ind w:left="-31" w:right="-114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19</w:t>
            </w:r>
          </w:p>
        </w:tc>
        <w:tc>
          <w:tcPr>
            <w:tcW w:w="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89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33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C0CED" w:rsidRPr="005D75EF" w:rsidRDefault="001C0CED" w:rsidP="001C0CED">
            <w:pPr>
              <w:spacing w:after="0" w:line="240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5D75EF">
              <w:rPr>
                <w:rFonts w:ascii="Arial Narrow" w:hAnsi="Arial Narrow"/>
                <w:sz w:val="18"/>
                <w:szCs w:val="18"/>
              </w:rPr>
              <w:t>84,6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5D75EF" w:rsidRDefault="001C0CED" w:rsidP="001C0CED">
            <w:pPr>
              <w:spacing w:after="0" w:line="240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5D75EF">
              <w:rPr>
                <w:rFonts w:ascii="Arial Narrow" w:hAnsi="Arial Narrow"/>
                <w:sz w:val="18"/>
                <w:szCs w:val="18"/>
              </w:rPr>
              <w:t>23,1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75</w:t>
            </w:r>
          </w:p>
        </w:tc>
        <w:tc>
          <w:tcPr>
            <w:tcW w:w="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50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C0CED" w:rsidRPr="00284C97" w:rsidRDefault="001C0CED" w:rsidP="001C0CED">
            <w:pPr>
              <w:spacing w:after="0" w:line="240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284C97">
              <w:rPr>
                <w:rFonts w:ascii="Arial Narrow" w:hAnsi="Arial Narrow"/>
                <w:sz w:val="18"/>
                <w:szCs w:val="18"/>
              </w:rPr>
              <w:t>83,3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1C0CED" w:rsidRPr="00284C97" w:rsidRDefault="001C0CED" w:rsidP="001C0CED">
            <w:pPr>
              <w:spacing w:after="0" w:line="240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284C97">
              <w:rPr>
                <w:rFonts w:ascii="Arial Narrow" w:hAnsi="Arial Narrow"/>
                <w:sz w:val="18"/>
                <w:szCs w:val="18"/>
              </w:rPr>
              <w:t>33,3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</w:p>
        </w:tc>
        <w:tc>
          <w:tcPr>
            <w:tcW w:w="4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27,3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91,7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33,3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70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C0CED" w:rsidRPr="00AB1147" w:rsidRDefault="001C0CED" w:rsidP="001C0CED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AB1147">
              <w:rPr>
                <w:rFonts w:ascii="Arial Narrow" w:hAnsi="Arial Narrow" w:cs="Times New Roman"/>
                <w:sz w:val="18"/>
                <w:szCs w:val="18"/>
              </w:rPr>
              <w:t>69,2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837098">
              <w:rPr>
                <w:rFonts w:ascii="Arial Narrow" w:hAnsi="Arial Narrow" w:cs="Times New Roman"/>
                <w:sz w:val="18"/>
                <w:szCs w:val="18"/>
              </w:rPr>
              <w:t>23,1</w:t>
            </w:r>
          </w:p>
        </w:tc>
        <w:tc>
          <w:tcPr>
            <w:tcW w:w="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napToGrid w:val="0"/>
              <w:spacing w:after="0" w:line="240" w:lineRule="auto"/>
              <w:ind w:left="-31"/>
              <w:contextualSpacing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napToGrid w:val="0"/>
              <w:spacing w:after="0" w:line="240" w:lineRule="auto"/>
              <w:ind w:left="-31"/>
              <w:contextualSpacing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napToGrid w:val="0"/>
              <w:spacing w:after="0" w:line="240" w:lineRule="auto"/>
              <w:ind w:left="-31"/>
              <w:contextualSpacing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napToGrid w:val="0"/>
              <w:spacing w:after="0" w:line="240" w:lineRule="auto"/>
              <w:ind w:left="-31"/>
              <w:contextualSpacing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</w:p>
        </w:tc>
        <w:tc>
          <w:tcPr>
            <w:tcW w:w="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napToGrid w:val="0"/>
              <w:spacing w:after="0" w:line="240" w:lineRule="auto"/>
              <w:ind w:left="-31" w:right="-114"/>
              <w:contextualSpacing/>
              <w:jc w:val="center"/>
              <w:rPr>
                <w:rFonts w:ascii="Arial Narrow" w:eastAsia="Times New Roman" w:hAnsi="Arial Narrow" w:cs="Arial Narrow"/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napToGrid w:val="0"/>
              <w:spacing w:after="0" w:line="240" w:lineRule="auto"/>
              <w:ind w:left="-31" w:right="-114"/>
              <w:contextualSpacing/>
              <w:jc w:val="center"/>
              <w:rPr>
                <w:rFonts w:ascii="Arial Narrow" w:eastAsia="Times New Roman" w:hAnsi="Arial Narrow" w:cs="Arial Narrow"/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napToGrid w:val="0"/>
              <w:spacing w:after="0" w:line="240" w:lineRule="auto"/>
              <w:ind w:left="-31" w:right="-114"/>
              <w:contextualSpacing/>
              <w:jc w:val="center"/>
              <w:rPr>
                <w:rFonts w:ascii="Arial Narrow" w:eastAsia="Times New Roman" w:hAnsi="Arial Narrow" w:cs="Arial Narrow"/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napToGrid w:val="0"/>
              <w:spacing w:after="0" w:line="240" w:lineRule="auto"/>
              <w:ind w:left="-31" w:right="-114"/>
              <w:contextualSpacing/>
              <w:jc w:val="center"/>
              <w:rPr>
                <w:rFonts w:ascii="Arial Narrow" w:eastAsia="Times New Roman" w:hAnsi="Arial Narrow" w:cs="Arial Narrow"/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837098" w:rsidRDefault="001C0CED" w:rsidP="001C0CED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837098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837098">
              <w:rPr>
                <w:rFonts w:ascii="Arial Narrow" w:hAnsi="Arial Narrow" w:cs="Times New Roman"/>
                <w:sz w:val="18"/>
                <w:szCs w:val="18"/>
              </w:rPr>
              <w:t>50,0</w:t>
            </w:r>
          </w:p>
        </w:tc>
        <w:tc>
          <w:tcPr>
            <w:tcW w:w="4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837098" w:rsidRDefault="001C0CED" w:rsidP="001C0CED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837098">
              <w:rPr>
                <w:rFonts w:ascii="Arial Narrow" w:hAnsi="Arial Narrow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1C0CED" w:rsidRPr="002712B2" w:rsidRDefault="001C0CED" w:rsidP="001C0CED">
            <w:pPr>
              <w:pStyle w:val="a8"/>
              <w:ind w:left="-31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712B2">
              <w:rPr>
                <w:rFonts w:ascii="Arial Narrow" w:hAnsi="Arial Narrow" w:cs="Times New Roman"/>
                <w:sz w:val="18"/>
                <w:szCs w:val="18"/>
              </w:rPr>
              <w:t>63,6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2712B2" w:rsidRDefault="001C0CED" w:rsidP="001C0CED">
            <w:pPr>
              <w:pStyle w:val="a8"/>
              <w:ind w:left="-54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712B2">
              <w:rPr>
                <w:rFonts w:ascii="Arial Narrow" w:hAnsi="Arial Narrow" w:cs="Times New Roman"/>
                <w:sz w:val="18"/>
                <w:szCs w:val="18"/>
              </w:rPr>
              <w:t>9,1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1C0CED" w:rsidRPr="002712B2" w:rsidRDefault="001C0CED" w:rsidP="001C0CED">
            <w:pPr>
              <w:pStyle w:val="a8"/>
              <w:ind w:left="-54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712B2">
              <w:rPr>
                <w:rFonts w:ascii="Arial Narrow" w:hAnsi="Arial Narrow" w:cs="Times New Roman"/>
                <w:sz w:val="18"/>
                <w:szCs w:val="18"/>
              </w:rPr>
              <w:t>75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837098" w:rsidRDefault="001C0CED" w:rsidP="001C0CED">
            <w:pPr>
              <w:pStyle w:val="a8"/>
              <w:ind w:right="-44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837098" w:rsidRDefault="001C0CED" w:rsidP="001C0CED">
            <w:pPr>
              <w:pStyle w:val="a8"/>
              <w:ind w:right="-44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837098" w:rsidRDefault="001C0CED" w:rsidP="001C0CED">
            <w:pPr>
              <w:pStyle w:val="a8"/>
              <w:ind w:right="-44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1C0CED" w:rsidRPr="001C0CED" w:rsidRDefault="001C0CED" w:rsidP="001C0CED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1C0CED">
              <w:rPr>
                <w:rFonts w:ascii="Arial Narrow" w:hAnsi="Arial Narrow" w:cs="Times New Roman"/>
                <w:sz w:val="18"/>
                <w:szCs w:val="18"/>
              </w:rPr>
              <w:t>75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1C0CED" w:rsidRDefault="001C0CED" w:rsidP="001C0CED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1C0CED">
              <w:rPr>
                <w:rFonts w:ascii="Arial Narrow" w:hAnsi="Arial Narrow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1C0CED" w:rsidRPr="001C0CED" w:rsidRDefault="001C0CED" w:rsidP="001C0CED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1C0CED">
              <w:rPr>
                <w:rFonts w:ascii="Arial Narrow" w:hAnsi="Arial Narrow" w:cs="Times New Roman"/>
                <w:sz w:val="18"/>
                <w:szCs w:val="18"/>
              </w:rPr>
              <w:t>37,5</w:t>
            </w:r>
          </w:p>
        </w:tc>
      </w:tr>
      <w:tr w:rsidR="001C0CED" w:rsidRPr="00837098" w:rsidTr="00AB1147">
        <w:trPr>
          <w:trHeight w:val="241"/>
          <w:jc w:val="center"/>
        </w:trPr>
        <w:tc>
          <w:tcPr>
            <w:tcW w:w="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C0CED" w:rsidRPr="00837098" w:rsidRDefault="001C0CED" w:rsidP="001C0CED">
            <w:pPr>
              <w:spacing w:after="0" w:line="240" w:lineRule="auto"/>
              <w:ind w:left="-31" w:right="-114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21</w:t>
            </w:r>
          </w:p>
        </w:tc>
        <w:tc>
          <w:tcPr>
            <w:tcW w:w="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91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18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C0CED" w:rsidRPr="005D75EF" w:rsidRDefault="001C0CED" w:rsidP="001C0CED">
            <w:pPr>
              <w:spacing w:after="0" w:line="240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5D75EF">
              <w:rPr>
                <w:rFonts w:ascii="Arial Narrow" w:hAnsi="Arial Narrow"/>
                <w:sz w:val="18"/>
                <w:szCs w:val="18"/>
              </w:rPr>
              <w:t>83,3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5D75EF" w:rsidRDefault="001C0CED" w:rsidP="001C0CED">
            <w:pPr>
              <w:spacing w:after="0" w:line="240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5D75EF">
              <w:rPr>
                <w:rFonts w:ascii="Arial Narrow" w:hAnsi="Arial Narrow"/>
                <w:sz w:val="18"/>
                <w:szCs w:val="18"/>
              </w:rPr>
              <w:t>16,7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25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1C0CED" w:rsidRPr="00284C97" w:rsidRDefault="001C0CED" w:rsidP="001C0CED">
            <w:pPr>
              <w:spacing w:after="0" w:line="240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284C97">
              <w:rPr>
                <w:rFonts w:ascii="Arial Narrow" w:hAnsi="Arial Narrow"/>
                <w:sz w:val="18"/>
                <w:szCs w:val="18"/>
              </w:rPr>
              <w:t>91,7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1C0CED" w:rsidRPr="00284C97" w:rsidRDefault="001C0CED" w:rsidP="001C0CED">
            <w:pPr>
              <w:spacing w:after="0" w:line="240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284C97">
              <w:rPr>
                <w:rFonts w:ascii="Arial Narrow" w:hAnsi="Arial Narrow"/>
                <w:sz w:val="18"/>
                <w:szCs w:val="18"/>
              </w:rPr>
              <w:t>8,3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</w:p>
        </w:tc>
        <w:tc>
          <w:tcPr>
            <w:tcW w:w="4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83,3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45,5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85,7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C0CED" w:rsidRPr="00AB1147" w:rsidRDefault="001C0CED" w:rsidP="001C0CED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AB1147">
              <w:rPr>
                <w:rFonts w:ascii="Arial Narrow" w:hAnsi="Arial Narrow" w:cs="Times New Roman"/>
                <w:sz w:val="18"/>
                <w:szCs w:val="18"/>
              </w:rPr>
              <w:t>83,3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837098">
              <w:rPr>
                <w:rFonts w:ascii="Arial Narrow" w:hAnsi="Arial Narrow" w:cs="Times New Roman"/>
                <w:sz w:val="18"/>
                <w:szCs w:val="18"/>
              </w:rPr>
              <w:t>8,3</w:t>
            </w:r>
          </w:p>
        </w:tc>
        <w:tc>
          <w:tcPr>
            <w:tcW w:w="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hAnsi="Arial Narrow" w:cs="Arial Narrow"/>
                <w:sz w:val="18"/>
                <w:szCs w:val="18"/>
              </w:rPr>
              <w:t>71,4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napToGrid w:val="0"/>
              <w:spacing w:after="0" w:line="240" w:lineRule="auto"/>
              <w:ind w:left="-31"/>
              <w:contextualSpacing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napToGrid w:val="0"/>
              <w:spacing w:after="0" w:line="240" w:lineRule="auto"/>
              <w:ind w:left="-31"/>
              <w:contextualSpacing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</w:p>
        </w:tc>
        <w:tc>
          <w:tcPr>
            <w:tcW w:w="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napToGrid w:val="0"/>
              <w:spacing w:after="0" w:line="240" w:lineRule="auto"/>
              <w:ind w:left="-31" w:right="-114"/>
              <w:contextualSpacing/>
              <w:jc w:val="center"/>
              <w:rPr>
                <w:rFonts w:ascii="Arial Narrow" w:eastAsia="Times New Roman" w:hAnsi="Arial Narrow" w:cs="Arial Narrow"/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napToGrid w:val="0"/>
              <w:spacing w:after="0" w:line="240" w:lineRule="auto"/>
              <w:ind w:left="-31" w:right="-114"/>
              <w:contextualSpacing/>
              <w:jc w:val="center"/>
              <w:rPr>
                <w:rFonts w:ascii="Arial Narrow" w:eastAsia="Times New Roman" w:hAnsi="Arial Narrow" w:cs="Arial Narrow"/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napToGrid w:val="0"/>
              <w:spacing w:after="0" w:line="240" w:lineRule="auto"/>
              <w:ind w:left="-31" w:right="-114"/>
              <w:contextualSpacing/>
              <w:jc w:val="center"/>
              <w:rPr>
                <w:rFonts w:ascii="Arial Narrow" w:eastAsia="Times New Roman" w:hAnsi="Arial Narrow" w:cs="Arial Narrow"/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napToGrid w:val="0"/>
              <w:spacing w:after="0" w:line="240" w:lineRule="auto"/>
              <w:ind w:left="-31" w:right="-114"/>
              <w:contextualSpacing/>
              <w:jc w:val="center"/>
              <w:rPr>
                <w:rFonts w:ascii="Arial Narrow" w:eastAsia="Times New Roman" w:hAnsi="Arial Narrow" w:cs="Arial Narrow"/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837098" w:rsidRDefault="001C0CED" w:rsidP="001C0CED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837098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837098">
              <w:rPr>
                <w:rFonts w:ascii="Arial Narrow" w:hAnsi="Arial Narrow" w:cs="Times New Roman"/>
                <w:sz w:val="18"/>
                <w:szCs w:val="18"/>
              </w:rPr>
              <w:t>71,4</w:t>
            </w:r>
          </w:p>
        </w:tc>
        <w:tc>
          <w:tcPr>
            <w:tcW w:w="4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837098" w:rsidRDefault="001C0CED" w:rsidP="001C0CED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837098">
              <w:rPr>
                <w:rFonts w:ascii="Arial Narrow" w:hAnsi="Arial Narrow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2712B2" w:rsidRDefault="001C0CED" w:rsidP="001C0CED">
            <w:pPr>
              <w:pStyle w:val="a8"/>
              <w:ind w:left="-31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2712B2" w:rsidRDefault="001C0CED" w:rsidP="001C0CED">
            <w:pPr>
              <w:pStyle w:val="a8"/>
              <w:ind w:left="-54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2712B2" w:rsidRDefault="001C0CED" w:rsidP="001C0CED">
            <w:pPr>
              <w:pStyle w:val="a8"/>
              <w:ind w:left="-54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837098" w:rsidRDefault="001C0CED" w:rsidP="001C0CED">
            <w:pPr>
              <w:pStyle w:val="a8"/>
              <w:ind w:right="-44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837098" w:rsidRDefault="001C0CED" w:rsidP="001C0CED">
            <w:pPr>
              <w:pStyle w:val="a8"/>
              <w:ind w:right="-44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837098" w:rsidRDefault="001C0CED" w:rsidP="001C0CED">
            <w:pPr>
              <w:pStyle w:val="a8"/>
              <w:ind w:right="-44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1C0CED" w:rsidRDefault="001C0CED" w:rsidP="001C0CED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1C0CED" w:rsidRDefault="001C0CED" w:rsidP="001C0CED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C0CED" w:rsidRPr="001C0CED" w:rsidRDefault="001C0CED" w:rsidP="001C0CED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CC1B11" w:rsidRPr="00837098" w:rsidTr="001C0CED">
        <w:trPr>
          <w:trHeight w:val="264"/>
          <w:jc w:val="center"/>
        </w:trPr>
        <w:tc>
          <w:tcPr>
            <w:tcW w:w="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EEAF6" w:themeFill="accent1" w:themeFillTint="33"/>
          </w:tcPr>
          <w:p w:rsidR="001C0CED" w:rsidRPr="00837098" w:rsidRDefault="001C0CED" w:rsidP="001C0CED">
            <w:pPr>
              <w:spacing w:after="0" w:line="240" w:lineRule="auto"/>
              <w:ind w:left="-197" w:right="-114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ascii="Arial Narrow" w:eastAsia="Times New Roman" w:hAnsi="Arial Narrow" w:cs="Arial Narrow"/>
                <w:b/>
                <w:sz w:val="18"/>
                <w:szCs w:val="18"/>
              </w:rPr>
              <w:t xml:space="preserve">  </w:t>
            </w:r>
            <w:r w:rsidRPr="00837098">
              <w:rPr>
                <w:rFonts w:ascii="Arial Narrow" w:eastAsia="Times New Roman" w:hAnsi="Arial Narrow" w:cs="Arial Narrow"/>
                <w:b/>
                <w:sz w:val="18"/>
                <w:szCs w:val="18"/>
              </w:rPr>
              <w:t>ИТОГО</w:t>
            </w:r>
          </w:p>
        </w:tc>
        <w:tc>
          <w:tcPr>
            <w:tcW w:w="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b/>
                <w:sz w:val="18"/>
                <w:szCs w:val="18"/>
              </w:rPr>
              <w:t>90,4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b/>
                <w:sz w:val="18"/>
                <w:szCs w:val="18"/>
              </w:rPr>
              <w:t>44,7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:rsidR="001C0CED" w:rsidRPr="005D75EF" w:rsidRDefault="001C0CED" w:rsidP="001C0CED">
            <w:pPr>
              <w:spacing w:after="0" w:line="240" w:lineRule="auto"/>
              <w:jc w:val="both"/>
              <w:rPr>
                <w:rFonts w:ascii="Arial Narrow" w:hAnsi="Arial Narrow"/>
                <w:b/>
                <w:sz w:val="18"/>
                <w:szCs w:val="18"/>
              </w:rPr>
            </w:pPr>
            <w:r w:rsidRPr="005D75EF">
              <w:rPr>
                <w:rFonts w:ascii="Arial Narrow" w:hAnsi="Arial Narrow"/>
                <w:b/>
                <w:sz w:val="18"/>
                <w:szCs w:val="18"/>
              </w:rPr>
              <w:t>92,5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:rsidR="001C0CED" w:rsidRPr="005D75EF" w:rsidRDefault="001C0CED" w:rsidP="001C0CED">
            <w:pPr>
              <w:spacing w:after="0" w:line="240" w:lineRule="auto"/>
              <w:jc w:val="both"/>
              <w:rPr>
                <w:rFonts w:ascii="Arial Narrow" w:hAnsi="Arial Narrow"/>
                <w:b/>
                <w:sz w:val="18"/>
                <w:szCs w:val="18"/>
              </w:rPr>
            </w:pPr>
            <w:r w:rsidRPr="005D75EF">
              <w:rPr>
                <w:rFonts w:ascii="Arial Narrow" w:hAnsi="Arial Narrow"/>
                <w:b/>
                <w:sz w:val="18"/>
                <w:szCs w:val="18"/>
              </w:rPr>
              <w:t>48,8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b/>
                <w:sz w:val="18"/>
                <w:szCs w:val="18"/>
              </w:rPr>
              <w:t>90</w:t>
            </w:r>
          </w:p>
        </w:tc>
        <w:tc>
          <w:tcPr>
            <w:tcW w:w="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 w:right="-114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b/>
                <w:sz w:val="18"/>
                <w:szCs w:val="18"/>
              </w:rPr>
              <w:t>56,6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EEAF6" w:themeFill="accent1" w:themeFillTint="33"/>
          </w:tcPr>
          <w:p w:rsidR="001C0CED" w:rsidRPr="00284C97" w:rsidRDefault="001C0CED" w:rsidP="001C0CED">
            <w:pPr>
              <w:spacing w:after="0" w:line="240" w:lineRule="auto"/>
              <w:jc w:val="both"/>
              <w:rPr>
                <w:rFonts w:ascii="Arial Narrow" w:hAnsi="Arial Narrow"/>
                <w:b/>
                <w:sz w:val="18"/>
                <w:szCs w:val="18"/>
              </w:rPr>
            </w:pPr>
            <w:r w:rsidRPr="00284C97">
              <w:rPr>
                <w:rFonts w:ascii="Arial Narrow" w:hAnsi="Arial Narrow"/>
                <w:b/>
                <w:sz w:val="18"/>
                <w:szCs w:val="18"/>
              </w:rPr>
              <w:t>92,4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EEAF6" w:themeFill="accent1" w:themeFillTint="33"/>
          </w:tcPr>
          <w:p w:rsidR="001C0CED" w:rsidRPr="00284C97" w:rsidRDefault="001C0CED" w:rsidP="001C0CED">
            <w:pPr>
              <w:spacing w:after="0" w:line="240" w:lineRule="auto"/>
              <w:jc w:val="both"/>
              <w:rPr>
                <w:rFonts w:ascii="Arial Narrow" w:hAnsi="Arial Narrow"/>
                <w:b/>
                <w:sz w:val="18"/>
                <w:szCs w:val="18"/>
              </w:rPr>
            </w:pPr>
            <w:r w:rsidRPr="00284C97">
              <w:rPr>
                <w:rFonts w:ascii="Arial Narrow" w:hAnsi="Arial Narrow"/>
                <w:b/>
                <w:sz w:val="18"/>
                <w:szCs w:val="18"/>
              </w:rPr>
              <w:t>38,5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EEAF6" w:themeFill="accent1" w:themeFillTint="33"/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rFonts w:ascii="Arial Narrow" w:eastAsia="Times New Roman" w:hAnsi="Arial Narrow" w:cs="Arial Narrow"/>
                <w:b/>
                <w:sz w:val="18"/>
                <w:szCs w:val="18"/>
              </w:rPr>
            </w:pPr>
            <w:r>
              <w:rPr>
                <w:rFonts w:ascii="Arial Narrow" w:eastAsia="Times New Roman" w:hAnsi="Arial Narrow" w:cs="Arial Narrow"/>
                <w:b/>
                <w:sz w:val="18"/>
                <w:szCs w:val="18"/>
              </w:rPr>
              <w:t>75</w:t>
            </w:r>
          </w:p>
        </w:tc>
        <w:tc>
          <w:tcPr>
            <w:tcW w:w="4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EEAF6" w:themeFill="accent1" w:themeFillTint="33"/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rFonts w:ascii="Arial Narrow" w:eastAsia="Times New Roman" w:hAnsi="Arial Narrow" w:cs="Arial Narrow"/>
                <w:b/>
                <w:sz w:val="18"/>
                <w:szCs w:val="18"/>
              </w:rPr>
            </w:pPr>
            <w:r>
              <w:rPr>
                <w:rFonts w:ascii="Arial Narrow" w:eastAsia="Times New Roman" w:hAnsi="Arial Narrow" w:cs="Arial Narrow"/>
                <w:b/>
                <w:sz w:val="18"/>
                <w:szCs w:val="18"/>
              </w:rPr>
              <w:t>37,5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b/>
                <w:sz w:val="18"/>
                <w:szCs w:val="18"/>
              </w:rPr>
              <w:t>78,</w:t>
            </w:r>
            <w:r>
              <w:rPr>
                <w:rFonts w:ascii="Arial Narrow" w:eastAsia="Times New Roman" w:hAnsi="Arial Narrow" w:cs="Arial Narrow"/>
                <w:b/>
                <w:sz w:val="18"/>
                <w:szCs w:val="18"/>
              </w:rPr>
              <w:t>8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b/>
                <w:sz w:val="18"/>
                <w:szCs w:val="18"/>
              </w:rPr>
              <w:t>5</w:t>
            </w:r>
            <w:r>
              <w:rPr>
                <w:rFonts w:ascii="Arial Narrow" w:eastAsia="Times New Roman" w:hAnsi="Arial Narrow" w:cs="Arial Narrow"/>
                <w:b/>
                <w:sz w:val="18"/>
                <w:szCs w:val="18"/>
              </w:rPr>
              <w:t>2,6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b/>
                <w:sz w:val="18"/>
                <w:szCs w:val="18"/>
              </w:rPr>
              <w:t>83,6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b/>
                <w:sz w:val="18"/>
                <w:szCs w:val="18"/>
              </w:rPr>
              <w:t>63,1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b/>
                <w:sz w:val="18"/>
                <w:szCs w:val="18"/>
              </w:rPr>
              <w:t>75,2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b/>
                <w:sz w:val="18"/>
                <w:szCs w:val="18"/>
              </w:rPr>
              <w:t>32,0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837098">
              <w:rPr>
                <w:rFonts w:ascii="Arial Narrow" w:hAnsi="Arial Narrow" w:cs="Times New Roman"/>
                <w:b/>
                <w:sz w:val="18"/>
                <w:szCs w:val="18"/>
              </w:rPr>
              <w:t>84,1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837098">
              <w:rPr>
                <w:rFonts w:ascii="Arial Narrow" w:hAnsi="Arial Narrow" w:cs="Times New Roman"/>
                <w:b/>
                <w:sz w:val="18"/>
                <w:szCs w:val="18"/>
              </w:rPr>
              <w:t>40,5</w:t>
            </w:r>
          </w:p>
        </w:tc>
        <w:tc>
          <w:tcPr>
            <w:tcW w:w="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hAnsi="Arial Narrow" w:cs="Arial Narrow"/>
                <w:b/>
                <w:sz w:val="18"/>
                <w:szCs w:val="18"/>
              </w:rPr>
              <w:t>93,9</w:t>
            </w:r>
          </w:p>
        </w:tc>
        <w:tc>
          <w:tcPr>
            <w:tcW w:w="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hAnsi="Arial Narrow" w:cs="Arial Narrow"/>
                <w:b/>
                <w:sz w:val="18"/>
                <w:szCs w:val="18"/>
              </w:rPr>
              <w:t>72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b/>
                <w:sz w:val="18"/>
                <w:szCs w:val="18"/>
              </w:rPr>
              <w:t>85,1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b/>
                <w:sz w:val="18"/>
                <w:szCs w:val="18"/>
              </w:rPr>
              <w:t>51,1</w:t>
            </w:r>
          </w:p>
        </w:tc>
        <w:tc>
          <w:tcPr>
            <w:tcW w:w="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:rsidR="001C0CED" w:rsidRPr="00837098" w:rsidRDefault="001E1C8C" w:rsidP="001C0CED">
            <w:pPr>
              <w:snapToGrid w:val="0"/>
              <w:spacing w:after="0" w:line="240" w:lineRule="auto"/>
              <w:ind w:left="-31"/>
              <w:contextualSpacing/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sz w:val="18"/>
                <w:szCs w:val="18"/>
              </w:rPr>
              <w:t>100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hAnsi="Arial Narrow" w:cs="Arial Narrow"/>
                <w:b/>
                <w:sz w:val="18"/>
                <w:szCs w:val="18"/>
              </w:rPr>
              <w:t>80,4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pacing w:after="0" w:line="240" w:lineRule="auto"/>
              <w:ind w:left="-31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hAnsi="Arial Narrow" w:cs="Arial Narrow"/>
                <w:b/>
                <w:sz w:val="18"/>
                <w:szCs w:val="18"/>
              </w:rPr>
              <w:t>47,8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snapToGrid w:val="0"/>
              <w:spacing w:after="0" w:line="240" w:lineRule="auto"/>
              <w:ind w:left="-31"/>
              <w:contextualSpacing/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EEAF6" w:themeFill="accent1" w:themeFillTint="33"/>
          </w:tcPr>
          <w:p w:rsidR="001C0CED" w:rsidRPr="00837098" w:rsidRDefault="001C0CED" w:rsidP="001C0CED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837098">
              <w:rPr>
                <w:rFonts w:ascii="Arial Narrow" w:hAnsi="Arial Narrow" w:cs="Times New Roman"/>
                <w:b/>
                <w:sz w:val="18"/>
                <w:szCs w:val="18"/>
              </w:rPr>
              <w:t>60,4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:rsidR="001C0CED" w:rsidRPr="00837098" w:rsidRDefault="001C0CED" w:rsidP="001C0CED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837098">
              <w:rPr>
                <w:rFonts w:ascii="Arial Narrow" w:hAnsi="Arial Narrow" w:cs="Times New Roman"/>
                <w:b/>
                <w:sz w:val="18"/>
                <w:szCs w:val="18"/>
              </w:rPr>
              <w:t>20,8</w:t>
            </w:r>
          </w:p>
        </w:tc>
        <w:tc>
          <w:tcPr>
            <w:tcW w:w="4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EEAF6" w:themeFill="accent1" w:themeFillTint="33"/>
          </w:tcPr>
          <w:p w:rsidR="001C0CED" w:rsidRPr="00837098" w:rsidRDefault="001C0CED" w:rsidP="001C0CED">
            <w:pPr>
              <w:pStyle w:val="a8"/>
              <w:rPr>
                <w:rFonts w:ascii="Arial Narrow" w:hAnsi="Arial Narrow" w:cs="Times New Roman"/>
                <w:b/>
                <w:sz w:val="18"/>
                <w:szCs w:val="18"/>
              </w:rPr>
            </w:pPr>
          </w:p>
        </w:tc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EEAF6" w:themeFill="accent1" w:themeFillTint="33"/>
          </w:tcPr>
          <w:p w:rsidR="001C0CED" w:rsidRPr="002712B2" w:rsidRDefault="001C0CED" w:rsidP="001C0CED">
            <w:pPr>
              <w:pStyle w:val="a8"/>
              <w:ind w:left="-31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712B2">
              <w:rPr>
                <w:rFonts w:ascii="Arial Narrow" w:hAnsi="Arial Narrow" w:cs="Times New Roman"/>
                <w:b/>
                <w:sz w:val="18"/>
                <w:szCs w:val="18"/>
              </w:rPr>
              <w:t>64,7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EEAF6" w:themeFill="accent1" w:themeFillTint="33"/>
          </w:tcPr>
          <w:p w:rsidR="001C0CED" w:rsidRPr="002712B2" w:rsidRDefault="001C0CED" w:rsidP="001C0CED">
            <w:pPr>
              <w:pStyle w:val="a8"/>
              <w:ind w:left="-54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712B2">
              <w:rPr>
                <w:rFonts w:ascii="Arial Narrow" w:hAnsi="Arial Narrow" w:cs="Times New Roman"/>
                <w:b/>
                <w:sz w:val="18"/>
                <w:szCs w:val="18"/>
              </w:rPr>
              <w:t>28,4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EEAF6" w:themeFill="accent1" w:themeFillTint="33"/>
          </w:tcPr>
          <w:p w:rsidR="001C0CED" w:rsidRPr="002712B2" w:rsidRDefault="001C0CED" w:rsidP="001C0CED">
            <w:pPr>
              <w:pStyle w:val="a8"/>
              <w:ind w:left="-54"/>
              <w:jc w:val="center"/>
              <w:rPr>
                <w:rFonts w:ascii="Arial Narrow" w:hAnsi="Arial Narrow" w:cs="Times New Roman"/>
                <w:b/>
                <w:sz w:val="18"/>
                <w:szCs w:val="18"/>
              </w:rPr>
            </w:pPr>
            <w:r w:rsidRPr="002712B2">
              <w:rPr>
                <w:rFonts w:ascii="Arial Narrow" w:hAnsi="Arial Narrow" w:cs="Times New Roman"/>
                <w:b/>
                <w:sz w:val="18"/>
                <w:szCs w:val="18"/>
              </w:rPr>
              <w:t>88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EEAF6" w:themeFill="accent1" w:themeFillTint="33"/>
          </w:tcPr>
          <w:p w:rsidR="001C0CED" w:rsidRPr="00837098" w:rsidRDefault="001C0CED" w:rsidP="001C0CED">
            <w:pPr>
              <w:pStyle w:val="a8"/>
              <w:ind w:right="-44"/>
              <w:rPr>
                <w:rFonts w:ascii="Arial Narrow" w:hAnsi="Arial Narrow" w:cs="Times New Roman"/>
                <w:sz w:val="18"/>
                <w:szCs w:val="18"/>
              </w:rPr>
            </w:pPr>
            <w:r w:rsidRPr="00837098">
              <w:rPr>
                <w:rFonts w:ascii="Arial Narrow" w:hAnsi="Arial Narrow" w:cs="Times New Roman"/>
                <w:b/>
                <w:sz w:val="18"/>
                <w:szCs w:val="18"/>
              </w:rPr>
              <w:t>94,1</w:t>
            </w:r>
          </w:p>
        </w:tc>
        <w:tc>
          <w:tcPr>
            <w:tcW w:w="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EEAF6" w:themeFill="accent1" w:themeFillTint="33"/>
          </w:tcPr>
          <w:p w:rsidR="001C0CED" w:rsidRPr="00837098" w:rsidRDefault="001C0CED" w:rsidP="001C0CED">
            <w:pPr>
              <w:pStyle w:val="a8"/>
              <w:ind w:right="-44"/>
              <w:rPr>
                <w:rFonts w:ascii="Arial Narrow" w:hAnsi="Arial Narrow" w:cs="Times New Roman"/>
                <w:sz w:val="18"/>
                <w:szCs w:val="18"/>
              </w:rPr>
            </w:pPr>
            <w:r w:rsidRPr="00837098">
              <w:rPr>
                <w:rFonts w:ascii="Arial Narrow" w:hAnsi="Arial Narrow" w:cs="Times New Roman"/>
                <w:b/>
                <w:sz w:val="18"/>
                <w:szCs w:val="18"/>
              </w:rPr>
              <w:t>47,1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EEAF6" w:themeFill="accent1" w:themeFillTint="33"/>
          </w:tcPr>
          <w:p w:rsidR="001C0CED" w:rsidRPr="00837098" w:rsidRDefault="001C0CED" w:rsidP="001C0CED">
            <w:pPr>
              <w:pStyle w:val="a8"/>
              <w:ind w:right="-44"/>
              <w:rPr>
                <w:rFonts w:ascii="Arial Narrow" w:hAnsi="Arial Narrow" w:cs="Times New Roman"/>
                <w:sz w:val="18"/>
                <w:szCs w:val="18"/>
              </w:rPr>
            </w:pPr>
            <w:r w:rsidRPr="00837098">
              <w:rPr>
                <w:rFonts w:ascii="Arial Narrow" w:hAnsi="Arial Narrow" w:cs="Times New Roman"/>
                <w:b/>
                <w:sz w:val="18"/>
                <w:szCs w:val="18"/>
              </w:rPr>
              <w:t>100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EEAF6" w:themeFill="accent1" w:themeFillTint="33"/>
          </w:tcPr>
          <w:p w:rsidR="001C0CED" w:rsidRPr="001C0CED" w:rsidRDefault="001C0CED" w:rsidP="001C0CED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1C0CED">
              <w:rPr>
                <w:rFonts w:ascii="Arial Narrow" w:hAnsi="Arial Narrow" w:cs="Times New Roman"/>
                <w:b/>
                <w:sz w:val="18"/>
                <w:szCs w:val="18"/>
              </w:rPr>
              <w:t>92,2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EEAF6" w:themeFill="accent1" w:themeFillTint="33"/>
          </w:tcPr>
          <w:p w:rsidR="001C0CED" w:rsidRPr="001C0CED" w:rsidRDefault="001C0CED" w:rsidP="001C0CED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1C0CED">
              <w:rPr>
                <w:rFonts w:ascii="Arial Narrow" w:hAnsi="Arial Narrow" w:cs="Times New Roman"/>
                <w:b/>
                <w:sz w:val="18"/>
                <w:szCs w:val="18"/>
              </w:rPr>
              <w:t>41,6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EEAF6" w:themeFill="accent1" w:themeFillTint="33"/>
          </w:tcPr>
          <w:p w:rsidR="001C0CED" w:rsidRPr="001C0CED" w:rsidRDefault="001C0CED" w:rsidP="001C0CED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1C0CED">
              <w:rPr>
                <w:rFonts w:ascii="Arial Narrow" w:hAnsi="Arial Narrow" w:cs="Times New Roman"/>
                <w:b/>
                <w:sz w:val="18"/>
                <w:szCs w:val="18"/>
              </w:rPr>
              <w:t>86,6</w:t>
            </w:r>
          </w:p>
        </w:tc>
      </w:tr>
    </w:tbl>
    <w:p w:rsidR="006F291F" w:rsidRDefault="006F291F" w:rsidP="006F291F">
      <w:pPr>
        <w:spacing w:after="0"/>
      </w:pPr>
    </w:p>
    <w:p w:rsidR="006F291F" w:rsidRDefault="006F291F" w:rsidP="006F291F">
      <w:pPr>
        <w:spacing w:after="0"/>
      </w:pPr>
    </w:p>
    <w:p w:rsidR="00E6090C" w:rsidRDefault="00E6090C" w:rsidP="006F291F">
      <w:pPr>
        <w:spacing w:after="0"/>
      </w:pPr>
    </w:p>
    <w:p w:rsidR="00E6090C" w:rsidRDefault="00E6090C" w:rsidP="006F291F">
      <w:pPr>
        <w:spacing w:after="0"/>
      </w:pPr>
    </w:p>
    <w:p w:rsidR="001C0CED" w:rsidRDefault="001C0CED" w:rsidP="006F291F">
      <w:pPr>
        <w:spacing w:after="0"/>
      </w:pPr>
    </w:p>
    <w:p w:rsidR="006B21F7" w:rsidRDefault="006B21F7" w:rsidP="006F291F">
      <w:pPr>
        <w:spacing w:after="0"/>
      </w:pPr>
    </w:p>
    <w:tbl>
      <w:tblPr>
        <w:tblW w:w="2922" w:type="dxa"/>
        <w:jc w:val="center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709"/>
        <w:gridCol w:w="512"/>
        <w:gridCol w:w="567"/>
        <w:gridCol w:w="1134"/>
      </w:tblGrid>
      <w:tr w:rsidR="000774C8" w:rsidRPr="000774C8" w:rsidTr="000774C8">
        <w:trPr>
          <w:jc w:val="center"/>
        </w:trPr>
        <w:tc>
          <w:tcPr>
            <w:tcW w:w="70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74C8" w:rsidRPr="000774C8" w:rsidRDefault="000774C8" w:rsidP="001E1C8C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0774C8">
              <w:rPr>
                <w:rFonts w:ascii="Arial Narrow" w:hAnsi="Arial Narrow" w:cs="Times New Roman"/>
                <w:sz w:val="18"/>
                <w:szCs w:val="18"/>
              </w:rPr>
              <w:lastRenderedPageBreak/>
              <w:t>№</w:t>
            </w:r>
            <w:r w:rsidRPr="000774C8">
              <w:rPr>
                <w:rFonts w:ascii="Arial Narrow" w:eastAsia="Arial Narrow" w:hAnsi="Arial Narrow" w:cs="Times New Roman"/>
                <w:sz w:val="18"/>
                <w:szCs w:val="18"/>
              </w:rPr>
              <w:t xml:space="preserve"> </w:t>
            </w:r>
            <w:r w:rsidRPr="000774C8">
              <w:rPr>
                <w:rFonts w:ascii="Arial Narrow" w:hAnsi="Arial Narrow" w:cs="Times New Roman"/>
                <w:sz w:val="18"/>
                <w:szCs w:val="18"/>
              </w:rPr>
              <w:t>ОУ</w:t>
            </w:r>
          </w:p>
        </w:tc>
        <w:tc>
          <w:tcPr>
            <w:tcW w:w="107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74C8" w:rsidRPr="000774C8" w:rsidRDefault="000774C8" w:rsidP="000774C8">
            <w:pPr>
              <w:pStyle w:val="a8"/>
              <w:jc w:val="center"/>
              <w:rPr>
                <w:rFonts w:ascii="Arial Narrow" w:hAnsi="Arial Narrow" w:cs="Times New Roman"/>
                <w:color w:val="FF0000"/>
                <w:sz w:val="18"/>
                <w:szCs w:val="18"/>
              </w:rPr>
            </w:pPr>
            <w:r w:rsidRPr="000774C8">
              <w:rPr>
                <w:rFonts w:ascii="Arial Narrow" w:hAnsi="Arial Narrow" w:cs="Times New Roman"/>
                <w:color w:val="FF0000"/>
                <w:sz w:val="18"/>
                <w:szCs w:val="18"/>
              </w:rPr>
              <w:t xml:space="preserve">КДР </w:t>
            </w:r>
            <w:proofErr w:type="spellStart"/>
            <w:r w:rsidRPr="000774C8">
              <w:rPr>
                <w:rFonts w:ascii="Arial Narrow" w:hAnsi="Arial Narrow" w:cs="Times New Roman"/>
                <w:color w:val="FF0000"/>
                <w:sz w:val="18"/>
                <w:szCs w:val="18"/>
              </w:rPr>
              <w:t>ин.яз</w:t>
            </w:r>
            <w:proofErr w:type="spellEnd"/>
            <w:r w:rsidRPr="000774C8">
              <w:rPr>
                <w:rFonts w:ascii="Arial Narrow" w:hAnsi="Arial Narrow" w:cs="Times New Roman"/>
                <w:color w:val="FF0000"/>
                <w:sz w:val="18"/>
                <w:szCs w:val="18"/>
              </w:rPr>
              <w:t>.</w:t>
            </w:r>
          </w:p>
          <w:p w:rsidR="000774C8" w:rsidRPr="000774C8" w:rsidRDefault="000774C8" w:rsidP="000774C8">
            <w:pPr>
              <w:pStyle w:val="a8"/>
              <w:jc w:val="center"/>
              <w:rPr>
                <w:rFonts w:ascii="Arial Narrow" w:hAnsi="Arial Narrow" w:cs="Times New Roman"/>
                <w:color w:val="FF0000"/>
                <w:sz w:val="18"/>
                <w:szCs w:val="18"/>
              </w:rPr>
            </w:pPr>
            <w:r w:rsidRPr="000774C8">
              <w:rPr>
                <w:rFonts w:ascii="Arial Narrow" w:hAnsi="Arial Narrow" w:cs="Times New Roman"/>
                <w:color w:val="FF0000"/>
                <w:sz w:val="18"/>
                <w:szCs w:val="18"/>
              </w:rPr>
              <w:t xml:space="preserve">9 </w:t>
            </w:r>
            <w:proofErr w:type="spellStart"/>
            <w:r w:rsidRPr="000774C8">
              <w:rPr>
                <w:rFonts w:ascii="Arial Narrow" w:hAnsi="Arial Narrow" w:cs="Times New Roman"/>
                <w:color w:val="FF0000"/>
                <w:sz w:val="18"/>
                <w:szCs w:val="18"/>
              </w:rPr>
              <w:t>кл</w:t>
            </w:r>
            <w:proofErr w:type="spellEnd"/>
            <w:r w:rsidRPr="000774C8">
              <w:rPr>
                <w:rFonts w:ascii="Arial Narrow" w:hAnsi="Arial Narrow" w:cs="Times New Roman"/>
                <w:color w:val="FF0000"/>
                <w:sz w:val="18"/>
                <w:szCs w:val="18"/>
              </w:rPr>
              <w:t>.</w:t>
            </w:r>
          </w:p>
          <w:p w:rsidR="000774C8" w:rsidRPr="000774C8" w:rsidRDefault="000774C8" w:rsidP="000774C8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0774C8">
              <w:rPr>
                <w:rFonts w:ascii="Arial Narrow" w:hAnsi="Arial Narrow" w:cs="Times New Roman"/>
                <w:color w:val="FF0000"/>
                <w:sz w:val="18"/>
                <w:szCs w:val="18"/>
              </w:rPr>
              <w:t>08.02.18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A"/>
            </w:tcBorders>
            <w:shd w:val="clear" w:color="auto" w:fill="auto"/>
          </w:tcPr>
          <w:p w:rsidR="000774C8" w:rsidRPr="000774C8" w:rsidRDefault="000774C8" w:rsidP="001E1C8C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0774C8">
              <w:rPr>
                <w:rFonts w:ascii="Arial Narrow" w:hAnsi="Arial Narrow" w:cs="Times New Roman"/>
                <w:sz w:val="18"/>
                <w:szCs w:val="18"/>
              </w:rPr>
              <w:t>Кол-во низких результатов</w:t>
            </w:r>
          </w:p>
          <w:p w:rsidR="000774C8" w:rsidRPr="000774C8" w:rsidRDefault="000774C8" w:rsidP="001E1C8C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(из 21</w:t>
            </w:r>
            <w:r w:rsidRPr="000774C8">
              <w:rPr>
                <w:rFonts w:ascii="Arial Narrow" w:hAnsi="Arial Narrow" w:cs="Times New Roman"/>
                <w:sz w:val="18"/>
                <w:szCs w:val="18"/>
              </w:rPr>
              <w:t>)</w:t>
            </w:r>
          </w:p>
        </w:tc>
      </w:tr>
      <w:tr w:rsidR="000774C8" w:rsidRPr="000774C8" w:rsidTr="00565370">
        <w:trPr>
          <w:trHeight w:val="356"/>
          <w:jc w:val="center"/>
        </w:trPr>
        <w:tc>
          <w:tcPr>
            <w:tcW w:w="70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74C8" w:rsidRPr="000774C8" w:rsidRDefault="000774C8" w:rsidP="000774C8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74C8" w:rsidRPr="00837098" w:rsidRDefault="000774C8" w:rsidP="000774C8">
            <w:pPr>
              <w:spacing w:after="0" w:line="240" w:lineRule="auto"/>
              <w:ind w:left="-31" w:right="-114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%</w:t>
            </w:r>
          </w:p>
          <w:p w:rsidR="000774C8" w:rsidRPr="00837098" w:rsidRDefault="000774C8" w:rsidP="000774C8">
            <w:pPr>
              <w:spacing w:after="0" w:line="240" w:lineRule="auto"/>
              <w:ind w:left="-31" w:right="-114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proofErr w:type="spellStart"/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обуч</w:t>
            </w:r>
            <w:proofErr w:type="spellEnd"/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74C8" w:rsidRPr="00837098" w:rsidRDefault="000774C8" w:rsidP="000774C8">
            <w:pPr>
              <w:spacing w:after="0" w:line="240" w:lineRule="auto"/>
              <w:ind w:left="-54" w:right="-114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%</w:t>
            </w:r>
          </w:p>
          <w:p w:rsidR="000774C8" w:rsidRPr="00837098" w:rsidRDefault="000774C8" w:rsidP="000774C8">
            <w:pPr>
              <w:spacing w:after="0" w:line="240" w:lineRule="auto"/>
              <w:ind w:left="-54" w:right="-114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proofErr w:type="spellStart"/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кач</w:t>
            </w:r>
            <w:proofErr w:type="spellEnd"/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.</w:t>
            </w:r>
          </w:p>
        </w:tc>
        <w:tc>
          <w:tcPr>
            <w:tcW w:w="11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0774C8" w:rsidRPr="000774C8" w:rsidRDefault="000774C8" w:rsidP="000774C8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0774C8" w:rsidRPr="000774C8" w:rsidTr="000774C8">
        <w:trPr>
          <w:jc w:val="center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74C8" w:rsidRPr="000774C8" w:rsidRDefault="000774C8" w:rsidP="000774C8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0774C8">
              <w:rPr>
                <w:rFonts w:ascii="Arial Narrow" w:hAnsi="Arial Narrow" w:cs="Times New Roman"/>
                <w:sz w:val="18"/>
                <w:szCs w:val="18"/>
              </w:rPr>
              <w:t>1</w:t>
            </w:r>
          </w:p>
        </w:tc>
        <w:tc>
          <w:tcPr>
            <w:tcW w:w="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74C8" w:rsidRPr="000774C8" w:rsidRDefault="000774C8" w:rsidP="000774C8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0774C8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74C8" w:rsidRPr="000774C8" w:rsidRDefault="000774C8" w:rsidP="000774C8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0774C8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774C8" w:rsidRPr="000774C8" w:rsidRDefault="000774C8" w:rsidP="000774C8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AB1147">
              <w:rPr>
                <w:rFonts w:ascii="Arial Narrow" w:hAnsi="Arial Narrow" w:cs="Times New Roman"/>
                <w:sz w:val="18"/>
                <w:szCs w:val="18"/>
                <w:highlight w:val="cyan"/>
              </w:rPr>
              <w:t>9</w:t>
            </w:r>
          </w:p>
        </w:tc>
      </w:tr>
      <w:tr w:rsidR="000774C8" w:rsidRPr="000774C8" w:rsidTr="000774C8">
        <w:trPr>
          <w:jc w:val="center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74C8" w:rsidRPr="000774C8" w:rsidRDefault="000774C8" w:rsidP="000774C8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0774C8">
              <w:rPr>
                <w:rFonts w:ascii="Arial Narrow" w:hAnsi="Arial Narrow" w:cs="Times New Roman"/>
                <w:sz w:val="18"/>
                <w:szCs w:val="18"/>
              </w:rPr>
              <w:t>2</w:t>
            </w:r>
          </w:p>
        </w:tc>
        <w:tc>
          <w:tcPr>
            <w:tcW w:w="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74C8" w:rsidRPr="000774C8" w:rsidRDefault="000774C8" w:rsidP="000774C8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0774C8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74C8" w:rsidRPr="000774C8" w:rsidRDefault="000774C8" w:rsidP="000774C8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0774C8">
              <w:rPr>
                <w:rFonts w:ascii="Arial Narrow" w:hAnsi="Arial Narrow" w:cs="Times New Roman"/>
                <w:sz w:val="18"/>
                <w:szCs w:val="18"/>
              </w:rPr>
              <w:t>77,8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774C8" w:rsidRPr="000774C8" w:rsidRDefault="000774C8" w:rsidP="000774C8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0774C8" w:rsidRPr="000774C8" w:rsidTr="000774C8">
        <w:trPr>
          <w:jc w:val="center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74C8" w:rsidRPr="000774C8" w:rsidRDefault="000774C8" w:rsidP="000774C8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0774C8">
              <w:rPr>
                <w:rFonts w:ascii="Arial Narrow" w:hAnsi="Arial Narrow" w:cs="Times New Roman"/>
                <w:sz w:val="18"/>
                <w:szCs w:val="18"/>
              </w:rPr>
              <w:t>3</w:t>
            </w:r>
          </w:p>
        </w:tc>
        <w:tc>
          <w:tcPr>
            <w:tcW w:w="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74C8" w:rsidRPr="000774C8" w:rsidRDefault="000774C8" w:rsidP="000774C8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0774C8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74C8" w:rsidRPr="000774C8" w:rsidRDefault="000774C8" w:rsidP="000774C8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0774C8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774C8" w:rsidRPr="000774C8" w:rsidRDefault="000774C8" w:rsidP="000774C8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2</w:t>
            </w:r>
          </w:p>
        </w:tc>
      </w:tr>
      <w:tr w:rsidR="000774C8" w:rsidRPr="000774C8" w:rsidTr="000774C8">
        <w:trPr>
          <w:jc w:val="center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74C8" w:rsidRPr="000774C8" w:rsidRDefault="000774C8" w:rsidP="000774C8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0774C8">
              <w:rPr>
                <w:rFonts w:ascii="Arial Narrow" w:hAnsi="Arial Narrow" w:cs="Times New Roman"/>
                <w:sz w:val="18"/>
                <w:szCs w:val="18"/>
              </w:rPr>
              <w:t>4</w:t>
            </w:r>
          </w:p>
        </w:tc>
        <w:tc>
          <w:tcPr>
            <w:tcW w:w="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74C8" w:rsidRPr="000774C8" w:rsidRDefault="000774C8" w:rsidP="000774C8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74C8" w:rsidRPr="000774C8" w:rsidRDefault="000774C8" w:rsidP="000774C8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774C8" w:rsidRPr="000774C8" w:rsidRDefault="000774C8" w:rsidP="000774C8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4</w:t>
            </w:r>
          </w:p>
        </w:tc>
      </w:tr>
      <w:tr w:rsidR="000774C8" w:rsidRPr="000774C8" w:rsidTr="000774C8">
        <w:trPr>
          <w:jc w:val="center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74C8" w:rsidRPr="000774C8" w:rsidRDefault="000774C8" w:rsidP="000774C8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0774C8">
              <w:rPr>
                <w:rFonts w:ascii="Arial Narrow" w:hAnsi="Arial Narrow" w:cs="Times New Roman"/>
                <w:sz w:val="18"/>
                <w:szCs w:val="18"/>
              </w:rPr>
              <w:t>5</w:t>
            </w:r>
          </w:p>
        </w:tc>
        <w:tc>
          <w:tcPr>
            <w:tcW w:w="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74C8" w:rsidRPr="000774C8" w:rsidRDefault="000774C8" w:rsidP="000774C8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74C8" w:rsidRPr="000774C8" w:rsidRDefault="000774C8" w:rsidP="000774C8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774C8" w:rsidRPr="000774C8" w:rsidRDefault="000774C8" w:rsidP="000774C8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AB1147">
              <w:rPr>
                <w:rFonts w:ascii="Arial Narrow" w:hAnsi="Arial Narrow" w:cs="Times New Roman"/>
                <w:sz w:val="18"/>
                <w:szCs w:val="18"/>
                <w:highlight w:val="cyan"/>
              </w:rPr>
              <w:t>9</w:t>
            </w:r>
          </w:p>
        </w:tc>
      </w:tr>
      <w:tr w:rsidR="000774C8" w:rsidRPr="000774C8" w:rsidTr="000774C8">
        <w:trPr>
          <w:jc w:val="center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74C8" w:rsidRPr="000774C8" w:rsidRDefault="000774C8" w:rsidP="000774C8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0774C8">
              <w:rPr>
                <w:rFonts w:ascii="Arial Narrow" w:hAnsi="Arial Narrow" w:cs="Times New Roman"/>
                <w:sz w:val="18"/>
                <w:szCs w:val="18"/>
              </w:rPr>
              <w:t>6</w:t>
            </w:r>
          </w:p>
        </w:tc>
        <w:tc>
          <w:tcPr>
            <w:tcW w:w="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0774C8" w:rsidRPr="000774C8" w:rsidRDefault="000774C8" w:rsidP="000774C8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0774C8">
              <w:rPr>
                <w:rFonts w:ascii="Arial Narrow" w:hAnsi="Arial Narrow" w:cs="Times New Roman"/>
                <w:sz w:val="18"/>
                <w:szCs w:val="18"/>
              </w:rPr>
              <w:t>66,7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0774C8" w:rsidRPr="000774C8" w:rsidRDefault="000774C8" w:rsidP="000774C8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0774C8">
              <w:rPr>
                <w:rFonts w:ascii="Arial Narrow" w:hAnsi="Arial Narrow" w:cs="Times New Roman"/>
                <w:sz w:val="18"/>
                <w:szCs w:val="18"/>
              </w:rPr>
              <w:t>33,3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774C8" w:rsidRPr="000774C8" w:rsidRDefault="000774C8" w:rsidP="000774C8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AB1147">
              <w:rPr>
                <w:rFonts w:ascii="Arial Narrow" w:hAnsi="Arial Narrow" w:cs="Times New Roman"/>
                <w:sz w:val="18"/>
                <w:szCs w:val="18"/>
                <w:highlight w:val="cyan"/>
              </w:rPr>
              <w:t>12</w:t>
            </w:r>
          </w:p>
        </w:tc>
      </w:tr>
      <w:tr w:rsidR="000774C8" w:rsidRPr="000774C8" w:rsidTr="000774C8">
        <w:trPr>
          <w:jc w:val="center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74C8" w:rsidRPr="000774C8" w:rsidRDefault="000774C8" w:rsidP="000774C8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0774C8">
              <w:rPr>
                <w:rFonts w:ascii="Arial Narrow" w:hAnsi="Arial Narrow" w:cs="Times New Roman"/>
                <w:sz w:val="18"/>
                <w:szCs w:val="18"/>
              </w:rPr>
              <w:t>7</w:t>
            </w:r>
          </w:p>
        </w:tc>
        <w:tc>
          <w:tcPr>
            <w:tcW w:w="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74C8" w:rsidRPr="000774C8" w:rsidRDefault="000774C8" w:rsidP="000774C8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0774C8" w:rsidRPr="000774C8" w:rsidRDefault="000774C8" w:rsidP="000774C8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774C8" w:rsidRPr="000774C8" w:rsidRDefault="000774C8" w:rsidP="000774C8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4</w:t>
            </w:r>
          </w:p>
        </w:tc>
      </w:tr>
      <w:tr w:rsidR="000774C8" w:rsidRPr="000774C8" w:rsidTr="000774C8">
        <w:trPr>
          <w:jc w:val="center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74C8" w:rsidRPr="000774C8" w:rsidRDefault="000774C8" w:rsidP="000774C8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0774C8">
              <w:rPr>
                <w:rFonts w:ascii="Arial Narrow" w:hAnsi="Arial Narrow" w:cs="Times New Roman"/>
                <w:sz w:val="18"/>
                <w:szCs w:val="18"/>
              </w:rPr>
              <w:t>8</w:t>
            </w:r>
          </w:p>
        </w:tc>
        <w:tc>
          <w:tcPr>
            <w:tcW w:w="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74C8" w:rsidRPr="000774C8" w:rsidRDefault="000774C8" w:rsidP="000774C8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0774C8" w:rsidRPr="000774C8" w:rsidRDefault="000774C8" w:rsidP="000774C8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774C8" w:rsidRPr="000774C8" w:rsidRDefault="000774C8" w:rsidP="000774C8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AB1147">
              <w:rPr>
                <w:rFonts w:ascii="Arial Narrow" w:hAnsi="Arial Narrow" w:cs="Times New Roman"/>
                <w:sz w:val="18"/>
                <w:szCs w:val="18"/>
                <w:highlight w:val="cyan"/>
              </w:rPr>
              <w:t>9</w:t>
            </w:r>
          </w:p>
        </w:tc>
      </w:tr>
      <w:tr w:rsidR="000774C8" w:rsidRPr="000774C8" w:rsidTr="000774C8">
        <w:trPr>
          <w:jc w:val="center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74C8" w:rsidRPr="000774C8" w:rsidRDefault="000774C8" w:rsidP="000774C8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0774C8">
              <w:rPr>
                <w:rFonts w:ascii="Arial Narrow" w:hAnsi="Arial Narrow" w:cs="Times New Roman"/>
                <w:sz w:val="18"/>
                <w:szCs w:val="18"/>
              </w:rPr>
              <w:t>9</w:t>
            </w:r>
          </w:p>
        </w:tc>
        <w:tc>
          <w:tcPr>
            <w:tcW w:w="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74C8" w:rsidRPr="000774C8" w:rsidRDefault="000774C8" w:rsidP="000774C8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0774C8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0774C8" w:rsidRPr="000774C8" w:rsidRDefault="000774C8" w:rsidP="000774C8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0774C8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774C8" w:rsidRPr="000774C8" w:rsidRDefault="000774C8" w:rsidP="000774C8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8</w:t>
            </w:r>
          </w:p>
        </w:tc>
      </w:tr>
      <w:tr w:rsidR="000774C8" w:rsidRPr="000774C8" w:rsidTr="000774C8">
        <w:trPr>
          <w:jc w:val="center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74C8" w:rsidRPr="000774C8" w:rsidRDefault="000774C8" w:rsidP="000774C8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0774C8">
              <w:rPr>
                <w:rFonts w:ascii="Arial Narrow" w:hAnsi="Arial Narrow" w:cs="Times New Roman"/>
                <w:sz w:val="18"/>
                <w:szCs w:val="18"/>
              </w:rPr>
              <w:t>10</w:t>
            </w:r>
          </w:p>
        </w:tc>
        <w:tc>
          <w:tcPr>
            <w:tcW w:w="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74C8" w:rsidRPr="000774C8" w:rsidRDefault="000774C8" w:rsidP="000774C8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0774C8" w:rsidRPr="000774C8" w:rsidRDefault="000774C8" w:rsidP="000774C8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774C8" w:rsidRPr="000774C8" w:rsidRDefault="00E609F5" w:rsidP="000774C8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7</w:t>
            </w:r>
          </w:p>
        </w:tc>
      </w:tr>
      <w:tr w:rsidR="000774C8" w:rsidRPr="000774C8" w:rsidTr="000774C8">
        <w:trPr>
          <w:jc w:val="center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74C8" w:rsidRPr="000774C8" w:rsidRDefault="000774C8" w:rsidP="000774C8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0774C8">
              <w:rPr>
                <w:rFonts w:ascii="Arial Narrow" w:hAnsi="Arial Narrow" w:cs="Times New Roman"/>
                <w:sz w:val="18"/>
                <w:szCs w:val="18"/>
              </w:rPr>
              <w:t>11</w:t>
            </w:r>
          </w:p>
        </w:tc>
        <w:tc>
          <w:tcPr>
            <w:tcW w:w="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74C8" w:rsidRPr="000774C8" w:rsidRDefault="000774C8" w:rsidP="000774C8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0774C8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0774C8" w:rsidRPr="000774C8" w:rsidRDefault="000774C8" w:rsidP="000774C8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0774C8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774C8" w:rsidRPr="000774C8" w:rsidRDefault="00E609F5" w:rsidP="000774C8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7</w:t>
            </w:r>
          </w:p>
        </w:tc>
      </w:tr>
      <w:tr w:rsidR="000774C8" w:rsidRPr="000774C8" w:rsidTr="000774C8">
        <w:trPr>
          <w:jc w:val="center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74C8" w:rsidRPr="000774C8" w:rsidRDefault="000774C8" w:rsidP="000774C8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0774C8">
              <w:rPr>
                <w:rFonts w:ascii="Arial Narrow" w:hAnsi="Arial Narrow" w:cs="Times New Roman"/>
                <w:sz w:val="18"/>
                <w:szCs w:val="18"/>
              </w:rPr>
              <w:t>12</w:t>
            </w:r>
          </w:p>
        </w:tc>
        <w:tc>
          <w:tcPr>
            <w:tcW w:w="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74C8" w:rsidRPr="000774C8" w:rsidRDefault="000774C8" w:rsidP="000774C8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0774C8" w:rsidRPr="000774C8" w:rsidRDefault="000774C8" w:rsidP="000774C8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774C8" w:rsidRPr="000774C8" w:rsidRDefault="00AB1147" w:rsidP="000774C8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5</w:t>
            </w:r>
          </w:p>
        </w:tc>
      </w:tr>
      <w:tr w:rsidR="000774C8" w:rsidRPr="000774C8" w:rsidTr="000774C8">
        <w:trPr>
          <w:jc w:val="center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74C8" w:rsidRPr="000774C8" w:rsidRDefault="000774C8" w:rsidP="000774C8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0774C8">
              <w:rPr>
                <w:rFonts w:ascii="Arial Narrow" w:hAnsi="Arial Narrow" w:cs="Times New Roman"/>
                <w:sz w:val="18"/>
                <w:szCs w:val="18"/>
              </w:rPr>
              <w:t>13</w:t>
            </w:r>
          </w:p>
        </w:tc>
        <w:tc>
          <w:tcPr>
            <w:tcW w:w="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74C8" w:rsidRPr="000774C8" w:rsidRDefault="000774C8" w:rsidP="000774C8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0774C8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0774C8" w:rsidRPr="000774C8" w:rsidRDefault="000774C8" w:rsidP="000774C8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0774C8">
              <w:rPr>
                <w:rFonts w:ascii="Arial Narrow" w:hAnsi="Arial Narrow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774C8" w:rsidRPr="000774C8" w:rsidRDefault="00AB1147" w:rsidP="000774C8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AB1147">
              <w:rPr>
                <w:rFonts w:ascii="Arial Narrow" w:hAnsi="Arial Narrow" w:cs="Times New Roman"/>
                <w:sz w:val="18"/>
                <w:szCs w:val="18"/>
                <w:highlight w:val="cyan"/>
              </w:rPr>
              <w:t>9</w:t>
            </w:r>
          </w:p>
        </w:tc>
      </w:tr>
      <w:tr w:rsidR="000774C8" w:rsidRPr="000774C8" w:rsidTr="000774C8">
        <w:trPr>
          <w:jc w:val="center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74C8" w:rsidRPr="000774C8" w:rsidRDefault="000774C8" w:rsidP="000774C8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0774C8">
              <w:rPr>
                <w:rFonts w:ascii="Arial Narrow" w:hAnsi="Arial Narrow" w:cs="Times New Roman"/>
                <w:sz w:val="18"/>
                <w:szCs w:val="18"/>
              </w:rPr>
              <w:t>14</w:t>
            </w:r>
          </w:p>
        </w:tc>
        <w:tc>
          <w:tcPr>
            <w:tcW w:w="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74C8" w:rsidRPr="000774C8" w:rsidRDefault="000774C8" w:rsidP="000774C8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74C8" w:rsidRPr="000774C8" w:rsidRDefault="000774C8" w:rsidP="000774C8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774C8" w:rsidRPr="000774C8" w:rsidRDefault="00AB1147" w:rsidP="000774C8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8</w:t>
            </w:r>
          </w:p>
        </w:tc>
      </w:tr>
      <w:tr w:rsidR="000774C8" w:rsidRPr="000774C8" w:rsidTr="000774C8">
        <w:trPr>
          <w:jc w:val="center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74C8" w:rsidRPr="000774C8" w:rsidRDefault="000774C8" w:rsidP="000774C8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0774C8">
              <w:rPr>
                <w:rFonts w:ascii="Arial Narrow" w:hAnsi="Arial Narrow" w:cs="Times New Roman"/>
                <w:sz w:val="18"/>
                <w:szCs w:val="18"/>
              </w:rPr>
              <w:t>15</w:t>
            </w:r>
          </w:p>
        </w:tc>
        <w:tc>
          <w:tcPr>
            <w:tcW w:w="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74C8" w:rsidRPr="000774C8" w:rsidRDefault="000774C8" w:rsidP="000774C8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74C8" w:rsidRPr="000774C8" w:rsidRDefault="000774C8" w:rsidP="000774C8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774C8" w:rsidRPr="000774C8" w:rsidRDefault="00AB1147" w:rsidP="000774C8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AB1147">
              <w:rPr>
                <w:rFonts w:ascii="Arial Narrow" w:hAnsi="Arial Narrow" w:cs="Times New Roman"/>
                <w:sz w:val="18"/>
                <w:szCs w:val="18"/>
                <w:highlight w:val="cyan"/>
              </w:rPr>
              <w:t>10</w:t>
            </w:r>
          </w:p>
        </w:tc>
      </w:tr>
      <w:tr w:rsidR="000774C8" w:rsidRPr="000774C8" w:rsidTr="000774C8">
        <w:trPr>
          <w:jc w:val="center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74C8" w:rsidRPr="000774C8" w:rsidRDefault="000774C8" w:rsidP="000774C8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0774C8">
              <w:rPr>
                <w:rFonts w:ascii="Arial Narrow" w:hAnsi="Arial Narrow" w:cs="Times New Roman"/>
                <w:sz w:val="18"/>
                <w:szCs w:val="18"/>
              </w:rPr>
              <w:t>16</w:t>
            </w:r>
          </w:p>
        </w:tc>
        <w:tc>
          <w:tcPr>
            <w:tcW w:w="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74C8" w:rsidRPr="000774C8" w:rsidRDefault="000774C8" w:rsidP="000774C8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74C8" w:rsidRPr="000774C8" w:rsidRDefault="000774C8" w:rsidP="000774C8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774C8" w:rsidRPr="000774C8" w:rsidRDefault="00AB1147" w:rsidP="000774C8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4</w:t>
            </w:r>
          </w:p>
        </w:tc>
      </w:tr>
      <w:tr w:rsidR="000774C8" w:rsidRPr="000774C8" w:rsidTr="000774C8">
        <w:trPr>
          <w:jc w:val="center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74C8" w:rsidRPr="000774C8" w:rsidRDefault="000774C8" w:rsidP="000774C8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0774C8">
              <w:rPr>
                <w:rFonts w:ascii="Arial Narrow" w:hAnsi="Arial Narrow" w:cs="Times New Roman"/>
                <w:sz w:val="18"/>
                <w:szCs w:val="18"/>
              </w:rPr>
              <w:t>17</w:t>
            </w:r>
          </w:p>
        </w:tc>
        <w:tc>
          <w:tcPr>
            <w:tcW w:w="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74C8" w:rsidRPr="000774C8" w:rsidRDefault="000774C8" w:rsidP="000774C8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74C8" w:rsidRPr="000774C8" w:rsidRDefault="000774C8" w:rsidP="000774C8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774C8" w:rsidRPr="000774C8" w:rsidRDefault="00AB1147" w:rsidP="000774C8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7</w:t>
            </w:r>
          </w:p>
        </w:tc>
      </w:tr>
      <w:tr w:rsidR="000774C8" w:rsidRPr="000774C8" w:rsidTr="000774C8">
        <w:trPr>
          <w:jc w:val="center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74C8" w:rsidRPr="000774C8" w:rsidRDefault="000774C8" w:rsidP="000774C8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0774C8">
              <w:rPr>
                <w:rFonts w:ascii="Arial Narrow" w:hAnsi="Arial Narrow" w:cs="Times New Roman"/>
                <w:sz w:val="18"/>
                <w:szCs w:val="18"/>
              </w:rPr>
              <w:t>18</w:t>
            </w:r>
          </w:p>
        </w:tc>
        <w:tc>
          <w:tcPr>
            <w:tcW w:w="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74C8" w:rsidRPr="000774C8" w:rsidRDefault="000774C8" w:rsidP="000774C8">
            <w:pPr>
              <w:pStyle w:val="a8"/>
              <w:jc w:val="center"/>
              <w:rPr>
                <w:rFonts w:ascii="Arial Narrow" w:hAnsi="Arial Narrow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74C8" w:rsidRPr="000774C8" w:rsidRDefault="000774C8" w:rsidP="000774C8">
            <w:pPr>
              <w:pStyle w:val="a8"/>
              <w:jc w:val="center"/>
              <w:rPr>
                <w:rFonts w:ascii="Arial Narrow" w:hAnsi="Arial Narrow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774C8" w:rsidRPr="000774C8" w:rsidRDefault="00AB1147" w:rsidP="000774C8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8</w:t>
            </w:r>
          </w:p>
        </w:tc>
      </w:tr>
      <w:tr w:rsidR="000774C8" w:rsidRPr="000774C8" w:rsidTr="000774C8">
        <w:trPr>
          <w:jc w:val="center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74C8" w:rsidRPr="000774C8" w:rsidRDefault="000774C8" w:rsidP="000774C8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0774C8">
              <w:rPr>
                <w:rFonts w:ascii="Arial Narrow" w:hAnsi="Arial Narrow" w:cs="Times New Roman"/>
                <w:sz w:val="18"/>
                <w:szCs w:val="18"/>
              </w:rPr>
              <w:t>19</w:t>
            </w:r>
          </w:p>
        </w:tc>
        <w:tc>
          <w:tcPr>
            <w:tcW w:w="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74C8" w:rsidRPr="000774C8" w:rsidRDefault="000774C8" w:rsidP="000774C8">
            <w:pPr>
              <w:pStyle w:val="a8"/>
              <w:jc w:val="center"/>
              <w:rPr>
                <w:rFonts w:ascii="Arial Narrow" w:hAnsi="Arial Narrow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74C8" w:rsidRPr="000774C8" w:rsidRDefault="000774C8" w:rsidP="000774C8">
            <w:pPr>
              <w:pStyle w:val="a8"/>
              <w:jc w:val="center"/>
              <w:rPr>
                <w:rFonts w:ascii="Arial Narrow" w:hAnsi="Arial Narrow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774C8" w:rsidRPr="000774C8" w:rsidRDefault="00AB1147" w:rsidP="000774C8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AB1147">
              <w:rPr>
                <w:rFonts w:ascii="Arial Narrow" w:hAnsi="Arial Narrow" w:cs="Times New Roman"/>
                <w:sz w:val="18"/>
                <w:szCs w:val="18"/>
                <w:highlight w:val="cyan"/>
              </w:rPr>
              <w:t>11</w:t>
            </w:r>
          </w:p>
        </w:tc>
      </w:tr>
      <w:tr w:rsidR="000774C8" w:rsidRPr="000774C8" w:rsidTr="000774C8">
        <w:trPr>
          <w:jc w:val="center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74C8" w:rsidRPr="000774C8" w:rsidRDefault="000774C8" w:rsidP="000774C8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0774C8">
              <w:rPr>
                <w:rFonts w:ascii="Arial Narrow" w:hAnsi="Arial Narrow" w:cs="Times New Roman"/>
                <w:sz w:val="18"/>
                <w:szCs w:val="18"/>
              </w:rPr>
              <w:t>21</w:t>
            </w:r>
          </w:p>
        </w:tc>
        <w:tc>
          <w:tcPr>
            <w:tcW w:w="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74C8" w:rsidRPr="000774C8" w:rsidRDefault="000774C8" w:rsidP="000774C8">
            <w:pPr>
              <w:pStyle w:val="a8"/>
              <w:jc w:val="center"/>
              <w:rPr>
                <w:rFonts w:ascii="Arial Narrow" w:hAnsi="Arial Narrow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74C8" w:rsidRPr="000774C8" w:rsidRDefault="000774C8" w:rsidP="000774C8">
            <w:pPr>
              <w:pStyle w:val="a8"/>
              <w:jc w:val="center"/>
              <w:rPr>
                <w:rFonts w:ascii="Arial Narrow" w:hAnsi="Arial Narrow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774C8" w:rsidRPr="000774C8" w:rsidRDefault="00AB1147" w:rsidP="000774C8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3</w:t>
            </w:r>
          </w:p>
        </w:tc>
      </w:tr>
      <w:tr w:rsidR="000774C8" w:rsidRPr="000774C8" w:rsidTr="00AB1147">
        <w:trPr>
          <w:jc w:val="center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EEAF6" w:themeFill="accent1" w:themeFillTint="33"/>
          </w:tcPr>
          <w:p w:rsidR="000774C8" w:rsidRPr="000774C8" w:rsidRDefault="000774C8" w:rsidP="000774C8">
            <w:pPr>
              <w:pStyle w:val="a8"/>
              <w:ind w:left="-165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  <w:r w:rsidRPr="000774C8">
              <w:rPr>
                <w:rFonts w:ascii="Arial Narrow" w:hAnsi="Arial Narrow" w:cs="Times New Roman"/>
                <w:b/>
                <w:sz w:val="18"/>
                <w:szCs w:val="18"/>
              </w:rPr>
              <w:t>ИТОГО</w:t>
            </w:r>
          </w:p>
        </w:tc>
        <w:tc>
          <w:tcPr>
            <w:tcW w:w="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EEAF6" w:themeFill="accent1" w:themeFillTint="33"/>
          </w:tcPr>
          <w:p w:rsidR="000774C8" w:rsidRPr="000774C8" w:rsidRDefault="000774C8" w:rsidP="000774C8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0774C8">
              <w:rPr>
                <w:rFonts w:ascii="Arial Narrow" w:hAnsi="Arial Narrow" w:cs="Times New Roman"/>
                <w:b/>
                <w:sz w:val="18"/>
                <w:szCs w:val="18"/>
              </w:rPr>
              <w:t>95,2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EEAF6" w:themeFill="accent1" w:themeFillTint="33"/>
          </w:tcPr>
          <w:p w:rsidR="000774C8" w:rsidRPr="000774C8" w:rsidRDefault="000774C8" w:rsidP="000774C8">
            <w:pPr>
              <w:pStyle w:val="a8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0774C8">
              <w:rPr>
                <w:rFonts w:ascii="Arial Narrow" w:hAnsi="Arial Narrow" w:cs="Times New Roman"/>
                <w:b/>
                <w:sz w:val="18"/>
                <w:szCs w:val="18"/>
              </w:rPr>
              <w:t>76,2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EEAF6" w:themeFill="accent1" w:themeFillTint="33"/>
          </w:tcPr>
          <w:p w:rsidR="000774C8" w:rsidRPr="000774C8" w:rsidRDefault="000774C8" w:rsidP="000774C8">
            <w:pPr>
              <w:pStyle w:val="a8"/>
              <w:jc w:val="center"/>
              <w:rPr>
                <w:rFonts w:ascii="Arial Narrow" w:hAnsi="Arial Narrow" w:cs="Times New Roman"/>
                <w:b/>
                <w:sz w:val="18"/>
                <w:szCs w:val="18"/>
              </w:rPr>
            </w:pPr>
          </w:p>
        </w:tc>
      </w:tr>
    </w:tbl>
    <w:p w:rsidR="006B21F7" w:rsidRDefault="006B21F7" w:rsidP="006F291F">
      <w:pPr>
        <w:spacing w:after="0"/>
      </w:pPr>
    </w:p>
    <w:p w:rsidR="006F291F" w:rsidRDefault="006F291F" w:rsidP="006F291F">
      <w:pPr>
        <w:spacing w:after="0"/>
      </w:pPr>
    </w:p>
    <w:p w:rsidR="006F291F" w:rsidRDefault="006F291F" w:rsidP="006F291F">
      <w:pPr>
        <w:spacing w:after="0"/>
      </w:pPr>
    </w:p>
    <w:p w:rsidR="006F291F" w:rsidRDefault="006F291F" w:rsidP="006F291F">
      <w:pPr>
        <w:spacing w:after="0"/>
      </w:pPr>
      <w:r>
        <w:rPr>
          <w:rFonts w:cs="Times New Roman"/>
          <w:b/>
          <w:color w:val="FF0000"/>
          <w:sz w:val="28"/>
          <w:szCs w:val="28"/>
        </w:rPr>
        <w:t xml:space="preserve">ПРОБЛЕМЫ в 9 классе в школах № </w:t>
      </w:r>
      <w:r w:rsidR="00AB1147">
        <w:rPr>
          <w:rFonts w:cs="Times New Roman"/>
          <w:b/>
          <w:color w:val="FF0000"/>
          <w:sz w:val="28"/>
          <w:szCs w:val="28"/>
        </w:rPr>
        <w:t xml:space="preserve">1, </w:t>
      </w:r>
      <w:r>
        <w:rPr>
          <w:rFonts w:cs="Times New Roman"/>
          <w:b/>
          <w:color w:val="FF0000"/>
          <w:sz w:val="28"/>
          <w:szCs w:val="28"/>
        </w:rPr>
        <w:t xml:space="preserve">5, 6, </w:t>
      </w:r>
      <w:r w:rsidR="00AB1147">
        <w:rPr>
          <w:rFonts w:cs="Times New Roman"/>
          <w:b/>
          <w:color w:val="FF0000"/>
          <w:sz w:val="28"/>
          <w:szCs w:val="28"/>
        </w:rPr>
        <w:t>8</w:t>
      </w:r>
      <w:r>
        <w:rPr>
          <w:rFonts w:cs="Times New Roman"/>
          <w:b/>
          <w:color w:val="FF0000"/>
          <w:sz w:val="28"/>
          <w:szCs w:val="28"/>
        </w:rPr>
        <w:t>, 13, 15, 19</w:t>
      </w:r>
    </w:p>
    <w:p w:rsidR="006F291F" w:rsidRDefault="006F291F" w:rsidP="006F291F">
      <w:pPr>
        <w:spacing w:after="0"/>
      </w:pPr>
    </w:p>
    <w:p w:rsidR="00AB1147" w:rsidRDefault="00AB1147" w:rsidP="00AB1147">
      <w:pPr>
        <w:pStyle w:val="a9"/>
        <w:numPr>
          <w:ilvl w:val="0"/>
          <w:numId w:val="1"/>
        </w:numPr>
        <w:spacing w:after="0"/>
      </w:pPr>
      <w:r>
        <w:t xml:space="preserve">Низкий результат оценивался по </w:t>
      </w:r>
      <w:proofErr w:type="spellStart"/>
      <w:r>
        <w:t>обученности</w:t>
      </w:r>
      <w:proofErr w:type="spellEnd"/>
      <w:r>
        <w:t xml:space="preserve"> (ниже </w:t>
      </w:r>
      <w:proofErr w:type="spellStart"/>
      <w:r>
        <w:t>среднерайонного</w:t>
      </w:r>
      <w:proofErr w:type="spellEnd"/>
      <w:r>
        <w:t>)</w:t>
      </w:r>
    </w:p>
    <w:p w:rsidR="00C413B6" w:rsidRDefault="00C413B6" w:rsidP="006F291F">
      <w:pPr>
        <w:rPr>
          <w:rFonts w:cs="Times New Roman"/>
          <w:b/>
          <w:sz w:val="28"/>
          <w:szCs w:val="28"/>
          <w:u w:val="single"/>
        </w:rPr>
      </w:pPr>
    </w:p>
    <w:p w:rsidR="00C413B6" w:rsidRDefault="00C413B6" w:rsidP="006F291F">
      <w:pPr>
        <w:rPr>
          <w:rFonts w:cs="Times New Roman"/>
          <w:b/>
          <w:sz w:val="28"/>
          <w:szCs w:val="28"/>
          <w:u w:val="single"/>
        </w:rPr>
      </w:pPr>
    </w:p>
    <w:p w:rsidR="00C413B6" w:rsidRDefault="00C413B6" w:rsidP="006F291F">
      <w:pPr>
        <w:rPr>
          <w:rFonts w:cs="Times New Roman"/>
          <w:b/>
          <w:sz w:val="28"/>
          <w:szCs w:val="28"/>
          <w:u w:val="single"/>
        </w:rPr>
      </w:pPr>
    </w:p>
    <w:p w:rsidR="00C413B6" w:rsidRDefault="00C413B6" w:rsidP="006F291F">
      <w:pPr>
        <w:rPr>
          <w:rFonts w:cs="Times New Roman"/>
          <w:b/>
          <w:sz w:val="28"/>
          <w:szCs w:val="28"/>
          <w:u w:val="single"/>
        </w:rPr>
      </w:pPr>
    </w:p>
    <w:p w:rsidR="006F291F" w:rsidRDefault="006F291F" w:rsidP="006F291F">
      <w:r>
        <w:rPr>
          <w:rFonts w:cs="Times New Roman"/>
          <w:b/>
          <w:sz w:val="28"/>
          <w:szCs w:val="28"/>
          <w:u w:val="single"/>
        </w:rPr>
        <w:t>10   КЛАСС</w:t>
      </w:r>
    </w:p>
    <w:tbl>
      <w:tblPr>
        <w:tblW w:w="16204" w:type="dxa"/>
        <w:jc w:val="center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621"/>
        <w:gridCol w:w="567"/>
        <w:gridCol w:w="427"/>
        <w:gridCol w:w="567"/>
        <w:gridCol w:w="567"/>
        <w:gridCol w:w="427"/>
        <w:gridCol w:w="425"/>
        <w:gridCol w:w="567"/>
        <w:gridCol w:w="567"/>
        <w:gridCol w:w="567"/>
        <w:gridCol w:w="559"/>
        <w:gridCol w:w="8"/>
        <w:gridCol w:w="568"/>
        <w:gridCol w:w="560"/>
        <w:gridCol w:w="8"/>
        <w:gridCol w:w="564"/>
        <w:gridCol w:w="559"/>
        <w:gridCol w:w="8"/>
        <w:gridCol w:w="567"/>
        <w:gridCol w:w="559"/>
        <w:gridCol w:w="8"/>
        <w:gridCol w:w="567"/>
        <w:gridCol w:w="518"/>
        <w:gridCol w:w="8"/>
        <w:gridCol w:w="516"/>
        <w:gridCol w:w="513"/>
        <w:gridCol w:w="8"/>
        <w:gridCol w:w="567"/>
        <w:gridCol w:w="417"/>
        <w:gridCol w:w="8"/>
        <w:gridCol w:w="556"/>
        <w:gridCol w:w="539"/>
        <w:gridCol w:w="8"/>
        <w:gridCol w:w="452"/>
        <w:gridCol w:w="418"/>
        <w:gridCol w:w="8"/>
        <w:gridCol w:w="476"/>
        <w:gridCol w:w="504"/>
        <w:gridCol w:w="851"/>
      </w:tblGrid>
      <w:tr w:rsidR="0017238D" w:rsidRPr="00ED6628" w:rsidTr="0017238D">
        <w:trPr>
          <w:jc w:val="center"/>
        </w:trPr>
        <w:tc>
          <w:tcPr>
            <w:tcW w:w="62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7238D" w:rsidRPr="00ED6628" w:rsidRDefault="0017238D" w:rsidP="00182EDC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№</w:t>
            </w:r>
            <w:r w:rsidRPr="00ED6628">
              <w:rPr>
                <w:rFonts w:ascii="Arial Narrow" w:eastAsia="Arial Narrow" w:hAnsi="Arial Narrow" w:cs="Arial Narrow"/>
                <w:sz w:val="18"/>
                <w:szCs w:val="18"/>
              </w:rPr>
              <w:t xml:space="preserve"> </w:t>
            </w: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ОУ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7238D" w:rsidRPr="00ED6628" w:rsidRDefault="0017238D" w:rsidP="00182EDC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 w:cs="Arial Narrow"/>
                <w:color w:val="FF0000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color w:val="FF0000"/>
                <w:sz w:val="18"/>
                <w:szCs w:val="18"/>
              </w:rPr>
              <w:t>МКР</w:t>
            </w:r>
          </w:p>
          <w:p w:rsidR="0017238D" w:rsidRPr="00ED6628" w:rsidRDefault="0017238D" w:rsidP="00182EDC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color w:val="FF0000"/>
                <w:sz w:val="18"/>
                <w:szCs w:val="18"/>
              </w:rPr>
            </w:pPr>
            <w:proofErr w:type="spellStart"/>
            <w:r w:rsidRPr="00ED6628">
              <w:rPr>
                <w:rFonts w:ascii="Arial Narrow" w:hAnsi="Arial Narrow" w:cs="Arial Narrow"/>
                <w:color w:val="FF0000"/>
                <w:sz w:val="18"/>
                <w:szCs w:val="18"/>
              </w:rPr>
              <w:t>матем</w:t>
            </w:r>
            <w:proofErr w:type="spellEnd"/>
            <w:r w:rsidRPr="00ED6628">
              <w:rPr>
                <w:rFonts w:ascii="Arial Narrow" w:hAnsi="Arial Narrow" w:cs="Arial Narrow"/>
                <w:color w:val="FF0000"/>
                <w:sz w:val="18"/>
                <w:szCs w:val="18"/>
              </w:rPr>
              <w:t>.</w:t>
            </w:r>
          </w:p>
          <w:p w:rsidR="0017238D" w:rsidRPr="00ED6628" w:rsidRDefault="0017238D" w:rsidP="00182EDC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color w:val="FF0000"/>
                <w:sz w:val="18"/>
                <w:szCs w:val="18"/>
              </w:rPr>
            </w:pPr>
            <w:proofErr w:type="gramStart"/>
            <w:r w:rsidRPr="00ED6628">
              <w:rPr>
                <w:rFonts w:ascii="Arial Narrow" w:hAnsi="Arial Narrow" w:cs="Arial Narrow"/>
                <w:color w:val="FF0000"/>
                <w:sz w:val="18"/>
                <w:szCs w:val="18"/>
              </w:rPr>
              <w:t xml:space="preserve">10  </w:t>
            </w:r>
            <w:proofErr w:type="spellStart"/>
            <w:r w:rsidRPr="00ED6628">
              <w:rPr>
                <w:rFonts w:ascii="Arial Narrow" w:hAnsi="Arial Narrow" w:cs="Arial Narrow"/>
                <w:color w:val="FF0000"/>
                <w:sz w:val="18"/>
                <w:szCs w:val="18"/>
              </w:rPr>
              <w:t>кл</w:t>
            </w:r>
            <w:proofErr w:type="spellEnd"/>
            <w:proofErr w:type="gramEnd"/>
            <w:r w:rsidRPr="00ED6628">
              <w:rPr>
                <w:rFonts w:ascii="Arial Narrow" w:hAnsi="Arial Narrow" w:cs="Arial Narrow"/>
                <w:color w:val="FF0000"/>
                <w:sz w:val="18"/>
                <w:szCs w:val="18"/>
              </w:rPr>
              <w:t>.,</w:t>
            </w:r>
          </w:p>
          <w:p w:rsidR="0017238D" w:rsidRPr="00ED6628" w:rsidRDefault="0017238D" w:rsidP="00182EDC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color w:val="FF0000"/>
                <w:sz w:val="18"/>
                <w:szCs w:val="18"/>
              </w:rPr>
              <w:t>19.09.17</w:t>
            </w: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7238D" w:rsidRPr="00ED6628" w:rsidRDefault="0017238D" w:rsidP="00182EDC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 w:cs="Arial Narrow"/>
                <w:color w:val="FF0000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color w:val="FF0000"/>
                <w:sz w:val="18"/>
                <w:szCs w:val="18"/>
              </w:rPr>
              <w:t>КДР</w:t>
            </w:r>
          </w:p>
          <w:p w:rsidR="0017238D" w:rsidRPr="00ED6628" w:rsidRDefault="0017238D" w:rsidP="00182EDC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 w:cs="Arial Narrow"/>
                <w:color w:val="FF0000"/>
                <w:sz w:val="18"/>
                <w:szCs w:val="18"/>
              </w:rPr>
            </w:pPr>
            <w:proofErr w:type="spellStart"/>
            <w:r w:rsidRPr="00ED6628">
              <w:rPr>
                <w:rFonts w:ascii="Arial Narrow" w:hAnsi="Arial Narrow" w:cs="Arial Narrow"/>
                <w:color w:val="FF0000"/>
                <w:sz w:val="18"/>
                <w:szCs w:val="18"/>
              </w:rPr>
              <w:t>матем</w:t>
            </w:r>
            <w:proofErr w:type="spellEnd"/>
            <w:r w:rsidRPr="00ED6628">
              <w:rPr>
                <w:rFonts w:ascii="Arial Narrow" w:hAnsi="Arial Narrow" w:cs="Arial Narrow"/>
                <w:color w:val="FF0000"/>
                <w:sz w:val="18"/>
                <w:szCs w:val="18"/>
              </w:rPr>
              <w:t>.</w:t>
            </w:r>
          </w:p>
          <w:p w:rsidR="0017238D" w:rsidRPr="00ED6628" w:rsidRDefault="0017238D" w:rsidP="00182EDC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 w:cs="Arial Narrow"/>
                <w:color w:val="FF0000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color w:val="FF0000"/>
                <w:sz w:val="18"/>
                <w:szCs w:val="18"/>
              </w:rPr>
              <w:t xml:space="preserve">10 </w:t>
            </w:r>
            <w:proofErr w:type="spellStart"/>
            <w:r w:rsidRPr="00ED6628">
              <w:rPr>
                <w:rFonts w:ascii="Arial Narrow" w:hAnsi="Arial Narrow" w:cs="Arial Narrow"/>
                <w:color w:val="FF0000"/>
                <w:sz w:val="18"/>
                <w:szCs w:val="18"/>
              </w:rPr>
              <w:t>кл</w:t>
            </w:r>
            <w:proofErr w:type="spellEnd"/>
            <w:r w:rsidRPr="00ED6628">
              <w:rPr>
                <w:rFonts w:ascii="Arial Narrow" w:hAnsi="Arial Narrow" w:cs="Arial Narrow"/>
                <w:color w:val="FF0000"/>
                <w:sz w:val="18"/>
                <w:szCs w:val="18"/>
              </w:rPr>
              <w:t>.</w:t>
            </w:r>
          </w:p>
          <w:p w:rsidR="0017238D" w:rsidRPr="00ED6628" w:rsidRDefault="0017238D" w:rsidP="00182EDC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color w:val="FF0000"/>
                <w:sz w:val="18"/>
                <w:szCs w:val="18"/>
              </w:rPr>
              <w:t>14.12.17</w:t>
            </w:r>
          </w:p>
        </w:tc>
        <w:tc>
          <w:tcPr>
            <w:tcW w:w="85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7238D" w:rsidRPr="00ED6628" w:rsidRDefault="0017238D" w:rsidP="00182EDC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 w:cs="Arial Narrow"/>
                <w:color w:val="FF0000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color w:val="FF0000"/>
                <w:sz w:val="18"/>
                <w:szCs w:val="18"/>
              </w:rPr>
              <w:t>МКР</w:t>
            </w:r>
          </w:p>
          <w:p w:rsidR="0017238D" w:rsidRPr="00ED6628" w:rsidRDefault="0017238D" w:rsidP="00182EDC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color w:val="FF0000"/>
                <w:sz w:val="18"/>
                <w:szCs w:val="18"/>
              </w:rPr>
            </w:pPr>
            <w:proofErr w:type="spellStart"/>
            <w:r w:rsidRPr="00ED6628">
              <w:rPr>
                <w:rFonts w:ascii="Arial Narrow" w:hAnsi="Arial Narrow" w:cs="Arial Narrow"/>
                <w:color w:val="FF0000"/>
                <w:sz w:val="18"/>
                <w:szCs w:val="18"/>
              </w:rPr>
              <w:t>матем</w:t>
            </w:r>
            <w:proofErr w:type="spellEnd"/>
            <w:r w:rsidRPr="00ED6628">
              <w:rPr>
                <w:rFonts w:ascii="Arial Narrow" w:hAnsi="Arial Narrow" w:cs="Arial Narrow"/>
                <w:color w:val="FF0000"/>
                <w:sz w:val="18"/>
                <w:szCs w:val="18"/>
              </w:rPr>
              <w:t>.</w:t>
            </w:r>
          </w:p>
          <w:p w:rsidR="0017238D" w:rsidRPr="00ED6628" w:rsidRDefault="0017238D" w:rsidP="00182EDC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color w:val="FF0000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color w:val="FF0000"/>
                <w:sz w:val="18"/>
                <w:szCs w:val="18"/>
              </w:rPr>
              <w:t xml:space="preserve">10 </w:t>
            </w:r>
            <w:proofErr w:type="spellStart"/>
            <w:r w:rsidRPr="00ED6628">
              <w:rPr>
                <w:rFonts w:ascii="Arial Narrow" w:hAnsi="Arial Narrow" w:cs="Arial Narrow"/>
                <w:color w:val="FF0000"/>
                <w:sz w:val="18"/>
                <w:szCs w:val="18"/>
              </w:rPr>
              <w:t>кл</w:t>
            </w:r>
            <w:proofErr w:type="spellEnd"/>
            <w:r w:rsidRPr="00ED6628">
              <w:rPr>
                <w:rFonts w:ascii="Arial Narrow" w:hAnsi="Arial Narrow" w:cs="Arial Narrow"/>
                <w:color w:val="FF0000"/>
                <w:sz w:val="18"/>
                <w:szCs w:val="18"/>
              </w:rPr>
              <w:t>.</w:t>
            </w:r>
          </w:p>
          <w:p w:rsidR="0017238D" w:rsidRPr="00ED6628" w:rsidRDefault="0017238D" w:rsidP="00182EDC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color w:val="FF0000"/>
                <w:sz w:val="18"/>
                <w:szCs w:val="18"/>
              </w:rPr>
              <w:t>16.01.2018</w:t>
            </w: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7238D" w:rsidRPr="00182EDC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 w:cs="Arial Narrow"/>
                <w:color w:val="FF0000"/>
                <w:sz w:val="18"/>
                <w:szCs w:val="18"/>
              </w:rPr>
            </w:pPr>
            <w:r w:rsidRPr="00182EDC">
              <w:rPr>
                <w:rFonts w:ascii="Arial Narrow" w:hAnsi="Arial Narrow" w:cs="Arial Narrow"/>
                <w:color w:val="FF0000"/>
                <w:sz w:val="18"/>
                <w:szCs w:val="18"/>
              </w:rPr>
              <w:t>КДР</w:t>
            </w:r>
          </w:p>
          <w:p w:rsidR="0017238D" w:rsidRPr="00182EDC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color w:val="FF0000"/>
                <w:sz w:val="18"/>
                <w:szCs w:val="18"/>
              </w:rPr>
            </w:pPr>
            <w:r w:rsidRPr="00182EDC">
              <w:rPr>
                <w:rFonts w:ascii="Arial Narrow" w:hAnsi="Arial Narrow" w:cs="Arial Narrow"/>
                <w:color w:val="FF0000"/>
                <w:sz w:val="18"/>
                <w:szCs w:val="18"/>
              </w:rPr>
              <w:t>математика</w:t>
            </w:r>
          </w:p>
          <w:p w:rsidR="0017238D" w:rsidRPr="00182EDC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color w:val="FF0000"/>
                <w:sz w:val="18"/>
                <w:szCs w:val="18"/>
              </w:rPr>
            </w:pPr>
            <w:r w:rsidRPr="00182EDC">
              <w:rPr>
                <w:rFonts w:ascii="Arial Narrow" w:hAnsi="Arial Narrow" w:cs="Arial Narrow"/>
                <w:color w:val="FF0000"/>
                <w:sz w:val="18"/>
                <w:szCs w:val="18"/>
              </w:rPr>
              <w:t xml:space="preserve">10 </w:t>
            </w:r>
            <w:proofErr w:type="spellStart"/>
            <w:r w:rsidRPr="00182EDC">
              <w:rPr>
                <w:rFonts w:ascii="Arial Narrow" w:hAnsi="Arial Narrow" w:cs="Arial Narrow"/>
                <w:color w:val="FF0000"/>
                <w:sz w:val="18"/>
                <w:szCs w:val="18"/>
              </w:rPr>
              <w:t>кл</w:t>
            </w:r>
            <w:proofErr w:type="spellEnd"/>
            <w:r w:rsidRPr="00182EDC">
              <w:rPr>
                <w:rFonts w:ascii="Arial Narrow" w:hAnsi="Arial Narrow" w:cs="Arial Narrow"/>
                <w:color w:val="FF0000"/>
                <w:sz w:val="18"/>
                <w:szCs w:val="18"/>
              </w:rPr>
              <w:t>.</w:t>
            </w:r>
          </w:p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 w:cs="Arial Narrow"/>
                <w:color w:val="FF0000"/>
                <w:sz w:val="18"/>
                <w:szCs w:val="18"/>
              </w:rPr>
            </w:pPr>
            <w:r w:rsidRPr="00182EDC">
              <w:rPr>
                <w:rFonts w:ascii="Arial Narrow" w:hAnsi="Arial Narrow" w:cs="Arial Narrow"/>
                <w:color w:val="FF0000"/>
                <w:sz w:val="18"/>
                <w:szCs w:val="18"/>
              </w:rPr>
              <w:t>26.04.2018</w:t>
            </w:r>
          </w:p>
        </w:tc>
        <w:tc>
          <w:tcPr>
            <w:tcW w:w="11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7238D" w:rsidRPr="00ED6628" w:rsidRDefault="0017238D" w:rsidP="00182EDC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 w:cs="Arial Narrow"/>
                <w:color w:val="FF0000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color w:val="FF0000"/>
                <w:sz w:val="18"/>
                <w:szCs w:val="18"/>
              </w:rPr>
              <w:t>МКР</w:t>
            </w:r>
          </w:p>
          <w:p w:rsidR="0017238D" w:rsidRPr="00ED6628" w:rsidRDefault="0017238D" w:rsidP="00182EDC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color w:val="FF0000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color w:val="FF0000"/>
                <w:sz w:val="18"/>
                <w:szCs w:val="18"/>
              </w:rPr>
              <w:t>русский</w:t>
            </w:r>
          </w:p>
          <w:p w:rsidR="0017238D" w:rsidRPr="00ED6628" w:rsidRDefault="0017238D" w:rsidP="00182EDC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color w:val="FF0000"/>
                <w:sz w:val="18"/>
                <w:szCs w:val="18"/>
              </w:rPr>
            </w:pPr>
            <w:proofErr w:type="gramStart"/>
            <w:r w:rsidRPr="00ED6628">
              <w:rPr>
                <w:rFonts w:ascii="Arial Narrow" w:hAnsi="Arial Narrow" w:cs="Arial Narrow"/>
                <w:color w:val="FF0000"/>
                <w:sz w:val="18"/>
                <w:szCs w:val="18"/>
              </w:rPr>
              <w:t xml:space="preserve">10  </w:t>
            </w:r>
            <w:proofErr w:type="spellStart"/>
            <w:r w:rsidRPr="00ED6628">
              <w:rPr>
                <w:rFonts w:ascii="Arial Narrow" w:hAnsi="Arial Narrow" w:cs="Arial Narrow"/>
                <w:color w:val="FF0000"/>
                <w:sz w:val="18"/>
                <w:szCs w:val="18"/>
              </w:rPr>
              <w:t>кл</w:t>
            </w:r>
            <w:proofErr w:type="spellEnd"/>
            <w:proofErr w:type="gramEnd"/>
            <w:r w:rsidRPr="00ED6628">
              <w:rPr>
                <w:rFonts w:ascii="Arial Narrow" w:hAnsi="Arial Narrow" w:cs="Arial Narrow"/>
                <w:color w:val="FF0000"/>
                <w:sz w:val="18"/>
                <w:szCs w:val="18"/>
              </w:rPr>
              <w:t>.,</w:t>
            </w:r>
          </w:p>
          <w:p w:rsidR="0017238D" w:rsidRPr="00ED6628" w:rsidRDefault="0017238D" w:rsidP="00182EDC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color w:val="FF0000"/>
                <w:sz w:val="18"/>
                <w:szCs w:val="18"/>
              </w:rPr>
              <w:t>25.10.17</w:t>
            </w:r>
          </w:p>
        </w:tc>
        <w:tc>
          <w:tcPr>
            <w:tcW w:w="113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7238D" w:rsidRPr="00ED6628" w:rsidRDefault="0017238D" w:rsidP="00182EDC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 w:cs="Arial Narrow"/>
                <w:color w:val="FF0000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color w:val="FF0000"/>
                <w:sz w:val="18"/>
                <w:szCs w:val="18"/>
              </w:rPr>
              <w:t>КДР</w:t>
            </w:r>
          </w:p>
          <w:p w:rsidR="0017238D" w:rsidRPr="00ED6628" w:rsidRDefault="0017238D" w:rsidP="00182EDC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color w:val="FF0000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color w:val="FF0000"/>
                <w:sz w:val="18"/>
                <w:szCs w:val="18"/>
              </w:rPr>
              <w:t>русский</w:t>
            </w:r>
          </w:p>
          <w:p w:rsidR="0017238D" w:rsidRPr="00ED6628" w:rsidRDefault="0017238D" w:rsidP="00182EDC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color w:val="FF0000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color w:val="FF0000"/>
                <w:sz w:val="18"/>
                <w:szCs w:val="18"/>
              </w:rPr>
              <w:t xml:space="preserve">10 </w:t>
            </w:r>
            <w:proofErr w:type="spellStart"/>
            <w:r w:rsidRPr="00ED6628">
              <w:rPr>
                <w:rFonts w:ascii="Arial Narrow" w:hAnsi="Arial Narrow" w:cs="Arial Narrow"/>
                <w:color w:val="FF0000"/>
                <w:sz w:val="18"/>
                <w:szCs w:val="18"/>
              </w:rPr>
              <w:t>кл</w:t>
            </w:r>
            <w:proofErr w:type="spellEnd"/>
            <w:r w:rsidRPr="00ED6628">
              <w:rPr>
                <w:rFonts w:ascii="Arial Narrow" w:hAnsi="Arial Narrow" w:cs="Arial Narrow"/>
                <w:color w:val="FF0000"/>
                <w:sz w:val="18"/>
                <w:szCs w:val="18"/>
              </w:rPr>
              <w:t>.</w:t>
            </w:r>
          </w:p>
          <w:p w:rsidR="0017238D" w:rsidRPr="00ED6628" w:rsidRDefault="0017238D" w:rsidP="00182EDC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color w:val="FF0000"/>
                <w:sz w:val="18"/>
                <w:szCs w:val="18"/>
              </w:rPr>
              <w:t>21.12.17</w:t>
            </w:r>
          </w:p>
        </w:tc>
        <w:tc>
          <w:tcPr>
            <w:tcW w:w="113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17238D" w:rsidRPr="00ED6628" w:rsidRDefault="0017238D" w:rsidP="00182EDC">
            <w:pPr>
              <w:pStyle w:val="1"/>
              <w:ind w:left="4" w:right="-118"/>
              <w:contextualSpacing/>
              <w:jc w:val="center"/>
              <w:rPr>
                <w:rFonts w:ascii="Arial Narrow" w:hAnsi="Arial Narrow" w:cs="Arial Narrow"/>
                <w:color w:val="FF0000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color w:val="FF0000"/>
                <w:sz w:val="18"/>
                <w:szCs w:val="18"/>
              </w:rPr>
              <w:t>КДР</w:t>
            </w:r>
          </w:p>
          <w:p w:rsidR="0017238D" w:rsidRPr="00ED6628" w:rsidRDefault="0017238D" w:rsidP="00182EDC">
            <w:pPr>
              <w:pStyle w:val="1"/>
              <w:ind w:left="4" w:right="-118"/>
              <w:contextualSpacing/>
              <w:jc w:val="center"/>
              <w:rPr>
                <w:rFonts w:ascii="Arial Narrow" w:hAnsi="Arial Narrow" w:cs="Arial Narrow"/>
                <w:color w:val="FF0000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color w:val="FF0000"/>
                <w:sz w:val="18"/>
                <w:szCs w:val="18"/>
              </w:rPr>
              <w:t>литература</w:t>
            </w:r>
          </w:p>
          <w:p w:rsidR="0017238D" w:rsidRPr="00ED6628" w:rsidRDefault="0017238D" w:rsidP="00182EDC">
            <w:pPr>
              <w:pStyle w:val="1"/>
              <w:ind w:left="4" w:right="-118"/>
              <w:contextualSpacing/>
              <w:jc w:val="center"/>
              <w:rPr>
                <w:rFonts w:ascii="Arial Narrow" w:hAnsi="Arial Narrow" w:cs="Arial Narrow"/>
                <w:color w:val="FF0000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color w:val="FF0000"/>
                <w:sz w:val="18"/>
                <w:szCs w:val="18"/>
              </w:rPr>
              <w:t xml:space="preserve">10 </w:t>
            </w:r>
            <w:proofErr w:type="spellStart"/>
            <w:r w:rsidRPr="00ED6628">
              <w:rPr>
                <w:rFonts w:ascii="Arial Narrow" w:hAnsi="Arial Narrow" w:cs="Arial Narrow"/>
                <w:color w:val="FF0000"/>
                <w:sz w:val="18"/>
                <w:szCs w:val="18"/>
              </w:rPr>
              <w:t>кл</w:t>
            </w:r>
            <w:proofErr w:type="spellEnd"/>
            <w:r w:rsidRPr="00ED6628">
              <w:rPr>
                <w:rFonts w:ascii="Arial Narrow" w:hAnsi="Arial Narrow" w:cs="Arial Narrow"/>
                <w:color w:val="FF0000"/>
                <w:sz w:val="18"/>
                <w:szCs w:val="18"/>
              </w:rPr>
              <w:t>.</w:t>
            </w:r>
          </w:p>
          <w:p w:rsidR="0017238D" w:rsidRPr="00ED6628" w:rsidRDefault="0017238D" w:rsidP="00182EDC">
            <w:pPr>
              <w:pStyle w:val="1"/>
              <w:ind w:left="4" w:right="-118"/>
              <w:contextualSpacing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color w:val="FF0000"/>
                <w:sz w:val="18"/>
                <w:szCs w:val="18"/>
              </w:rPr>
              <w:t>15.02.18</w:t>
            </w:r>
          </w:p>
        </w:tc>
        <w:tc>
          <w:tcPr>
            <w:tcW w:w="113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17238D" w:rsidRPr="00ED6628" w:rsidRDefault="0017238D" w:rsidP="00182EDC">
            <w:pPr>
              <w:pStyle w:val="1"/>
              <w:ind w:left="4" w:right="-118"/>
              <w:contextualSpacing/>
              <w:jc w:val="center"/>
              <w:rPr>
                <w:rFonts w:ascii="Arial Narrow" w:hAnsi="Arial Narrow" w:cs="Arial Narrow"/>
                <w:color w:val="FF0000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color w:val="FF0000"/>
                <w:sz w:val="18"/>
                <w:szCs w:val="18"/>
              </w:rPr>
              <w:t>КДР</w:t>
            </w:r>
          </w:p>
          <w:p w:rsidR="0017238D" w:rsidRPr="00ED6628" w:rsidRDefault="0017238D" w:rsidP="00182EDC">
            <w:pPr>
              <w:pStyle w:val="1"/>
              <w:ind w:left="4" w:right="-118"/>
              <w:contextualSpacing/>
              <w:jc w:val="center"/>
              <w:rPr>
                <w:rFonts w:ascii="Arial Narrow" w:hAnsi="Arial Narrow" w:cs="Arial Narrow"/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ED6628">
              <w:rPr>
                <w:rFonts w:ascii="Arial Narrow" w:hAnsi="Arial Narrow" w:cs="Arial Narrow"/>
                <w:color w:val="FF0000"/>
                <w:sz w:val="18"/>
                <w:szCs w:val="18"/>
              </w:rPr>
              <w:t>ин.язык</w:t>
            </w:r>
            <w:proofErr w:type="spellEnd"/>
            <w:proofErr w:type="gramEnd"/>
          </w:p>
          <w:p w:rsidR="0017238D" w:rsidRPr="00ED6628" w:rsidRDefault="0017238D" w:rsidP="00182EDC">
            <w:pPr>
              <w:pStyle w:val="1"/>
              <w:ind w:left="4" w:right="-118"/>
              <w:contextualSpacing/>
              <w:jc w:val="center"/>
              <w:rPr>
                <w:rFonts w:ascii="Arial Narrow" w:hAnsi="Arial Narrow" w:cs="Arial Narrow"/>
                <w:color w:val="FF0000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color w:val="FF0000"/>
                <w:sz w:val="18"/>
                <w:szCs w:val="18"/>
              </w:rPr>
              <w:t xml:space="preserve">10 </w:t>
            </w:r>
            <w:proofErr w:type="spellStart"/>
            <w:r w:rsidRPr="00ED6628">
              <w:rPr>
                <w:rFonts w:ascii="Arial Narrow" w:hAnsi="Arial Narrow" w:cs="Arial Narrow"/>
                <w:color w:val="FF0000"/>
                <w:sz w:val="18"/>
                <w:szCs w:val="18"/>
              </w:rPr>
              <w:t>кл</w:t>
            </w:r>
            <w:proofErr w:type="spellEnd"/>
            <w:r w:rsidRPr="00ED6628">
              <w:rPr>
                <w:rFonts w:ascii="Arial Narrow" w:hAnsi="Arial Narrow" w:cs="Arial Narrow"/>
                <w:color w:val="FF0000"/>
                <w:sz w:val="18"/>
                <w:szCs w:val="18"/>
              </w:rPr>
              <w:t>.</w:t>
            </w:r>
          </w:p>
          <w:p w:rsidR="0017238D" w:rsidRPr="00ED6628" w:rsidRDefault="0017238D" w:rsidP="00182EDC">
            <w:pPr>
              <w:pStyle w:val="1"/>
              <w:ind w:left="4" w:right="-118"/>
              <w:contextualSpacing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color w:val="FF0000"/>
                <w:sz w:val="18"/>
                <w:szCs w:val="18"/>
              </w:rPr>
              <w:t>08.02.18</w:t>
            </w:r>
          </w:p>
        </w:tc>
        <w:tc>
          <w:tcPr>
            <w:tcW w:w="109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7238D" w:rsidRPr="00182EDC" w:rsidRDefault="0017238D" w:rsidP="00182EDC">
            <w:pPr>
              <w:pStyle w:val="1"/>
              <w:ind w:left="4" w:right="-118"/>
              <w:contextualSpacing/>
              <w:jc w:val="center"/>
              <w:rPr>
                <w:rFonts w:ascii="Arial Narrow" w:hAnsi="Arial Narrow" w:cs="Arial Narrow"/>
                <w:color w:val="FF0000"/>
                <w:sz w:val="18"/>
                <w:szCs w:val="18"/>
              </w:rPr>
            </w:pPr>
            <w:r w:rsidRPr="00182EDC">
              <w:rPr>
                <w:rFonts w:ascii="Arial Narrow" w:hAnsi="Arial Narrow" w:cs="Arial Narrow"/>
                <w:color w:val="FF0000"/>
                <w:sz w:val="18"/>
                <w:szCs w:val="18"/>
              </w:rPr>
              <w:t>КДР</w:t>
            </w:r>
          </w:p>
          <w:p w:rsidR="0017238D" w:rsidRPr="00182EDC" w:rsidRDefault="0017238D" w:rsidP="00182EDC">
            <w:pPr>
              <w:pStyle w:val="1"/>
              <w:ind w:left="4" w:right="-118"/>
              <w:contextualSpacing/>
              <w:jc w:val="center"/>
              <w:rPr>
                <w:rFonts w:ascii="Arial Narrow" w:hAnsi="Arial Narrow" w:cs="Arial Narrow"/>
                <w:color w:val="FF0000"/>
                <w:sz w:val="18"/>
                <w:szCs w:val="18"/>
              </w:rPr>
            </w:pPr>
            <w:r w:rsidRPr="00182EDC">
              <w:rPr>
                <w:rFonts w:ascii="Arial Narrow" w:hAnsi="Arial Narrow" w:cs="Arial Narrow"/>
                <w:color w:val="FF0000"/>
                <w:sz w:val="18"/>
                <w:szCs w:val="18"/>
              </w:rPr>
              <w:t>общество</w:t>
            </w:r>
          </w:p>
          <w:p w:rsidR="0017238D" w:rsidRPr="00182EDC" w:rsidRDefault="0017238D" w:rsidP="00182EDC">
            <w:pPr>
              <w:pStyle w:val="1"/>
              <w:ind w:left="4" w:right="-118"/>
              <w:contextualSpacing/>
              <w:jc w:val="center"/>
              <w:rPr>
                <w:rFonts w:ascii="Arial Narrow" w:hAnsi="Arial Narrow"/>
                <w:color w:val="FF0000"/>
                <w:sz w:val="18"/>
                <w:szCs w:val="18"/>
              </w:rPr>
            </w:pPr>
            <w:r w:rsidRPr="00182EDC">
              <w:rPr>
                <w:rFonts w:ascii="Arial Narrow" w:hAnsi="Arial Narrow" w:cs="Arial Narrow"/>
                <w:color w:val="FF0000"/>
                <w:sz w:val="18"/>
                <w:szCs w:val="18"/>
              </w:rPr>
              <w:t xml:space="preserve">10 </w:t>
            </w:r>
            <w:proofErr w:type="spellStart"/>
            <w:r w:rsidRPr="00182EDC">
              <w:rPr>
                <w:rFonts w:ascii="Arial Narrow" w:hAnsi="Arial Narrow" w:cs="Arial Narrow"/>
                <w:color w:val="FF0000"/>
                <w:sz w:val="18"/>
                <w:szCs w:val="18"/>
              </w:rPr>
              <w:t>кл</w:t>
            </w:r>
            <w:proofErr w:type="spellEnd"/>
            <w:r w:rsidRPr="00182EDC">
              <w:rPr>
                <w:rFonts w:ascii="Arial Narrow" w:hAnsi="Arial Narrow" w:cs="Arial Narrow"/>
                <w:color w:val="FF0000"/>
                <w:sz w:val="18"/>
                <w:szCs w:val="18"/>
              </w:rPr>
              <w:t>.</w:t>
            </w:r>
          </w:p>
          <w:p w:rsidR="0017238D" w:rsidRPr="00ED6628" w:rsidRDefault="0017238D" w:rsidP="00182EDC">
            <w:pPr>
              <w:pStyle w:val="1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182EDC">
              <w:rPr>
                <w:rFonts w:ascii="Arial Narrow" w:hAnsi="Arial Narrow" w:cs="Arial Narrow"/>
                <w:color w:val="FF0000"/>
                <w:sz w:val="18"/>
                <w:szCs w:val="18"/>
              </w:rPr>
              <w:t>01.02.17</w:t>
            </w:r>
          </w:p>
        </w:tc>
        <w:tc>
          <w:tcPr>
            <w:tcW w:w="103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7238D" w:rsidRPr="00182EDC" w:rsidRDefault="0017238D" w:rsidP="00182EDC">
            <w:pPr>
              <w:pStyle w:val="1"/>
              <w:ind w:left="4" w:right="-118"/>
              <w:contextualSpacing/>
              <w:jc w:val="center"/>
              <w:rPr>
                <w:rFonts w:ascii="Arial Narrow" w:hAnsi="Arial Narrow" w:cs="Arial Narrow"/>
                <w:color w:val="FF0000"/>
                <w:sz w:val="18"/>
                <w:szCs w:val="18"/>
              </w:rPr>
            </w:pPr>
            <w:r w:rsidRPr="00182EDC">
              <w:rPr>
                <w:rFonts w:ascii="Arial Narrow" w:hAnsi="Arial Narrow" w:cs="Arial Narrow"/>
                <w:color w:val="FF0000"/>
                <w:sz w:val="18"/>
                <w:szCs w:val="18"/>
              </w:rPr>
              <w:t>КДР</w:t>
            </w:r>
          </w:p>
          <w:p w:rsidR="0017238D" w:rsidRPr="00182EDC" w:rsidRDefault="0017238D" w:rsidP="00182EDC">
            <w:pPr>
              <w:pStyle w:val="1"/>
              <w:ind w:left="4" w:right="-118"/>
              <w:contextualSpacing/>
              <w:jc w:val="center"/>
              <w:rPr>
                <w:rFonts w:ascii="Arial Narrow" w:hAnsi="Arial Narrow" w:cs="Arial Narrow"/>
                <w:color w:val="FF0000"/>
                <w:sz w:val="18"/>
                <w:szCs w:val="18"/>
              </w:rPr>
            </w:pPr>
            <w:r w:rsidRPr="00182EDC">
              <w:rPr>
                <w:rFonts w:ascii="Arial Narrow" w:hAnsi="Arial Narrow" w:cs="Arial Narrow"/>
                <w:color w:val="FF0000"/>
                <w:sz w:val="18"/>
                <w:szCs w:val="18"/>
              </w:rPr>
              <w:t>история</w:t>
            </w:r>
          </w:p>
          <w:p w:rsidR="0017238D" w:rsidRPr="00182EDC" w:rsidRDefault="0017238D" w:rsidP="00182EDC">
            <w:pPr>
              <w:pStyle w:val="1"/>
              <w:ind w:left="4" w:right="-118"/>
              <w:contextualSpacing/>
              <w:jc w:val="center"/>
              <w:rPr>
                <w:rFonts w:ascii="Arial Narrow" w:hAnsi="Arial Narrow"/>
                <w:color w:val="FF0000"/>
                <w:sz w:val="18"/>
                <w:szCs w:val="18"/>
              </w:rPr>
            </w:pPr>
            <w:r w:rsidRPr="00182EDC">
              <w:rPr>
                <w:rFonts w:ascii="Arial Narrow" w:hAnsi="Arial Narrow" w:cs="Arial Narrow"/>
                <w:color w:val="FF0000"/>
                <w:sz w:val="18"/>
                <w:szCs w:val="18"/>
              </w:rPr>
              <w:t xml:space="preserve">10 </w:t>
            </w:r>
            <w:proofErr w:type="spellStart"/>
            <w:r w:rsidRPr="00182EDC">
              <w:rPr>
                <w:rFonts w:ascii="Arial Narrow" w:hAnsi="Arial Narrow" w:cs="Arial Narrow"/>
                <w:color w:val="FF0000"/>
                <w:sz w:val="18"/>
                <w:szCs w:val="18"/>
              </w:rPr>
              <w:t>кл</w:t>
            </w:r>
            <w:proofErr w:type="spellEnd"/>
            <w:r w:rsidRPr="00182EDC">
              <w:rPr>
                <w:rFonts w:ascii="Arial Narrow" w:hAnsi="Arial Narrow" w:cs="Arial Narrow"/>
                <w:color w:val="FF0000"/>
                <w:sz w:val="18"/>
                <w:szCs w:val="18"/>
              </w:rPr>
              <w:t>.</w:t>
            </w:r>
          </w:p>
          <w:p w:rsidR="0017238D" w:rsidRPr="00ED6628" w:rsidRDefault="0017238D" w:rsidP="00182EDC">
            <w:pPr>
              <w:pStyle w:val="1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182EDC">
              <w:rPr>
                <w:rFonts w:ascii="Arial Narrow" w:hAnsi="Arial Narrow" w:cs="Arial Narrow"/>
                <w:color w:val="FF0000"/>
                <w:sz w:val="18"/>
                <w:szCs w:val="18"/>
              </w:rPr>
              <w:t>13.02.18</w:t>
            </w:r>
          </w:p>
        </w:tc>
        <w:tc>
          <w:tcPr>
            <w:tcW w:w="99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7238D" w:rsidRPr="00ED6628" w:rsidRDefault="0017238D" w:rsidP="00182EDC">
            <w:pPr>
              <w:pStyle w:val="1"/>
              <w:ind w:left="4" w:right="-118"/>
              <w:contextualSpacing/>
              <w:jc w:val="center"/>
              <w:rPr>
                <w:rFonts w:ascii="Arial Narrow" w:hAnsi="Arial Narrow" w:cs="Arial Narrow"/>
                <w:color w:val="FF0000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color w:val="FF0000"/>
                <w:sz w:val="18"/>
                <w:szCs w:val="18"/>
              </w:rPr>
              <w:t>КДР</w:t>
            </w:r>
          </w:p>
          <w:p w:rsidR="0017238D" w:rsidRPr="00ED6628" w:rsidRDefault="0017238D" w:rsidP="00182EDC">
            <w:pPr>
              <w:pStyle w:val="1"/>
              <w:ind w:left="4" w:right="-118"/>
              <w:contextualSpacing/>
              <w:jc w:val="center"/>
              <w:rPr>
                <w:rFonts w:ascii="Arial Narrow" w:hAnsi="Arial Narrow" w:cs="Arial Narrow"/>
                <w:color w:val="FF0000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color w:val="FF0000"/>
                <w:sz w:val="18"/>
                <w:szCs w:val="18"/>
              </w:rPr>
              <w:t>биология</w:t>
            </w:r>
          </w:p>
          <w:p w:rsidR="0017238D" w:rsidRPr="00ED6628" w:rsidRDefault="0017238D" w:rsidP="00182EDC">
            <w:pPr>
              <w:pStyle w:val="1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color w:val="FF0000"/>
                <w:sz w:val="18"/>
                <w:szCs w:val="18"/>
              </w:rPr>
              <w:t xml:space="preserve">10  </w:t>
            </w:r>
            <w:proofErr w:type="spellStart"/>
            <w:r w:rsidRPr="00ED6628">
              <w:rPr>
                <w:rFonts w:ascii="Arial Narrow" w:hAnsi="Arial Narrow" w:cs="Arial Narrow"/>
                <w:color w:val="FF0000"/>
                <w:sz w:val="18"/>
                <w:szCs w:val="18"/>
              </w:rPr>
              <w:t>кл</w:t>
            </w:r>
            <w:proofErr w:type="spellEnd"/>
            <w:r w:rsidRPr="00ED6628">
              <w:rPr>
                <w:rFonts w:ascii="Arial Narrow" w:hAnsi="Arial Narrow" w:cs="Arial Narrow"/>
                <w:color w:val="FF0000"/>
                <w:sz w:val="18"/>
                <w:szCs w:val="18"/>
              </w:rPr>
              <w:t>., 23.01.18</w:t>
            </w:r>
          </w:p>
        </w:tc>
        <w:tc>
          <w:tcPr>
            <w:tcW w:w="110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17238D" w:rsidRPr="00ED6628" w:rsidRDefault="0017238D" w:rsidP="00182EDC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 w:cs="Times New Roman"/>
                <w:color w:val="FF0000"/>
                <w:sz w:val="18"/>
                <w:szCs w:val="18"/>
              </w:rPr>
            </w:pPr>
            <w:r w:rsidRPr="00ED6628">
              <w:rPr>
                <w:rFonts w:ascii="Arial Narrow" w:hAnsi="Arial Narrow" w:cs="Times New Roman"/>
                <w:color w:val="FF0000"/>
                <w:sz w:val="18"/>
                <w:szCs w:val="18"/>
              </w:rPr>
              <w:t>КДР</w:t>
            </w:r>
          </w:p>
          <w:p w:rsidR="0017238D" w:rsidRPr="00ED6628" w:rsidRDefault="0017238D" w:rsidP="00182EDC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 w:cs="Times New Roman"/>
                <w:color w:val="FF0000"/>
                <w:sz w:val="18"/>
                <w:szCs w:val="18"/>
              </w:rPr>
            </w:pPr>
            <w:r w:rsidRPr="00ED6628">
              <w:rPr>
                <w:rFonts w:ascii="Arial Narrow" w:hAnsi="Arial Narrow" w:cs="Times New Roman"/>
                <w:color w:val="FF0000"/>
                <w:sz w:val="18"/>
                <w:szCs w:val="18"/>
              </w:rPr>
              <w:t>география</w:t>
            </w:r>
          </w:p>
          <w:p w:rsidR="0017238D" w:rsidRPr="00ED6628" w:rsidRDefault="0017238D" w:rsidP="00182EDC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 w:cs="Times New Roman"/>
                <w:color w:val="FF0000"/>
                <w:sz w:val="18"/>
                <w:szCs w:val="18"/>
              </w:rPr>
            </w:pPr>
            <w:r w:rsidRPr="00ED6628">
              <w:rPr>
                <w:rFonts w:ascii="Arial Narrow" w:hAnsi="Arial Narrow" w:cs="Times New Roman"/>
                <w:color w:val="FF0000"/>
                <w:sz w:val="18"/>
                <w:szCs w:val="18"/>
              </w:rPr>
              <w:t xml:space="preserve">10 </w:t>
            </w:r>
            <w:proofErr w:type="spellStart"/>
            <w:r w:rsidRPr="00ED6628">
              <w:rPr>
                <w:rFonts w:ascii="Arial Narrow" w:hAnsi="Arial Narrow" w:cs="Times New Roman"/>
                <w:color w:val="FF0000"/>
                <w:sz w:val="18"/>
                <w:szCs w:val="18"/>
              </w:rPr>
              <w:t>кл</w:t>
            </w:r>
            <w:proofErr w:type="spellEnd"/>
            <w:r w:rsidRPr="00ED6628">
              <w:rPr>
                <w:rFonts w:ascii="Arial Narrow" w:hAnsi="Arial Narrow" w:cs="Times New Roman"/>
                <w:color w:val="FF0000"/>
                <w:sz w:val="18"/>
                <w:szCs w:val="18"/>
              </w:rPr>
              <w:t>.</w:t>
            </w:r>
          </w:p>
          <w:p w:rsidR="0017238D" w:rsidRPr="00ED6628" w:rsidRDefault="0017238D" w:rsidP="00182EDC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ED6628">
              <w:rPr>
                <w:rFonts w:ascii="Arial Narrow" w:hAnsi="Arial Narrow" w:cs="Times New Roman"/>
                <w:color w:val="FF0000"/>
                <w:sz w:val="18"/>
                <w:szCs w:val="18"/>
              </w:rPr>
              <w:t>25.01.18</w:t>
            </w:r>
          </w:p>
        </w:tc>
        <w:tc>
          <w:tcPr>
            <w:tcW w:w="87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7238D" w:rsidRPr="00182EDC" w:rsidRDefault="0017238D" w:rsidP="00182EDC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 w:cs="Times New Roman"/>
                <w:color w:val="FF0000"/>
                <w:sz w:val="18"/>
                <w:szCs w:val="18"/>
              </w:rPr>
            </w:pPr>
            <w:r w:rsidRPr="00182EDC">
              <w:rPr>
                <w:rFonts w:ascii="Arial Narrow" w:hAnsi="Arial Narrow" w:cs="Times New Roman"/>
                <w:color w:val="FF0000"/>
                <w:sz w:val="18"/>
                <w:szCs w:val="18"/>
              </w:rPr>
              <w:t>КДР</w:t>
            </w:r>
          </w:p>
          <w:p w:rsidR="0017238D" w:rsidRPr="00182EDC" w:rsidRDefault="0017238D" w:rsidP="00182EDC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color w:val="FF0000"/>
                <w:sz w:val="18"/>
                <w:szCs w:val="18"/>
              </w:rPr>
            </w:pPr>
            <w:r w:rsidRPr="00182EDC">
              <w:rPr>
                <w:rFonts w:ascii="Arial Narrow" w:hAnsi="Arial Narrow" w:cs="Times New Roman"/>
                <w:color w:val="FF0000"/>
                <w:sz w:val="18"/>
                <w:szCs w:val="18"/>
              </w:rPr>
              <w:t>химия</w:t>
            </w:r>
          </w:p>
          <w:p w:rsidR="0017238D" w:rsidRPr="00182EDC" w:rsidRDefault="0017238D" w:rsidP="00182EDC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color w:val="FF0000"/>
                <w:sz w:val="18"/>
                <w:szCs w:val="18"/>
              </w:rPr>
            </w:pPr>
            <w:r w:rsidRPr="00182EDC">
              <w:rPr>
                <w:rFonts w:ascii="Arial Narrow" w:hAnsi="Arial Narrow" w:cs="Times New Roman"/>
                <w:color w:val="FF0000"/>
                <w:sz w:val="18"/>
                <w:szCs w:val="18"/>
              </w:rPr>
              <w:t xml:space="preserve">10 </w:t>
            </w:r>
            <w:proofErr w:type="spellStart"/>
            <w:r w:rsidRPr="00182EDC">
              <w:rPr>
                <w:rFonts w:ascii="Arial Narrow" w:hAnsi="Arial Narrow" w:cs="Times New Roman"/>
                <w:color w:val="FF0000"/>
                <w:sz w:val="18"/>
                <w:szCs w:val="18"/>
              </w:rPr>
              <w:t>кл</w:t>
            </w:r>
            <w:proofErr w:type="spellEnd"/>
            <w:r w:rsidRPr="00182EDC">
              <w:rPr>
                <w:rFonts w:ascii="Arial Narrow" w:hAnsi="Arial Narrow" w:cs="Times New Roman"/>
                <w:color w:val="FF0000"/>
                <w:sz w:val="18"/>
                <w:szCs w:val="18"/>
              </w:rPr>
              <w:t>.</w:t>
            </w:r>
          </w:p>
          <w:p w:rsidR="0017238D" w:rsidRPr="00ED6628" w:rsidRDefault="0017238D" w:rsidP="00182EDC">
            <w:pPr>
              <w:pStyle w:val="1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182EDC">
              <w:rPr>
                <w:rFonts w:ascii="Arial Narrow" w:hAnsi="Arial Narrow" w:cs="Times New Roman"/>
                <w:color w:val="FF0000"/>
                <w:sz w:val="18"/>
                <w:szCs w:val="18"/>
              </w:rPr>
              <w:t>06.02.18</w:t>
            </w:r>
          </w:p>
        </w:tc>
        <w:tc>
          <w:tcPr>
            <w:tcW w:w="98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7238D" w:rsidRPr="00182EDC" w:rsidRDefault="0017238D" w:rsidP="00182EDC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 w:cs="Arial Narrow"/>
                <w:color w:val="FF0000"/>
                <w:sz w:val="18"/>
                <w:szCs w:val="18"/>
              </w:rPr>
            </w:pPr>
            <w:r w:rsidRPr="00182EDC">
              <w:rPr>
                <w:rFonts w:ascii="Arial Narrow" w:hAnsi="Arial Narrow" w:cs="Arial Narrow"/>
                <w:color w:val="FF0000"/>
                <w:sz w:val="18"/>
                <w:szCs w:val="18"/>
              </w:rPr>
              <w:t>КДР</w:t>
            </w:r>
          </w:p>
          <w:p w:rsidR="0017238D" w:rsidRPr="00182EDC" w:rsidRDefault="0017238D" w:rsidP="00182EDC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color w:val="FF0000"/>
                <w:sz w:val="18"/>
                <w:szCs w:val="18"/>
              </w:rPr>
            </w:pPr>
            <w:r w:rsidRPr="00182EDC">
              <w:rPr>
                <w:rFonts w:ascii="Arial Narrow" w:hAnsi="Arial Narrow" w:cs="Arial Narrow"/>
                <w:color w:val="FF0000"/>
                <w:sz w:val="18"/>
                <w:szCs w:val="18"/>
              </w:rPr>
              <w:t>физика</w:t>
            </w:r>
          </w:p>
          <w:p w:rsidR="0017238D" w:rsidRPr="00182EDC" w:rsidRDefault="0017238D" w:rsidP="00182EDC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color w:val="FF0000"/>
                <w:sz w:val="18"/>
                <w:szCs w:val="18"/>
              </w:rPr>
            </w:pPr>
            <w:r w:rsidRPr="00182EDC">
              <w:rPr>
                <w:rFonts w:ascii="Arial Narrow" w:hAnsi="Arial Narrow" w:cs="Arial Narrow"/>
                <w:color w:val="FF0000"/>
                <w:sz w:val="18"/>
                <w:szCs w:val="18"/>
              </w:rPr>
              <w:t xml:space="preserve">10 </w:t>
            </w:r>
            <w:proofErr w:type="spellStart"/>
            <w:r w:rsidRPr="00182EDC">
              <w:rPr>
                <w:rFonts w:ascii="Arial Narrow" w:hAnsi="Arial Narrow" w:cs="Arial Narrow"/>
                <w:color w:val="FF0000"/>
                <w:sz w:val="18"/>
                <w:szCs w:val="18"/>
              </w:rPr>
              <w:t>кл</w:t>
            </w:r>
            <w:proofErr w:type="spellEnd"/>
            <w:r w:rsidRPr="00182EDC">
              <w:rPr>
                <w:rFonts w:ascii="Arial Narrow" w:hAnsi="Arial Narrow" w:cs="Arial Narrow"/>
                <w:color w:val="FF0000"/>
                <w:sz w:val="18"/>
                <w:szCs w:val="18"/>
              </w:rPr>
              <w:t>.</w:t>
            </w:r>
          </w:p>
          <w:p w:rsidR="0017238D" w:rsidRPr="00ED6628" w:rsidRDefault="0017238D" w:rsidP="00182EDC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182EDC">
              <w:rPr>
                <w:rFonts w:ascii="Arial Narrow" w:hAnsi="Arial Narrow" w:cs="Arial Narrow"/>
                <w:color w:val="FF0000"/>
                <w:sz w:val="18"/>
                <w:szCs w:val="18"/>
              </w:rPr>
              <w:t>30.01.18</w:t>
            </w:r>
          </w:p>
        </w:tc>
        <w:tc>
          <w:tcPr>
            <w:tcW w:w="851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A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7238D" w:rsidRPr="00ED6628" w:rsidRDefault="0017238D" w:rsidP="00182EDC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Кол-во низких результатов</w:t>
            </w:r>
          </w:p>
          <w:p w:rsidR="0017238D" w:rsidRPr="00ED6628" w:rsidRDefault="0017238D" w:rsidP="00182EDC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(из 14</w:t>
            </w:r>
            <w:r w:rsidRPr="00ED6628">
              <w:rPr>
                <w:rFonts w:ascii="Arial Narrow" w:hAnsi="Arial Narrow" w:cs="Arial Narrow"/>
                <w:sz w:val="18"/>
                <w:szCs w:val="18"/>
              </w:rPr>
              <w:t>)</w:t>
            </w:r>
          </w:p>
        </w:tc>
      </w:tr>
      <w:tr w:rsidR="0017238D" w:rsidRPr="00ED6628" w:rsidTr="0017238D">
        <w:trPr>
          <w:trHeight w:val="385"/>
          <w:jc w:val="center"/>
        </w:trPr>
        <w:tc>
          <w:tcPr>
            <w:tcW w:w="62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napToGrid w:val="0"/>
              <w:spacing w:after="0" w:line="240" w:lineRule="auto"/>
              <w:ind w:left="4" w:right="-118"/>
              <w:contextualSpacing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%</w:t>
            </w:r>
          </w:p>
          <w:p w:rsidR="0017238D" w:rsidRPr="00ED6628" w:rsidRDefault="0017238D" w:rsidP="0017238D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proofErr w:type="spellStart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обуч</w:t>
            </w:r>
            <w:proofErr w:type="spellEnd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.</w:t>
            </w:r>
          </w:p>
        </w:tc>
        <w:tc>
          <w:tcPr>
            <w:tcW w:w="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%</w:t>
            </w:r>
          </w:p>
          <w:p w:rsidR="0017238D" w:rsidRPr="00ED6628" w:rsidRDefault="0017238D" w:rsidP="0017238D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proofErr w:type="spellStart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кач</w:t>
            </w:r>
            <w:proofErr w:type="spellEnd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%</w:t>
            </w:r>
          </w:p>
          <w:p w:rsidR="0017238D" w:rsidRPr="00ED6628" w:rsidRDefault="0017238D" w:rsidP="0017238D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proofErr w:type="spellStart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обуч</w:t>
            </w:r>
            <w:proofErr w:type="spellEnd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%</w:t>
            </w:r>
          </w:p>
          <w:p w:rsidR="0017238D" w:rsidRPr="00ED6628" w:rsidRDefault="0017238D" w:rsidP="0017238D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proofErr w:type="spellStart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кач</w:t>
            </w:r>
            <w:proofErr w:type="spellEnd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.</w:t>
            </w:r>
          </w:p>
        </w:tc>
        <w:tc>
          <w:tcPr>
            <w:tcW w:w="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%</w:t>
            </w:r>
          </w:p>
          <w:p w:rsidR="0017238D" w:rsidRPr="00ED6628" w:rsidRDefault="0017238D" w:rsidP="0017238D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proofErr w:type="spellStart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обуч</w:t>
            </w:r>
            <w:proofErr w:type="spellEnd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.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%</w:t>
            </w:r>
          </w:p>
          <w:p w:rsidR="0017238D" w:rsidRPr="00ED6628" w:rsidRDefault="0017238D" w:rsidP="0017238D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proofErr w:type="spellStart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кач</w:t>
            </w:r>
            <w:proofErr w:type="spellEnd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7238D" w:rsidRPr="00ED6628" w:rsidRDefault="0017238D" w:rsidP="0017238D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%</w:t>
            </w:r>
          </w:p>
          <w:p w:rsidR="0017238D" w:rsidRPr="00ED6628" w:rsidRDefault="0017238D" w:rsidP="0017238D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proofErr w:type="spellStart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обуч</w:t>
            </w:r>
            <w:proofErr w:type="spellEnd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7238D" w:rsidRPr="00ED6628" w:rsidRDefault="0017238D" w:rsidP="0017238D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%</w:t>
            </w:r>
          </w:p>
          <w:p w:rsidR="0017238D" w:rsidRPr="00ED6628" w:rsidRDefault="0017238D" w:rsidP="0017238D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proofErr w:type="spellStart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кач</w:t>
            </w:r>
            <w:proofErr w:type="spellEnd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%</w:t>
            </w:r>
          </w:p>
          <w:p w:rsidR="0017238D" w:rsidRPr="00ED6628" w:rsidRDefault="0017238D" w:rsidP="0017238D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proofErr w:type="spellStart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обуч</w:t>
            </w:r>
            <w:proofErr w:type="spellEnd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.</w:t>
            </w:r>
          </w:p>
        </w:tc>
        <w:tc>
          <w:tcPr>
            <w:tcW w:w="5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%</w:t>
            </w:r>
          </w:p>
          <w:p w:rsidR="0017238D" w:rsidRPr="00ED6628" w:rsidRDefault="0017238D" w:rsidP="0017238D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proofErr w:type="spellStart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кач</w:t>
            </w:r>
            <w:proofErr w:type="spellEnd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.</w:t>
            </w:r>
          </w:p>
        </w:tc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%</w:t>
            </w:r>
          </w:p>
          <w:p w:rsidR="0017238D" w:rsidRPr="00ED6628" w:rsidRDefault="0017238D" w:rsidP="0017238D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proofErr w:type="spellStart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обуч</w:t>
            </w:r>
            <w:proofErr w:type="spellEnd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.</w:t>
            </w:r>
          </w:p>
        </w:tc>
        <w:tc>
          <w:tcPr>
            <w:tcW w:w="56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%</w:t>
            </w:r>
          </w:p>
          <w:p w:rsidR="0017238D" w:rsidRPr="00ED6628" w:rsidRDefault="0017238D" w:rsidP="0017238D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proofErr w:type="spellStart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кач</w:t>
            </w:r>
            <w:proofErr w:type="spellEnd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.</w:t>
            </w:r>
          </w:p>
        </w:tc>
        <w:tc>
          <w:tcPr>
            <w:tcW w:w="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%</w:t>
            </w:r>
          </w:p>
          <w:p w:rsidR="0017238D" w:rsidRPr="00ED6628" w:rsidRDefault="0017238D" w:rsidP="0017238D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proofErr w:type="spellStart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обуч</w:t>
            </w:r>
            <w:proofErr w:type="spellEnd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.</w:t>
            </w:r>
          </w:p>
        </w:tc>
        <w:tc>
          <w:tcPr>
            <w:tcW w:w="5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%</w:t>
            </w:r>
          </w:p>
          <w:p w:rsidR="0017238D" w:rsidRPr="00ED6628" w:rsidRDefault="0017238D" w:rsidP="0017238D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proofErr w:type="spellStart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кач</w:t>
            </w:r>
            <w:proofErr w:type="spellEnd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%</w:t>
            </w:r>
          </w:p>
          <w:p w:rsidR="0017238D" w:rsidRPr="00ED6628" w:rsidRDefault="0017238D" w:rsidP="0017238D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proofErr w:type="spellStart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обуч</w:t>
            </w:r>
            <w:proofErr w:type="spellEnd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.</w:t>
            </w:r>
          </w:p>
        </w:tc>
        <w:tc>
          <w:tcPr>
            <w:tcW w:w="5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%</w:t>
            </w:r>
          </w:p>
          <w:p w:rsidR="0017238D" w:rsidRPr="00ED6628" w:rsidRDefault="0017238D" w:rsidP="0017238D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proofErr w:type="spellStart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кач</w:t>
            </w:r>
            <w:proofErr w:type="spellEnd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%</w:t>
            </w:r>
          </w:p>
          <w:p w:rsidR="0017238D" w:rsidRPr="00ED6628" w:rsidRDefault="0017238D" w:rsidP="0017238D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proofErr w:type="spellStart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обуч</w:t>
            </w:r>
            <w:proofErr w:type="spellEnd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.</w:t>
            </w:r>
          </w:p>
        </w:tc>
        <w:tc>
          <w:tcPr>
            <w:tcW w:w="5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%</w:t>
            </w:r>
          </w:p>
          <w:p w:rsidR="0017238D" w:rsidRPr="00ED6628" w:rsidRDefault="0017238D" w:rsidP="0017238D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proofErr w:type="spellStart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кач</w:t>
            </w:r>
            <w:proofErr w:type="spellEnd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.</w:t>
            </w:r>
          </w:p>
        </w:tc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%</w:t>
            </w:r>
          </w:p>
          <w:p w:rsidR="0017238D" w:rsidRPr="00ED6628" w:rsidRDefault="0017238D" w:rsidP="0017238D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proofErr w:type="spellStart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обуч</w:t>
            </w:r>
            <w:proofErr w:type="spellEnd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.</w:t>
            </w:r>
          </w:p>
        </w:tc>
        <w:tc>
          <w:tcPr>
            <w:tcW w:w="5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%</w:t>
            </w:r>
          </w:p>
          <w:p w:rsidR="0017238D" w:rsidRPr="00ED6628" w:rsidRDefault="0017238D" w:rsidP="0017238D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proofErr w:type="spellStart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кач</w:t>
            </w:r>
            <w:proofErr w:type="spellEnd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%</w:t>
            </w:r>
          </w:p>
          <w:p w:rsidR="0017238D" w:rsidRPr="00ED6628" w:rsidRDefault="0017238D" w:rsidP="0017238D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proofErr w:type="spellStart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обуч</w:t>
            </w:r>
            <w:proofErr w:type="spellEnd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.</w:t>
            </w:r>
          </w:p>
        </w:tc>
        <w:tc>
          <w:tcPr>
            <w:tcW w:w="42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%</w:t>
            </w:r>
          </w:p>
          <w:p w:rsidR="0017238D" w:rsidRPr="00ED6628" w:rsidRDefault="0017238D" w:rsidP="0017238D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proofErr w:type="spellStart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кач</w:t>
            </w:r>
            <w:proofErr w:type="spellEnd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.</w:t>
            </w:r>
          </w:p>
        </w:tc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%</w:t>
            </w:r>
          </w:p>
          <w:p w:rsidR="0017238D" w:rsidRPr="00ED6628" w:rsidRDefault="0017238D" w:rsidP="0017238D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proofErr w:type="spellStart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обуч</w:t>
            </w:r>
            <w:proofErr w:type="spellEnd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.</w:t>
            </w:r>
          </w:p>
        </w:tc>
        <w:tc>
          <w:tcPr>
            <w:tcW w:w="54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%</w:t>
            </w:r>
          </w:p>
          <w:p w:rsidR="0017238D" w:rsidRPr="00ED6628" w:rsidRDefault="0017238D" w:rsidP="0017238D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proofErr w:type="spellStart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кач</w:t>
            </w:r>
            <w:proofErr w:type="spellEnd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.</w:t>
            </w:r>
          </w:p>
        </w:tc>
        <w:tc>
          <w:tcPr>
            <w:tcW w:w="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%</w:t>
            </w:r>
          </w:p>
          <w:p w:rsidR="0017238D" w:rsidRPr="00ED6628" w:rsidRDefault="0017238D" w:rsidP="0017238D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proofErr w:type="spellStart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обуч</w:t>
            </w:r>
            <w:proofErr w:type="spellEnd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.</w:t>
            </w:r>
          </w:p>
        </w:tc>
        <w:tc>
          <w:tcPr>
            <w:tcW w:w="4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%</w:t>
            </w:r>
          </w:p>
          <w:p w:rsidR="0017238D" w:rsidRPr="00ED6628" w:rsidRDefault="0017238D" w:rsidP="0017238D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proofErr w:type="spellStart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кач</w:t>
            </w:r>
            <w:proofErr w:type="spellEnd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.</w:t>
            </w:r>
          </w:p>
        </w:tc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%</w:t>
            </w:r>
          </w:p>
          <w:p w:rsidR="0017238D" w:rsidRPr="00ED6628" w:rsidRDefault="0017238D" w:rsidP="0017238D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proofErr w:type="spellStart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обуч</w:t>
            </w:r>
            <w:proofErr w:type="spellEnd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.</w:t>
            </w:r>
          </w:p>
        </w:tc>
        <w:tc>
          <w:tcPr>
            <w:tcW w:w="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%</w:t>
            </w:r>
          </w:p>
          <w:p w:rsidR="0017238D" w:rsidRPr="00ED6628" w:rsidRDefault="0017238D" w:rsidP="0017238D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proofErr w:type="spellStart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кач</w:t>
            </w:r>
            <w:proofErr w:type="spellEnd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.</w:t>
            </w:r>
          </w:p>
        </w:tc>
        <w:tc>
          <w:tcPr>
            <w:tcW w:w="851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napToGrid w:val="0"/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</w:tr>
      <w:tr w:rsidR="0017238D" w:rsidRPr="00ED6628" w:rsidTr="0017238D">
        <w:trPr>
          <w:jc w:val="center"/>
        </w:trPr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77,8</w:t>
            </w:r>
          </w:p>
        </w:tc>
        <w:tc>
          <w:tcPr>
            <w:tcW w:w="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22,2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88,2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52,9</w:t>
            </w:r>
          </w:p>
        </w:tc>
        <w:tc>
          <w:tcPr>
            <w:tcW w:w="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88,9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50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86,7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46,7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70,6</w:t>
            </w:r>
          </w:p>
        </w:tc>
        <w:tc>
          <w:tcPr>
            <w:tcW w:w="5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35,3</w:t>
            </w:r>
          </w:p>
        </w:tc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56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70,6</w:t>
            </w:r>
          </w:p>
        </w:tc>
        <w:tc>
          <w:tcPr>
            <w:tcW w:w="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pStyle w:val="1"/>
              <w:snapToGrid w:val="0"/>
              <w:ind w:left="4" w:right="-118"/>
              <w:contextualSpacing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pStyle w:val="1"/>
              <w:snapToGrid w:val="0"/>
              <w:ind w:left="4" w:right="-118"/>
              <w:contextualSpacing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pStyle w:val="1"/>
              <w:snapToGrid w:val="0"/>
              <w:ind w:left="4" w:right="-118"/>
              <w:contextualSpacing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pStyle w:val="1"/>
              <w:snapToGrid w:val="0"/>
              <w:ind w:left="4" w:right="-118"/>
              <w:contextualSpacing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pStyle w:val="1"/>
              <w:snapToGrid w:val="0"/>
              <w:ind w:left="4" w:right="-118"/>
              <w:contextualSpacing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</w:p>
        </w:tc>
        <w:tc>
          <w:tcPr>
            <w:tcW w:w="5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pStyle w:val="1"/>
              <w:snapToGrid w:val="0"/>
              <w:ind w:left="4" w:right="-118"/>
              <w:contextualSpacing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pStyle w:val="1"/>
              <w:snapToGrid w:val="0"/>
              <w:ind w:left="4" w:right="-118"/>
              <w:contextualSpacing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pStyle w:val="1"/>
              <w:snapToGrid w:val="0"/>
              <w:ind w:left="4" w:right="-118"/>
              <w:contextualSpacing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54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4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</w:t>
            </w:r>
          </w:p>
        </w:tc>
      </w:tr>
      <w:tr w:rsidR="0017238D" w:rsidRPr="00ED6628" w:rsidTr="0017238D">
        <w:trPr>
          <w:jc w:val="center"/>
        </w:trPr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96,3</w:t>
            </w:r>
          </w:p>
        </w:tc>
        <w:tc>
          <w:tcPr>
            <w:tcW w:w="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70,4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96,1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58,8</w:t>
            </w:r>
          </w:p>
        </w:tc>
        <w:tc>
          <w:tcPr>
            <w:tcW w:w="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85,4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62,5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66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92,3</w:t>
            </w:r>
          </w:p>
        </w:tc>
        <w:tc>
          <w:tcPr>
            <w:tcW w:w="5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51,9</w:t>
            </w:r>
          </w:p>
        </w:tc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97,9</w:t>
            </w:r>
          </w:p>
        </w:tc>
        <w:tc>
          <w:tcPr>
            <w:tcW w:w="56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95,7</w:t>
            </w:r>
          </w:p>
        </w:tc>
        <w:tc>
          <w:tcPr>
            <w:tcW w:w="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pStyle w:val="1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87,5</w:t>
            </w:r>
          </w:p>
        </w:tc>
        <w:tc>
          <w:tcPr>
            <w:tcW w:w="5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pStyle w:val="1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25</w:t>
            </w:r>
          </w:p>
        </w:tc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pStyle w:val="1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5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pStyle w:val="1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75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75,0</w:t>
            </w:r>
          </w:p>
        </w:tc>
        <w:tc>
          <w:tcPr>
            <w:tcW w:w="42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37,5</w:t>
            </w:r>
          </w:p>
        </w:tc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54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33,3</w:t>
            </w:r>
          </w:p>
        </w:tc>
        <w:tc>
          <w:tcPr>
            <w:tcW w:w="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4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87,5</w:t>
            </w:r>
          </w:p>
        </w:tc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83,3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17238D" w:rsidRPr="00ED6628" w:rsidTr="0017238D">
        <w:trPr>
          <w:jc w:val="center"/>
        </w:trPr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71,7</w:t>
            </w:r>
          </w:p>
        </w:tc>
        <w:tc>
          <w:tcPr>
            <w:tcW w:w="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45,3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80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36</w:t>
            </w:r>
          </w:p>
        </w:tc>
        <w:tc>
          <w:tcPr>
            <w:tcW w:w="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63,8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17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40,9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72,7</w:t>
            </w:r>
          </w:p>
        </w:tc>
        <w:tc>
          <w:tcPr>
            <w:tcW w:w="5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38,6</w:t>
            </w:r>
          </w:p>
        </w:tc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91,8</w:t>
            </w:r>
          </w:p>
        </w:tc>
        <w:tc>
          <w:tcPr>
            <w:tcW w:w="56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57,1</w:t>
            </w:r>
          </w:p>
        </w:tc>
        <w:tc>
          <w:tcPr>
            <w:tcW w:w="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/>
                <w:sz w:val="18"/>
                <w:szCs w:val="18"/>
              </w:rPr>
              <w:t>80</w:t>
            </w:r>
          </w:p>
        </w:tc>
        <w:tc>
          <w:tcPr>
            <w:tcW w:w="5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/>
                <w:sz w:val="18"/>
                <w:szCs w:val="18"/>
              </w:rPr>
              <w:t>33,3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pStyle w:val="1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57,9</w:t>
            </w:r>
          </w:p>
        </w:tc>
        <w:tc>
          <w:tcPr>
            <w:tcW w:w="5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pStyle w:val="1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5,3</w:t>
            </w:r>
          </w:p>
        </w:tc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pStyle w:val="1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33,3</w:t>
            </w:r>
          </w:p>
        </w:tc>
        <w:tc>
          <w:tcPr>
            <w:tcW w:w="5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pStyle w:val="1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85,7</w:t>
            </w:r>
          </w:p>
        </w:tc>
        <w:tc>
          <w:tcPr>
            <w:tcW w:w="42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64,3</w:t>
            </w:r>
          </w:p>
        </w:tc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 w:cs="Arial Narrow"/>
                <w:sz w:val="18"/>
                <w:szCs w:val="18"/>
                <w:highlight w:val="yellow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66,7</w:t>
            </w:r>
          </w:p>
        </w:tc>
        <w:tc>
          <w:tcPr>
            <w:tcW w:w="54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 w:cs="Arial Narrow"/>
                <w:sz w:val="18"/>
                <w:szCs w:val="18"/>
                <w:highlight w:val="yellow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33,3</w:t>
            </w:r>
          </w:p>
        </w:tc>
        <w:tc>
          <w:tcPr>
            <w:tcW w:w="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  <w:highlight w:val="yellow"/>
              </w:rPr>
              <w:t>72,7</w:t>
            </w:r>
          </w:p>
        </w:tc>
        <w:tc>
          <w:tcPr>
            <w:tcW w:w="4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36,4</w:t>
            </w:r>
          </w:p>
        </w:tc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17238D">
              <w:rPr>
                <w:rFonts w:ascii="Arial Narrow" w:hAnsi="Arial Narrow"/>
                <w:sz w:val="18"/>
                <w:szCs w:val="18"/>
                <w:highlight w:val="cyan"/>
              </w:rPr>
              <w:t>10</w:t>
            </w:r>
          </w:p>
        </w:tc>
      </w:tr>
      <w:tr w:rsidR="0017238D" w:rsidRPr="00ED6628" w:rsidTr="0017238D">
        <w:trPr>
          <w:jc w:val="center"/>
        </w:trPr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83,3</w:t>
            </w:r>
          </w:p>
        </w:tc>
        <w:tc>
          <w:tcPr>
            <w:tcW w:w="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33,3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95,7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34,7</w:t>
            </w:r>
          </w:p>
        </w:tc>
        <w:tc>
          <w:tcPr>
            <w:tcW w:w="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86,4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45,5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95,2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38,1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90,5</w:t>
            </w:r>
          </w:p>
        </w:tc>
        <w:tc>
          <w:tcPr>
            <w:tcW w:w="5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38,1</w:t>
            </w:r>
          </w:p>
        </w:tc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56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60</w:t>
            </w:r>
          </w:p>
        </w:tc>
        <w:tc>
          <w:tcPr>
            <w:tcW w:w="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pStyle w:val="1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62,5</w:t>
            </w:r>
          </w:p>
        </w:tc>
        <w:tc>
          <w:tcPr>
            <w:tcW w:w="5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pStyle w:val="1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25</w:t>
            </w:r>
          </w:p>
        </w:tc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pStyle w:val="1"/>
              <w:snapToGrid w:val="0"/>
              <w:ind w:left="4" w:right="-118"/>
              <w:contextualSpacing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pStyle w:val="1"/>
              <w:snapToGrid w:val="0"/>
              <w:ind w:left="4" w:right="-118"/>
              <w:contextualSpacing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71,4</w:t>
            </w:r>
          </w:p>
        </w:tc>
        <w:tc>
          <w:tcPr>
            <w:tcW w:w="42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57,1</w:t>
            </w:r>
          </w:p>
        </w:tc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54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4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0</w:t>
            </w:r>
          </w:p>
        </w:tc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17238D" w:rsidRPr="00ED6628" w:rsidTr="0017238D">
        <w:trPr>
          <w:jc w:val="center"/>
        </w:trPr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62,5</w:t>
            </w:r>
          </w:p>
        </w:tc>
        <w:tc>
          <w:tcPr>
            <w:tcW w:w="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18,8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86,7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26,7</w:t>
            </w:r>
          </w:p>
        </w:tc>
        <w:tc>
          <w:tcPr>
            <w:tcW w:w="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93,3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40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76,9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46,2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72,7</w:t>
            </w:r>
          </w:p>
        </w:tc>
        <w:tc>
          <w:tcPr>
            <w:tcW w:w="5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9,1</w:t>
            </w:r>
          </w:p>
        </w:tc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92,3</w:t>
            </w:r>
          </w:p>
        </w:tc>
        <w:tc>
          <w:tcPr>
            <w:tcW w:w="56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46,2</w:t>
            </w:r>
          </w:p>
        </w:tc>
        <w:tc>
          <w:tcPr>
            <w:tcW w:w="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pStyle w:val="1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45,5</w:t>
            </w:r>
          </w:p>
        </w:tc>
        <w:tc>
          <w:tcPr>
            <w:tcW w:w="5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pStyle w:val="1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0</w:t>
            </w:r>
          </w:p>
        </w:tc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pStyle w:val="1"/>
              <w:snapToGrid w:val="0"/>
              <w:ind w:left="4" w:right="-118"/>
              <w:contextualSpacing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pStyle w:val="1"/>
              <w:snapToGrid w:val="0"/>
              <w:ind w:left="4" w:right="-118"/>
              <w:contextualSpacing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  <w:highlight w:val="yellow"/>
              </w:rPr>
              <w:t>66,7</w:t>
            </w:r>
          </w:p>
        </w:tc>
        <w:tc>
          <w:tcPr>
            <w:tcW w:w="42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0</w:t>
            </w:r>
          </w:p>
        </w:tc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54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4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17238D" w:rsidRPr="0017238D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  <w:highlight w:val="cyan"/>
              </w:rPr>
            </w:pPr>
            <w:r w:rsidRPr="0017238D">
              <w:rPr>
                <w:rFonts w:ascii="Arial Narrow" w:hAnsi="Arial Narrow"/>
                <w:sz w:val="18"/>
                <w:szCs w:val="18"/>
                <w:highlight w:val="cyan"/>
              </w:rPr>
              <w:t>7</w:t>
            </w:r>
          </w:p>
        </w:tc>
      </w:tr>
      <w:tr w:rsidR="0017238D" w:rsidRPr="00ED6628" w:rsidTr="0017238D">
        <w:trPr>
          <w:jc w:val="center"/>
        </w:trPr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71,4</w:t>
            </w:r>
          </w:p>
        </w:tc>
        <w:tc>
          <w:tcPr>
            <w:tcW w:w="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21,4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84,2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26,4</w:t>
            </w:r>
          </w:p>
        </w:tc>
        <w:tc>
          <w:tcPr>
            <w:tcW w:w="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33,3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16,7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84,2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26,3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78,5</w:t>
            </w:r>
          </w:p>
        </w:tc>
        <w:tc>
          <w:tcPr>
            <w:tcW w:w="5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14,3</w:t>
            </w:r>
          </w:p>
        </w:tc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56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72,2</w:t>
            </w:r>
          </w:p>
        </w:tc>
        <w:tc>
          <w:tcPr>
            <w:tcW w:w="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pStyle w:val="1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57,1</w:t>
            </w:r>
          </w:p>
        </w:tc>
        <w:tc>
          <w:tcPr>
            <w:tcW w:w="5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pStyle w:val="1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0</w:t>
            </w:r>
          </w:p>
        </w:tc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pStyle w:val="1"/>
              <w:snapToGrid w:val="0"/>
              <w:ind w:left="4" w:right="-118"/>
              <w:contextualSpacing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pStyle w:val="1"/>
              <w:snapToGrid w:val="0"/>
              <w:ind w:left="4" w:right="-118"/>
              <w:contextualSpacing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42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napToGrid w:val="0"/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54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napToGrid w:val="0"/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napToGrid w:val="0"/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napToGrid w:val="0"/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  <w:highlight w:val="yellow"/>
              </w:rPr>
              <w:t>50,0</w:t>
            </w:r>
          </w:p>
        </w:tc>
        <w:tc>
          <w:tcPr>
            <w:tcW w:w="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17238D" w:rsidRPr="0017238D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  <w:highlight w:val="cyan"/>
              </w:rPr>
            </w:pPr>
            <w:r w:rsidRPr="0017238D">
              <w:rPr>
                <w:rFonts w:ascii="Arial Narrow" w:hAnsi="Arial Narrow"/>
                <w:sz w:val="18"/>
                <w:szCs w:val="18"/>
                <w:highlight w:val="cyan"/>
              </w:rPr>
              <w:t>7</w:t>
            </w:r>
          </w:p>
        </w:tc>
      </w:tr>
      <w:tr w:rsidR="0017238D" w:rsidRPr="00ED6628" w:rsidTr="0017238D">
        <w:trPr>
          <w:jc w:val="center"/>
        </w:trPr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73,3</w:t>
            </w:r>
          </w:p>
        </w:tc>
        <w:tc>
          <w:tcPr>
            <w:tcW w:w="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46,7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92,9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64,3</w:t>
            </w:r>
          </w:p>
        </w:tc>
        <w:tc>
          <w:tcPr>
            <w:tcW w:w="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73,3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26,7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21,4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53,3</w:t>
            </w:r>
          </w:p>
        </w:tc>
        <w:tc>
          <w:tcPr>
            <w:tcW w:w="5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20</w:t>
            </w:r>
          </w:p>
        </w:tc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56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93,3</w:t>
            </w:r>
          </w:p>
        </w:tc>
        <w:tc>
          <w:tcPr>
            <w:tcW w:w="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pStyle w:val="1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75</w:t>
            </w:r>
          </w:p>
        </w:tc>
        <w:tc>
          <w:tcPr>
            <w:tcW w:w="5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pStyle w:val="1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0</w:t>
            </w:r>
          </w:p>
        </w:tc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pStyle w:val="1"/>
              <w:snapToGrid w:val="0"/>
              <w:ind w:left="4" w:right="-118"/>
              <w:contextualSpacing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pStyle w:val="1"/>
              <w:snapToGrid w:val="0"/>
              <w:ind w:left="4" w:right="-118"/>
              <w:contextualSpacing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  <w:highlight w:val="yellow"/>
              </w:rPr>
              <w:t>61,5</w:t>
            </w:r>
          </w:p>
        </w:tc>
        <w:tc>
          <w:tcPr>
            <w:tcW w:w="42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38,5</w:t>
            </w:r>
          </w:p>
        </w:tc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napToGrid w:val="0"/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81,8</w:t>
            </w:r>
          </w:p>
        </w:tc>
        <w:tc>
          <w:tcPr>
            <w:tcW w:w="54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napToGrid w:val="0"/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36,4</w:t>
            </w:r>
          </w:p>
        </w:tc>
        <w:tc>
          <w:tcPr>
            <w:tcW w:w="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napToGrid w:val="0"/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napToGrid w:val="0"/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50,0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</w:t>
            </w:r>
          </w:p>
        </w:tc>
      </w:tr>
      <w:tr w:rsidR="0017238D" w:rsidRPr="00ED6628" w:rsidTr="0017238D">
        <w:trPr>
          <w:jc w:val="center"/>
        </w:trPr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70,6</w:t>
            </w:r>
          </w:p>
        </w:tc>
        <w:tc>
          <w:tcPr>
            <w:tcW w:w="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23,5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94,7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26,3</w:t>
            </w:r>
          </w:p>
        </w:tc>
        <w:tc>
          <w:tcPr>
            <w:tcW w:w="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66,7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27,8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77,8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27,8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88,9</w:t>
            </w:r>
          </w:p>
        </w:tc>
        <w:tc>
          <w:tcPr>
            <w:tcW w:w="5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27,8</w:t>
            </w:r>
          </w:p>
        </w:tc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94,7</w:t>
            </w:r>
          </w:p>
        </w:tc>
        <w:tc>
          <w:tcPr>
            <w:tcW w:w="56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84,2</w:t>
            </w:r>
          </w:p>
        </w:tc>
        <w:tc>
          <w:tcPr>
            <w:tcW w:w="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pStyle w:val="1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5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pStyle w:val="1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0</w:t>
            </w:r>
          </w:p>
        </w:tc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pStyle w:val="1"/>
              <w:snapToGrid w:val="0"/>
              <w:ind w:left="4" w:right="-118"/>
              <w:contextualSpacing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pStyle w:val="1"/>
              <w:snapToGrid w:val="0"/>
              <w:ind w:left="4" w:right="-118"/>
              <w:contextualSpacing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42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80,0</w:t>
            </w:r>
          </w:p>
        </w:tc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napToGrid w:val="0"/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54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napToGrid w:val="0"/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napToGrid w:val="0"/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napToGrid w:val="0"/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4</w:t>
            </w:r>
          </w:p>
        </w:tc>
      </w:tr>
      <w:tr w:rsidR="0017238D" w:rsidRPr="00ED6628" w:rsidTr="0017238D">
        <w:trPr>
          <w:jc w:val="center"/>
        </w:trPr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9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25,0</w:t>
            </w:r>
          </w:p>
        </w:tc>
        <w:tc>
          <w:tcPr>
            <w:tcW w:w="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57,1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14,3</w:t>
            </w:r>
          </w:p>
        </w:tc>
        <w:tc>
          <w:tcPr>
            <w:tcW w:w="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25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12,5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33,3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71,4</w:t>
            </w:r>
          </w:p>
        </w:tc>
        <w:tc>
          <w:tcPr>
            <w:tcW w:w="5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14,3</w:t>
            </w:r>
          </w:p>
        </w:tc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75</w:t>
            </w:r>
          </w:p>
        </w:tc>
        <w:tc>
          <w:tcPr>
            <w:tcW w:w="56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62,5</w:t>
            </w:r>
          </w:p>
        </w:tc>
        <w:tc>
          <w:tcPr>
            <w:tcW w:w="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pStyle w:val="1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50</w:t>
            </w:r>
          </w:p>
        </w:tc>
        <w:tc>
          <w:tcPr>
            <w:tcW w:w="5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pStyle w:val="1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0</w:t>
            </w:r>
          </w:p>
        </w:tc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pStyle w:val="1"/>
              <w:snapToGrid w:val="0"/>
              <w:ind w:left="4" w:right="-118"/>
              <w:contextualSpacing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pStyle w:val="1"/>
              <w:snapToGrid w:val="0"/>
              <w:ind w:left="4" w:right="-118"/>
              <w:contextualSpacing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napToGrid w:val="0"/>
              <w:spacing w:after="0" w:line="240" w:lineRule="auto"/>
              <w:ind w:left="4" w:right="-118"/>
              <w:contextualSpacing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napToGrid w:val="0"/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napToGrid w:val="0"/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54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napToGrid w:val="0"/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napToGrid w:val="0"/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napToGrid w:val="0"/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</w:tr>
      <w:tr w:rsidR="0017238D" w:rsidRPr="00ED6628" w:rsidTr="0017238D">
        <w:trPr>
          <w:jc w:val="center"/>
        </w:trPr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94,7</w:t>
            </w:r>
          </w:p>
        </w:tc>
        <w:tc>
          <w:tcPr>
            <w:tcW w:w="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50,0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45,9</w:t>
            </w:r>
          </w:p>
        </w:tc>
        <w:tc>
          <w:tcPr>
            <w:tcW w:w="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78,6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38,1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40,5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73,7</w:t>
            </w:r>
          </w:p>
        </w:tc>
        <w:tc>
          <w:tcPr>
            <w:tcW w:w="5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26,3</w:t>
            </w:r>
          </w:p>
        </w:tc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88,9</w:t>
            </w:r>
          </w:p>
        </w:tc>
        <w:tc>
          <w:tcPr>
            <w:tcW w:w="56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55,6</w:t>
            </w:r>
          </w:p>
        </w:tc>
        <w:tc>
          <w:tcPr>
            <w:tcW w:w="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pStyle w:val="1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65</w:t>
            </w:r>
          </w:p>
        </w:tc>
        <w:tc>
          <w:tcPr>
            <w:tcW w:w="5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pStyle w:val="1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10</w:t>
            </w:r>
          </w:p>
        </w:tc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pStyle w:val="1"/>
              <w:snapToGrid w:val="0"/>
              <w:ind w:left="4" w:right="-118"/>
              <w:contextualSpacing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pStyle w:val="1"/>
              <w:snapToGrid w:val="0"/>
              <w:ind w:left="4" w:right="-118"/>
              <w:contextualSpacing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83,3</w:t>
            </w:r>
          </w:p>
        </w:tc>
        <w:tc>
          <w:tcPr>
            <w:tcW w:w="42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50,0</w:t>
            </w:r>
          </w:p>
        </w:tc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54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85,7</w:t>
            </w:r>
          </w:p>
        </w:tc>
        <w:tc>
          <w:tcPr>
            <w:tcW w:w="4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71,4</w:t>
            </w:r>
          </w:p>
        </w:tc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</w:t>
            </w:r>
          </w:p>
        </w:tc>
      </w:tr>
      <w:tr w:rsidR="0017238D" w:rsidRPr="00ED6628" w:rsidTr="0017238D">
        <w:trPr>
          <w:jc w:val="center"/>
        </w:trPr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50,0</w:t>
            </w:r>
          </w:p>
        </w:tc>
        <w:tc>
          <w:tcPr>
            <w:tcW w:w="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25,0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96,4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42,9</w:t>
            </w:r>
          </w:p>
        </w:tc>
        <w:tc>
          <w:tcPr>
            <w:tcW w:w="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37,5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25,0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93,5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22,6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88,9</w:t>
            </w:r>
          </w:p>
        </w:tc>
        <w:tc>
          <w:tcPr>
            <w:tcW w:w="5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29,6</w:t>
            </w:r>
          </w:p>
        </w:tc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96,6</w:t>
            </w:r>
          </w:p>
        </w:tc>
        <w:tc>
          <w:tcPr>
            <w:tcW w:w="56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55,2</w:t>
            </w:r>
          </w:p>
        </w:tc>
        <w:tc>
          <w:tcPr>
            <w:tcW w:w="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pStyle w:val="1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66,7</w:t>
            </w:r>
          </w:p>
        </w:tc>
        <w:tc>
          <w:tcPr>
            <w:tcW w:w="5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pStyle w:val="1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33,3</w:t>
            </w:r>
          </w:p>
        </w:tc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pStyle w:val="1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75</w:t>
            </w:r>
          </w:p>
        </w:tc>
        <w:tc>
          <w:tcPr>
            <w:tcW w:w="5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pStyle w:val="1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  <w:highlight w:val="yellow"/>
              </w:rPr>
              <w:t>62,5</w:t>
            </w:r>
          </w:p>
        </w:tc>
        <w:tc>
          <w:tcPr>
            <w:tcW w:w="42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12,5</w:t>
            </w:r>
          </w:p>
        </w:tc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 w:cs="Arial Narrow"/>
                <w:sz w:val="18"/>
                <w:szCs w:val="18"/>
                <w:highlight w:val="yellow"/>
              </w:rPr>
            </w:pPr>
          </w:p>
        </w:tc>
        <w:tc>
          <w:tcPr>
            <w:tcW w:w="54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 w:cs="Arial Narrow"/>
                <w:sz w:val="18"/>
                <w:szCs w:val="18"/>
                <w:highlight w:val="yellow"/>
              </w:rPr>
            </w:pPr>
          </w:p>
        </w:tc>
        <w:tc>
          <w:tcPr>
            <w:tcW w:w="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  <w:highlight w:val="yellow"/>
              </w:rPr>
              <w:t>50,0</w:t>
            </w:r>
          </w:p>
        </w:tc>
        <w:tc>
          <w:tcPr>
            <w:tcW w:w="4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50,0</w:t>
            </w:r>
          </w:p>
        </w:tc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40,0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</w:tr>
      <w:tr w:rsidR="0017238D" w:rsidRPr="00ED6628" w:rsidTr="0017238D">
        <w:trPr>
          <w:jc w:val="center"/>
        </w:trPr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12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60,0</w:t>
            </w:r>
          </w:p>
        </w:tc>
        <w:tc>
          <w:tcPr>
            <w:tcW w:w="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10,0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70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10</w:t>
            </w:r>
          </w:p>
        </w:tc>
        <w:tc>
          <w:tcPr>
            <w:tcW w:w="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40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20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87,5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62,5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80</w:t>
            </w:r>
          </w:p>
        </w:tc>
        <w:tc>
          <w:tcPr>
            <w:tcW w:w="5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30</w:t>
            </w:r>
          </w:p>
        </w:tc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90</w:t>
            </w:r>
          </w:p>
        </w:tc>
        <w:tc>
          <w:tcPr>
            <w:tcW w:w="56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70</w:t>
            </w:r>
          </w:p>
        </w:tc>
        <w:tc>
          <w:tcPr>
            <w:tcW w:w="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pStyle w:val="1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50</w:t>
            </w:r>
          </w:p>
        </w:tc>
        <w:tc>
          <w:tcPr>
            <w:tcW w:w="5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pStyle w:val="1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0</w:t>
            </w:r>
          </w:p>
        </w:tc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pStyle w:val="1"/>
              <w:snapToGrid w:val="0"/>
              <w:ind w:left="4" w:right="-118"/>
              <w:contextualSpacing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pStyle w:val="1"/>
              <w:snapToGrid w:val="0"/>
              <w:ind w:left="4" w:right="-118"/>
              <w:contextualSpacing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  <w:highlight w:val="yellow"/>
              </w:rPr>
              <w:t>0</w:t>
            </w:r>
          </w:p>
        </w:tc>
        <w:tc>
          <w:tcPr>
            <w:tcW w:w="42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0</w:t>
            </w:r>
          </w:p>
        </w:tc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54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4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17238D" w:rsidRPr="0017238D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  <w:highlight w:val="cyan"/>
              </w:rPr>
            </w:pPr>
            <w:r w:rsidRPr="0017238D">
              <w:rPr>
                <w:rFonts w:ascii="Arial Narrow" w:hAnsi="Arial Narrow"/>
                <w:sz w:val="18"/>
                <w:szCs w:val="18"/>
                <w:highlight w:val="cyan"/>
              </w:rPr>
              <w:t>8</w:t>
            </w:r>
          </w:p>
        </w:tc>
      </w:tr>
      <w:tr w:rsidR="0017238D" w:rsidRPr="00ED6628" w:rsidTr="0017238D">
        <w:trPr>
          <w:jc w:val="center"/>
        </w:trPr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80,0</w:t>
            </w:r>
          </w:p>
        </w:tc>
        <w:tc>
          <w:tcPr>
            <w:tcW w:w="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20,0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57,1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14.3</w:t>
            </w:r>
          </w:p>
        </w:tc>
        <w:tc>
          <w:tcPr>
            <w:tcW w:w="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37,5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12,5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25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75</w:t>
            </w:r>
          </w:p>
        </w:tc>
        <w:tc>
          <w:tcPr>
            <w:tcW w:w="5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25</w:t>
            </w:r>
          </w:p>
        </w:tc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71,4</w:t>
            </w:r>
          </w:p>
        </w:tc>
        <w:tc>
          <w:tcPr>
            <w:tcW w:w="56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57,1</w:t>
            </w:r>
          </w:p>
        </w:tc>
        <w:tc>
          <w:tcPr>
            <w:tcW w:w="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pStyle w:val="1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0</w:t>
            </w:r>
          </w:p>
        </w:tc>
        <w:tc>
          <w:tcPr>
            <w:tcW w:w="5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pStyle w:val="1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0</w:t>
            </w:r>
          </w:p>
        </w:tc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pStyle w:val="1"/>
              <w:snapToGrid w:val="0"/>
              <w:ind w:left="4" w:right="-118"/>
              <w:contextualSpacing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pStyle w:val="1"/>
              <w:snapToGrid w:val="0"/>
              <w:ind w:left="4" w:right="-118"/>
              <w:contextualSpacing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  <w:highlight w:val="yellow"/>
              </w:rPr>
              <w:t>0</w:t>
            </w:r>
          </w:p>
        </w:tc>
        <w:tc>
          <w:tcPr>
            <w:tcW w:w="42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0</w:t>
            </w:r>
          </w:p>
        </w:tc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napToGrid w:val="0"/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54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napToGrid w:val="0"/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napToGrid w:val="0"/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napToGrid w:val="0"/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17238D" w:rsidRPr="0017238D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  <w:highlight w:val="cyan"/>
              </w:rPr>
            </w:pPr>
            <w:r w:rsidRPr="0017238D">
              <w:rPr>
                <w:rFonts w:ascii="Arial Narrow" w:hAnsi="Arial Narrow"/>
                <w:sz w:val="18"/>
                <w:szCs w:val="18"/>
                <w:highlight w:val="cyan"/>
              </w:rPr>
              <w:t>7</w:t>
            </w:r>
          </w:p>
        </w:tc>
      </w:tr>
      <w:tr w:rsidR="0017238D" w:rsidRPr="00ED6628" w:rsidTr="0017238D">
        <w:trPr>
          <w:jc w:val="center"/>
        </w:trPr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75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50</w:t>
            </w:r>
          </w:p>
        </w:tc>
        <w:tc>
          <w:tcPr>
            <w:tcW w:w="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73,3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26,7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50</w:t>
            </w:r>
          </w:p>
        </w:tc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56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66,7</w:t>
            </w:r>
          </w:p>
        </w:tc>
        <w:tc>
          <w:tcPr>
            <w:tcW w:w="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pStyle w:val="1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5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pStyle w:val="1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33,3</w:t>
            </w:r>
          </w:p>
        </w:tc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pStyle w:val="1"/>
              <w:snapToGrid w:val="0"/>
              <w:ind w:left="4" w:right="-118"/>
              <w:contextualSpacing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pStyle w:val="1"/>
              <w:snapToGrid w:val="0"/>
              <w:ind w:left="4" w:right="-118"/>
              <w:contextualSpacing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  <w:highlight w:val="yellow"/>
              </w:rPr>
              <w:t>0</w:t>
            </w:r>
          </w:p>
        </w:tc>
        <w:tc>
          <w:tcPr>
            <w:tcW w:w="42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0</w:t>
            </w:r>
          </w:p>
        </w:tc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napToGrid w:val="0"/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54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napToGrid w:val="0"/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napToGrid w:val="0"/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napToGrid w:val="0"/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napToGrid w:val="0"/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napToGrid w:val="0"/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</w:t>
            </w:r>
          </w:p>
        </w:tc>
      </w:tr>
      <w:tr w:rsidR="0017238D" w:rsidRPr="00ED6628" w:rsidTr="0017238D">
        <w:trPr>
          <w:jc w:val="center"/>
        </w:trPr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15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25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33,3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42,9</w:t>
            </w:r>
          </w:p>
        </w:tc>
        <w:tc>
          <w:tcPr>
            <w:tcW w:w="5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0</w:t>
            </w:r>
          </w:p>
        </w:tc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56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25</w:t>
            </w:r>
          </w:p>
        </w:tc>
        <w:tc>
          <w:tcPr>
            <w:tcW w:w="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pStyle w:val="1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80</w:t>
            </w:r>
          </w:p>
        </w:tc>
        <w:tc>
          <w:tcPr>
            <w:tcW w:w="5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pStyle w:val="1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0</w:t>
            </w:r>
          </w:p>
        </w:tc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pStyle w:val="1"/>
              <w:snapToGrid w:val="0"/>
              <w:ind w:left="4" w:right="-118"/>
              <w:contextualSpacing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pStyle w:val="1"/>
              <w:snapToGrid w:val="0"/>
              <w:ind w:left="4" w:right="-118"/>
              <w:contextualSpacing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  <w:highlight w:val="yellow"/>
              </w:rPr>
              <w:t>60,0</w:t>
            </w:r>
          </w:p>
        </w:tc>
        <w:tc>
          <w:tcPr>
            <w:tcW w:w="42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60,0</w:t>
            </w:r>
          </w:p>
        </w:tc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54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4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0</w:t>
            </w:r>
          </w:p>
        </w:tc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napToGrid w:val="0"/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 w:cs="Arial Narrow"/>
                <w:sz w:val="18"/>
                <w:szCs w:val="18"/>
                <w:highlight w:val="yellow"/>
              </w:rPr>
            </w:pPr>
          </w:p>
        </w:tc>
        <w:tc>
          <w:tcPr>
            <w:tcW w:w="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napToGrid w:val="0"/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 w:cs="Arial Narrow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</w:tr>
      <w:tr w:rsidR="0017238D" w:rsidRPr="00ED6628" w:rsidTr="0017238D">
        <w:trPr>
          <w:jc w:val="center"/>
        </w:trPr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16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50,0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33,3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50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50</w:t>
            </w:r>
          </w:p>
        </w:tc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56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pStyle w:val="1"/>
              <w:snapToGrid w:val="0"/>
              <w:ind w:left="4" w:right="-118"/>
              <w:contextualSpacing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</w:p>
        </w:tc>
        <w:tc>
          <w:tcPr>
            <w:tcW w:w="5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pStyle w:val="1"/>
              <w:snapToGrid w:val="0"/>
              <w:ind w:left="4" w:right="-118"/>
              <w:contextualSpacing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pStyle w:val="1"/>
              <w:snapToGrid w:val="0"/>
              <w:ind w:left="4" w:right="-118"/>
              <w:contextualSpacing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pStyle w:val="1"/>
              <w:snapToGrid w:val="0"/>
              <w:ind w:left="4" w:right="-118"/>
              <w:contextualSpacing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42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0</w:t>
            </w:r>
          </w:p>
        </w:tc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napToGrid w:val="0"/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 w:cs="Arial Narrow"/>
                <w:sz w:val="18"/>
                <w:szCs w:val="18"/>
                <w:highlight w:val="yellow"/>
              </w:rPr>
            </w:pPr>
          </w:p>
        </w:tc>
        <w:tc>
          <w:tcPr>
            <w:tcW w:w="54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napToGrid w:val="0"/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 w:cs="Arial Narrow"/>
                <w:sz w:val="18"/>
                <w:szCs w:val="18"/>
                <w:highlight w:val="yellow"/>
              </w:rPr>
            </w:pPr>
          </w:p>
        </w:tc>
        <w:tc>
          <w:tcPr>
            <w:tcW w:w="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napToGrid w:val="0"/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 w:cs="Arial Narrow"/>
                <w:sz w:val="18"/>
                <w:szCs w:val="18"/>
                <w:highlight w:val="yellow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napToGrid w:val="0"/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 w:cs="Arial Narrow"/>
                <w:sz w:val="18"/>
                <w:szCs w:val="18"/>
                <w:highlight w:val="yellow"/>
              </w:rPr>
            </w:pPr>
          </w:p>
        </w:tc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napToGrid w:val="0"/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 w:cs="Arial Narrow"/>
                <w:sz w:val="18"/>
                <w:szCs w:val="18"/>
                <w:highlight w:val="yellow"/>
              </w:rPr>
            </w:pPr>
          </w:p>
        </w:tc>
        <w:tc>
          <w:tcPr>
            <w:tcW w:w="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napToGrid w:val="0"/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 w:cs="Arial Narrow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17238D" w:rsidRPr="00ED6628" w:rsidTr="0017238D">
        <w:trPr>
          <w:jc w:val="center"/>
        </w:trPr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17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33.3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25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56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33,3</w:t>
            </w:r>
          </w:p>
        </w:tc>
        <w:tc>
          <w:tcPr>
            <w:tcW w:w="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pStyle w:val="1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0</w:t>
            </w:r>
          </w:p>
        </w:tc>
        <w:tc>
          <w:tcPr>
            <w:tcW w:w="5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pStyle w:val="1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0</w:t>
            </w:r>
          </w:p>
        </w:tc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pStyle w:val="1"/>
              <w:snapToGrid w:val="0"/>
              <w:ind w:left="4" w:right="-118"/>
              <w:contextualSpacing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pStyle w:val="1"/>
              <w:snapToGrid w:val="0"/>
              <w:ind w:left="4" w:right="-118"/>
              <w:contextualSpacing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napToGrid w:val="0"/>
              <w:spacing w:after="0" w:line="240" w:lineRule="auto"/>
              <w:ind w:left="4" w:right="-118"/>
              <w:contextualSpacing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napToGrid w:val="0"/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napToGrid w:val="0"/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54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napToGrid w:val="0"/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napToGrid w:val="0"/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napToGrid w:val="0"/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napToGrid w:val="0"/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napToGrid w:val="0"/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</w:tr>
      <w:tr w:rsidR="0017238D" w:rsidRPr="00ED6628" w:rsidTr="0017238D">
        <w:trPr>
          <w:jc w:val="center"/>
        </w:trPr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ВСОШ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78,6</w:t>
            </w:r>
          </w:p>
        </w:tc>
        <w:tc>
          <w:tcPr>
            <w:tcW w:w="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34.6</w:t>
            </w:r>
          </w:p>
        </w:tc>
        <w:tc>
          <w:tcPr>
            <w:tcW w:w="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27,6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73,1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92,3</w:t>
            </w:r>
          </w:p>
        </w:tc>
        <w:tc>
          <w:tcPr>
            <w:tcW w:w="5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46,2</w:t>
            </w:r>
          </w:p>
        </w:tc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56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sz w:val="18"/>
                <w:szCs w:val="18"/>
              </w:rPr>
              <w:t>21,4</w:t>
            </w:r>
          </w:p>
        </w:tc>
        <w:tc>
          <w:tcPr>
            <w:tcW w:w="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pStyle w:val="1"/>
              <w:snapToGrid w:val="0"/>
              <w:ind w:left="4" w:right="-118"/>
              <w:contextualSpacing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5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pStyle w:val="1"/>
              <w:snapToGrid w:val="0"/>
              <w:ind w:left="4" w:right="-118"/>
              <w:contextualSpacing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pStyle w:val="1"/>
              <w:snapToGrid w:val="0"/>
              <w:ind w:left="4" w:right="-118"/>
              <w:contextualSpacing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pStyle w:val="1"/>
              <w:snapToGrid w:val="0"/>
              <w:ind w:left="4" w:right="-118"/>
              <w:contextualSpacing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napToGrid w:val="0"/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napToGrid w:val="0"/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napToGrid w:val="0"/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54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napToGrid w:val="0"/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napToGrid w:val="0"/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napToGrid w:val="0"/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napToGrid w:val="0"/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napToGrid w:val="0"/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</w:tr>
      <w:tr w:rsidR="0017238D" w:rsidRPr="00ED6628" w:rsidTr="0017238D">
        <w:trPr>
          <w:jc w:val="center"/>
        </w:trPr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b/>
                <w:sz w:val="18"/>
                <w:szCs w:val="18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b/>
                <w:sz w:val="18"/>
                <w:szCs w:val="18"/>
              </w:rPr>
              <w:t>74,0</w:t>
            </w:r>
          </w:p>
        </w:tc>
        <w:tc>
          <w:tcPr>
            <w:tcW w:w="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b/>
                <w:sz w:val="18"/>
                <w:szCs w:val="18"/>
              </w:rPr>
              <w:t>36,7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b/>
                <w:sz w:val="18"/>
                <w:szCs w:val="18"/>
              </w:rPr>
              <w:t>88,7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b/>
                <w:sz w:val="18"/>
                <w:szCs w:val="18"/>
              </w:rPr>
              <w:t>39,6</w:t>
            </w:r>
          </w:p>
        </w:tc>
        <w:tc>
          <w:tcPr>
            <w:tcW w:w="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b/>
                <w:sz w:val="18"/>
                <w:szCs w:val="18"/>
              </w:rPr>
              <w:t>70,1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b/>
                <w:sz w:val="18"/>
                <w:szCs w:val="18"/>
              </w:rPr>
              <w:t>32,8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EEAF6" w:themeFill="accent1" w:themeFillTint="33"/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b/>
                <w:sz w:val="18"/>
                <w:szCs w:val="18"/>
              </w:rPr>
              <w:t>90,3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EEAF6" w:themeFill="accent1" w:themeFillTint="33"/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b/>
                <w:sz w:val="18"/>
                <w:szCs w:val="18"/>
              </w:rPr>
              <w:t>36,9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b/>
                <w:sz w:val="18"/>
                <w:szCs w:val="18"/>
              </w:rPr>
              <w:t>80,5</w:t>
            </w:r>
          </w:p>
        </w:tc>
        <w:tc>
          <w:tcPr>
            <w:tcW w:w="5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b/>
                <w:sz w:val="18"/>
                <w:szCs w:val="18"/>
              </w:rPr>
              <w:t>34,1</w:t>
            </w:r>
          </w:p>
        </w:tc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b/>
                <w:sz w:val="18"/>
                <w:szCs w:val="18"/>
              </w:rPr>
              <w:t>94,8</w:t>
            </w:r>
          </w:p>
        </w:tc>
        <w:tc>
          <w:tcPr>
            <w:tcW w:w="56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b/>
                <w:sz w:val="18"/>
                <w:szCs w:val="18"/>
              </w:rPr>
              <w:t>64,1</w:t>
            </w:r>
          </w:p>
        </w:tc>
        <w:tc>
          <w:tcPr>
            <w:tcW w:w="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ED6628">
              <w:rPr>
                <w:rFonts w:ascii="Arial Narrow" w:hAnsi="Arial Narrow"/>
                <w:b/>
                <w:sz w:val="18"/>
                <w:szCs w:val="18"/>
              </w:rPr>
              <w:t>81,3</w:t>
            </w:r>
          </w:p>
        </w:tc>
        <w:tc>
          <w:tcPr>
            <w:tcW w:w="5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ED6628">
              <w:rPr>
                <w:rFonts w:ascii="Arial Narrow" w:hAnsi="Arial Narrow"/>
                <w:b/>
                <w:sz w:val="18"/>
                <w:szCs w:val="18"/>
              </w:rPr>
              <w:t>31,3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ED6628">
              <w:rPr>
                <w:rFonts w:ascii="Arial Narrow" w:hAnsi="Arial Narrow"/>
                <w:b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ED6628">
              <w:rPr>
                <w:rFonts w:ascii="Arial Narrow" w:hAnsi="Arial Narrow"/>
                <w:b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pStyle w:val="1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b/>
                <w:sz w:val="18"/>
                <w:szCs w:val="18"/>
              </w:rPr>
              <w:t>64,2</w:t>
            </w:r>
          </w:p>
        </w:tc>
        <w:tc>
          <w:tcPr>
            <w:tcW w:w="5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pStyle w:val="1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b/>
                <w:sz w:val="18"/>
                <w:szCs w:val="18"/>
              </w:rPr>
              <w:t>12,4</w:t>
            </w:r>
          </w:p>
        </w:tc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pStyle w:val="1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b/>
                <w:sz w:val="18"/>
                <w:szCs w:val="18"/>
              </w:rPr>
              <w:t>84,2</w:t>
            </w:r>
          </w:p>
        </w:tc>
        <w:tc>
          <w:tcPr>
            <w:tcW w:w="5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pStyle w:val="1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b/>
                <w:sz w:val="18"/>
                <w:szCs w:val="18"/>
              </w:rPr>
              <w:t>47,4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b/>
                <w:sz w:val="18"/>
                <w:szCs w:val="18"/>
              </w:rPr>
              <w:t>70,4</w:t>
            </w:r>
          </w:p>
        </w:tc>
        <w:tc>
          <w:tcPr>
            <w:tcW w:w="42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b/>
                <w:sz w:val="18"/>
                <w:szCs w:val="18"/>
              </w:rPr>
              <w:t>40,7</w:t>
            </w:r>
          </w:p>
        </w:tc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b/>
                <w:sz w:val="18"/>
                <w:szCs w:val="18"/>
              </w:rPr>
              <w:t>82,4</w:t>
            </w:r>
          </w:p>
        </w:tc>
        <w:tc>
          <w:tcPr>
            <w:tcW w:w="54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b/>
                <w:sz w:val="18"/>
                <w:szCs w:val="18"/>
              </w:rPr>
              <w:t>35,3</w:t>
            </w:r>
          </w:p>
        </w:tc>
        <w:tc>
          <w:tcPr>
            <w:tcW w:w="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b/>
                <w:sz w:val="18"/>
                <w:szCs w:val="18"/>
              </w:rPr>
              <w:t>83,8</w:t>
            </w:r>
          </w:p>
        </w:tc>
        <w:tc>
          <w:tcPr>
            <w:tcW w:w="4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b/>
                <w:sz w:val="18"/>
                <w:szCs w:val="18"/>
              </w:rPr>
              <w:t>56,8</w:t>
            </w:r>
          </w:p>
        </w:tc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b/>
                <w:sz w:val="18"/>
                <w:szCs w:val="18"/>
              </w:rPr>
              <w:t>96,9</w:t>
            </w:r>
          </w:p>
        </w:tc>
        <w:tc>
          <w:tcPr>
            <w:tcW w:w="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D6628">
              <w:rPr>
                <w:rFonts w:ascii="Arial Narrow" w:hAnsi="Arial Narrow" w:cs="Arial Narrow"/>
                <w:b/>
                <w:sz w:val="18"/>
                <w:szCs w:val="18"/>
              </w:rPr>
              <w:t>53,1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:rsidR="0017238D" w:rsidRPr="00ED6628" w:rsidRDefault="0017238D" w:rsidP="0017238D">
            <w:pPr>
              <w:snapToGrid w:val="0"/>
              <w:spacing w:after="0" w:line="240" w:lineRule="auto"/>
              <w:ind w:left="4" w:right="-118"/>
              <w:contextualSpacing/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</w:p>
        </w:tc>
      </w:tr>
    </w:tbl>
    <w:p w:rsidR="006F291F" w:rsidRDefault="006F291F" w:rsidP="006F291F">
      <w:pPr>
        <w:rPr>
          <w:b/>
          <w:sz w:val="28"/>
          <w:szCs w:val="28"/>
        </w:rPr>
      </w:pPr>
    </w:p>
    <w:p w:rsidR="006F291F" w:rsidRDefault="006F291F" w:rsidP="006F291F">
      <w:pPr>
        <w:spacing w:after="0"/>
      </w:pPr>
      <w:r>
        <w:rPr>
          <w:rFonts w:cs="Times New Roman"/>
          <w:b/>
          <w:color w:val="FF0000"/>
          <w:sz w:val="28"/>
          <w:szCs w:val="28"/>
        </w:rPr>
        <w:t xml:space="preserve">ПРОБЛЕМЫ в 10 классе в школах № 3, 5, </w:t>
      </w:r>
      <w:r w:rsidR="0017238D">
        <w:rPr>
          <w:rFonts w:cs="Times New Roman"/>
          <w:b/>
          <w:color w:val="FF0000"/>
          <w:sz w:val="28"/>
          <w:szCs w:val="28"/>
        </w:rPr>
        <w:t>12, 13</w:t>
      </w:r>
    </w:p>
    <w:p w:rsidR="0017238D" w:rsidRDefault="0017238D" w:rsidP="0017238D">
      <w:pPr>
        <w:pStyle w:val="a9"/>
        <w:numPr>
          <w:ilvl w:val="0"/>
          <w:numId w:val="1"/>
        </w:numPr>
        <w:spacing w:after="0"/>
      </w:pPr>
      <w:r>
        <w:t xml:space="preserve">Низкий результат оценивался по </w:t>
      </w:r>
      <w:proofErr w:type="spellStart"/>
      <w:r>
        <w:t>обученности</w:t>
      </w:r>
      <w:proofErr w:type="spellEnd"/>
      <w:r>
        <w:t xml:space="preserve"> (ниже </w:t>
      </w:r>
      <w:proofErr w:type="spellStart"/>
      <w:r>
        <w:t>среднерайонного</w:t>
      </w:r>
      <w:proofErr w:type="spellEnd"/>
      <w:r>
        <w:t>)</w:t>
      </w:r>
    </w:p>
    <w:p w:rsidR="00C413B6" w:rsidRDefault="00C413B6" w:rsidP="006F291F">
      <w:pPr>
        <w:rPr>
          <w:rFonts w:cs="Times New Roman"/>
          <w:b/>
          <w:sz w:val="28"/>
          <w:szCs w:val="28"/>
          <w:u w:val="single"/>
        </w:rPr>
      </w:pPr>
    </w:p>
    <w:p w:rsidR="00AB1147" w:rsidRDefault="00AB1147" w:rsidP="006F291F">
      <w:pPr>
        <w:rPr>
          <w:rFonts w:cs="Times New Roman"/>
          <w:b/>
          <w:sz w:val="28"/>
          <w:szCs w:val="28"/>
          <w:u w:val="single"/>
        </w:rPr>
      </w:pPr>
    </w:p>
    <w:p w:rsidR="00AB1147" w:rsidRDefault="00AB1147" w:rsidP="006F291F">
      <w:pPr>
        <w:rPr>
          <w:rFonts w:cs="Times New Roman"/>
          <w:b/>
          <w:sz w:val="28"/>
          <w:szCs w:val="28"/>
          <w:u w:val="single"/>
        </w:rPr>
      </w:pPr>
    </w:p>
    <w:p w:rsidR="00AB1147" w:rsidRDefault="00AB1147" w:rsidP="006F291F">
      <w:pPr>
        <w:rPr>
          <w:rFonts w:cs="Times New Roman"/>
          <w:b/>
          <w:sz w:val="28"/>
          <w:szCs w:val="28"/>
          <w:u w:val="single"/>
        </w:rPr>
      </w:pPr>
    </w:p>
    <w:p w:rsidR="006F291F" w:rsidRDefault="006F291F" w:rsidP="006F291F">
      <w:proofErr w:type="gramStart"/>
      <w:r>
        <w:rPr>
          <w:rFonts w:cs="Times New Roman"/>
          <w:b/>
          <w:sz w:val="28"/>
          <w:szCs w:val="28"/>
          <w:u w:val="single"/>
        </w:rPr>
        <w:t>11  КЛАСС</w:t>
      </w:r>
      <w:proofErr w:type="gramEnd"/>
    </w:p>
    <w:tbl>
      <w:tblPr>
        <w:tblW w:w="0" w:type="auto"/>
        <w:tblInd w:w="-210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709"/>
        <w:gridCol w:w="707"/>
        <w:gridCol w:w="708"/>
        <w:gridCol w:w="818"/>
        <w:gridCol w:w="818"/>
        <w:gridCol w:w="817"/>
        <w:gridCol w:w="818"/>
        <w:gridCol w:w="818"/>
        <w:gridCol w:w="818"/>
        <w:gridCol w:w="818"/>
        <w:gridCol w:w="818"/>
        <w:gridCol w:w="709"/>
        <w:gridCol w:w="709"/>
        <w:gridCol w:w="709"/>
        <w:gridCol w:w="710"/>
        <w:gridCol w:w="709"/>
        <w:gridCol w:w="709"/>
        <w:gridCol w:w="709"/>
        <w:gridCol w:w="709"/>
        <w:gridCol w:w="709"/>
        <w:gridCol w:w="716"/>
      </w:tblGrid>
      <w:tr w:rsidR="006F291F" w:rsidRPr="00CC1B11" w:rsidTr="006F291F">
        <w:tc>
          <w:tcPr>
            <w:tcW w:w="70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ind w:left="34" w:right="-114"/>
              <w:contextualSpacing/>
              <w:jc w:val="both"/>
              <w:rPr>
                <w:sz w:val="18"/>
                <w:szCs w:val="18"/>
              </w:rPr>
            </w:pPr>
            <w:r w:rsidRPr="00CC1B11">
              <w:rPr>
                <w:rFonts w:ascii="Arial Narrow" w:eastAsia="Times New Roman" w:hAnsi="Arial Narrow" w:cs="Arial Narrow"/>
                <w:sz w:val="18"/>
                <w:szCs w:val="18"/>
              </w:rPr>
              <w:t>№</w:t>
            </w:r>
            <w:r w:rsidRPr="00CC1B11">
              <w:rPr>
                <w:rFonts w:ascii="Arial Narrow" w:eastAsia="Arial Narrow" w:hAnsi="Arial Narrow" w:cs="Arial Narrow"/>
                <w:sz w:val="18"/>
                <w:szCs w:val="18"/>
              </w:rPr>
              <w:t xml:space="preserve"> </w:t>
            </w:r>
            <w:r w:rsidRPr="00CC1B11">
              <w:rPr>
                <w:rFonts w:ascii="Arial Narrow" w:eastAsia="Times New Roman" w:hAnsi="Arial Narrow" w:cs="Arial Narrow"/>
                <w:sz w:val="18"/>
                <w:szCs w:val="18"/>
              </w:rPr>
              <w:t>ОУ</w:t>
            </w:r>
          </w:p>
        </w:tc>
        <w:tc>
          <w:tcPr>
            <w:tcW w:w="141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ind w:left="-108" w:right="-114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 xml:space="preserve">КДР </w:t>
            </w:r>
            <w:proofErr w:type="spellStart"/>
            <w:r w:rsidRPr="00CC1B11">
              <w:rPr>
                <w:rFonts w:ascii="Arial Narrow" w:hAnsi="Arial Narrow" w:cs="Arial Narrow"/>
                <w:sz w:val="18"/>
                <w:szCs w:val="18"/>
              </w:rPr>
              <w:t>матем</w:t>
            </w:r>
            <w:proofErr w:type="spellEnd"/>
            <w:r w:rsidRPr="00CC1B11">
              <w:rPr>
                <w:rFonts w:ascii="Arial Narrow" w:hAnsi="Arial Narrow" w:cs="Arial Narrow"/>
                <w:sz w:val="18"/>
                <w:szCs w:val="18"/>
              </w:rPr>
              <w:t>. 11(</w:t>
            </w:r>
            <w:proofErr w:type="gramStart"/>
            <w:r w:rsidRPr="00CC1B11">
              <w:rPr>
                <w:rFonts w:ascii="Arial Narrow" w:hAnsi="Arial Narrow" w:cs="Arial Narrow"/>
                <w:sz w:val="18"/>
                <w:szCs w:val="18"/>
              </w:rPr>
              <w:t>12)</w:t>
            </w:r>
            <w:proofErr w:type="spellStart"/>
            <w:r w:rsidRPr="00CC1B11">
              <w:rPr>
                <w:rFonts w:ascii="Arial Narrow" w:hAnsi="Arial Narrow" w:cs="Arial Narrow"/>
                <w:sz w:val="18"/>
                <w:szCs w:val="18"/>
              </w:rPr>
              <w:t>кл</w:t>
            </w:r>
            <w:proofErr w:type="spellEnd"/>
            <w:proofErr w:type="gramEnd"/>
            <w:r w:rsidRPr="00CC1B11">
              <w:rPr>
                <w:rFonts w:ascii="Arial Narrow" w:hAnsi="Arial Narrow" w:cs="Arial Narrow"/>
                <w:sz w:val="18"/>
                <w:szCs w:val="18"/>
              </w:rPr>
              <w:t>.</w:t>
            </w:r>
          </w:p>
          <w:p w:rsidR="006F291F" w:rsidRPr="00CC1B11" w:rsidRDefault="006F291F" w:rsidP="006F291F">
            <w:pPr>
              <w:spacing w:after="0" w:line="240" w:lineRule="auto"/>
              <w:ind w:left="-108" w:right="-114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14.12.17</w:t>
            </w:r>
          </w:p>
        </w:tc>
        <w:tc>
          <w:tcPr>
            <w:tcW w:w="163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ind w:left="-108" w:right="-114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 xml:space="preserve">Репетиционный </w:t>
            </w:r>
            <w:proofErr w:type="spellStart"/>
            <w:r w:rsidRPr="00CC1B11">
              <w:rPr>
                <w:rFonts w:ascii="Arial Narrow" w:hAnsi="Arial Narrow" w:cs="Arial Narrow"/>
                <w:sz w:val="18"/>
                <w:szCs w:val="18"/>
              </w:rPr>
              <w:t>матем</w:t>
            </w:r>
            <w:proofErr w:type="spellEnd"/>
            <w:r w:rsidRPr="00CC1B11">
              <w:rPr>
                <w:rFonts w:ascii="Arial Narrow" w:hAnsi="Arial Narrow" w:cs="Arial Narrow"/>
                <w:sz w:val="18"/>
                <w:szCs w:val="18"/>
              </w:rPr>
              <w:t>. база 11(</w:t>
            </w:r>
            <w:proofErr w:type="gramStart"/>
            <w:r w:rsidRPr="00CC1B11">
              <w:rPr>
                <w:rFonts w:ascii="Arial Narrow" w:hAnsi="Arial Narrow" w:cs="Arial Narrow"/>
                <w:sz w:val="18"/>
                <w:szCs w:val="18"/>
              </w:rPr>
              <w:t>12)</w:t>
            </w:r>
            <w:proofErr w:type="spellStart"/>
            <w:r w:rsidRPr="00CC1B11">
              <w:rPr>
                <w:rFonts w:ascii="Arial Narrow" w:hAnsi="Arial Narrow" w:cs="Arial Narrow"/>
                <w:sz w:val="18"/>
                <w:szCs w:val="18"/>
              </w:rPr>
              <w:t>кл</w:t>
            </w:r>
            <w:proofErr w:type="spellEnd"/>
            <w:proofErr w:type="gramEnd"/>
            <w:r w:rsidRPr="00CC1B11">
              <w:rPr>
                <w:rFonts w:ascii="Arial Narrow" w:hAnsi="Arial Narrow" w:cs="Arial Narrow"/>
                <w:sz w:val="18"/>
                <w:szCs w:val="18"/>
              </w:rPr>
              <w:t>.</w:t>
            </w:r>
          </w:p>
          <w:p w:rsidR="006F291F" w:rsidRPr="00CC1B11" w:rsidRDefault="006F291F" w:rsidP="006F291F">
            <w:pPr>
              <w:spacing w:after="0" w:line="240" w:lineRule="auto"/>
              <w:ind w:left="-108" w:right="-114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color w:val="FF0000"/>
                <w:sz w:val="18"/>
                <w:szCs w:val="18"/>
              </w:rPr>
              <w:t>27.01.18</w:t>
            </w:r>
          </w:p>
        </w:tc>
        <w:tc>
          <w:tcPr>
            <w:tcW w:w="16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ind w:left="-108" w:right="-114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 xml:space="preserve">РЭ </w:t>
            </w:r>
            <w:proofErr w:type="spellStart"/>
            <w:r w:rsidRPr="00CC1B11">
              <w:rPr>
                <w:rFonts w:ascii="Arial Narrow" w:hAnsi="Arial Narrow" w:cs="Arial Narrow"/>
                <w:sz w:val="18"/>
                <w:szCs w:val="18"/>
              </w:rPr>
              <w:t>матем</w:t>
            </w:r>
            <w:proofErr w:type="spellEnd"/>
            <w:r w:rsidRPr="00CC1B11">
              <w:rPr>
                <w:rFonts w:ascii="Arial Narrow" w:hAnsi="Arial Narrow" w:cs="Arial Narrow"/>
                <w:sz w:val="18"/>
                <w:szCs w:val="18"/>
              </w:rPr>
              <w:t>. проф.</w:t>
            </w:r>
          </w:p>
          <w:p w:rsidR="006F291F" w:rsidRPr="00CC1B11" w:rsidRDefault="006F291F" w:rsidP="006F291F">
            <w:pPr>
              <w:spacing w:after="0" w:line="240" w:lineRule="auto"/>
              <w:ind w:left="-108" w:right="-114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 xml:space="preserve">11 </w:t>
            </w:r>
            <w:proofErr w:type="spellStart"/>
            <w:r w:rsidRPr="00CC1B11">
              <w:rPr>
                <w:rFonts w:ascii="Arial Narrow" w:hAnsi="Arial Narrow" w:cs="Arial Narrow"/>
                <w:sz w:val="18"/>
                <w:szCs w:val="18"/>
              </w:rPr>
              <w:t>кл</w:t>
            </w:r>
            <w:proofErr w:type="spellEnd"/>
            <w:r w:rsidRPr="00CC1B11">
              <w:rPr>
                <w:rFonts w:ascii="Arial Narrow" w:hAnsi="Arial Narrow" w:cs="Arial Narrow"/>
                <w:sz w:val="18"/>
                <w:szCs w:val="18"/>
              </w:rPr>
              <w:t>.</w:t>
            </w:r>
          </w:p>
          <w:p w:rsidR="006F291F" w:rsidRPr="00CC1B11" w:rsidRDefault="006F291F" w:rsidP="006F291F">
            <w:pPr>
              <w:spacing w:after="0" w:line="240" w:lineRule="auto"/>
              <w:ind w:left="-108" w:right="-114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eastAsia="Arial Narrow" w:hAnsi="Arial Narrow" w:cs="Arial Narrow"/>
                <w:sz w:val="18"/>
                <w:szCs w:val="18"/>
              </w:rPr>
              <w:t xml:space="preserve"> </w:t>
            </w:r>
            <w:r w:rsidRPr="00CC1B11">
              <w:rPr>
                <w:rFonts w:ascii="Arial Narrow" w:hAnsi="Arial Narrow" w:cs="Arial Narrow"/>
                <w:sz w:val="18"/>
                <w:szCs w:val="18"/>
              </w:rPr>
              <w:t>14.03.2018</w:t>
            </w:r>
          </w:p>
        </w:tc>
        <w:tc>
          <w:tcPr>
            <w:tcW w:w="163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ind w:left="-108" w:right="-114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КДР физика</w:t>
            </w:r>
          </w:p>
          <w:p w:rsidR="006F291F" w:rsidRPr="00CC1B11" w:rsidRDefault="006F291F" w:rsidP="006F291F">
            <w:pPr>
              <w:spacing w:after="0" w:line="240" w:lineRule="auto"/>
              <w:ind w:left="-108" w:right="-114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11(</w:t>
            </w:r>
            <w:proofErr w:type="gramStart"/>
            <w:r w:rsidRPr="00CC1B11">
              <w:rPr>
                <w:rFonts w:ascii="Arial Narrow" w:hAnsi="Arial Narrow" w:cs="Arial Narrow"/>
                <w:sz w:val="18"/>
                <w:szCs w:val="18"/>
              </w:rPr>
              <w:t>12)</w:t>
            </w:r>
            <w:proofErr w:type="spellStart"/>
            <w:r w:rsidRPr="00CC1B11">
              <w:rPr>
                <w:rFonts w:ascii="Arial Narrow" w:hAnsi="Arial Narrow" w:cs="Arial Narrow"/>
                <w:sz w:val="18"/>
                <w:szCs w:val="18"/>
              </w:rPr>
              <w:t>кл</w:t>
            </w:r>
            <w:proofErr w:type="spellEnd"/>
            <w:proofErr w:type="gramEnd"/>
            <w:r w:rsidRPr="00CC1B11">
              <w:rPr>
                <w:rFonts w:ascii="Arial Narrow" w:hAnsi="Arial Narrow" w:cs="Arial Narrow"/>
                <w:sz w:val="18"/>
                <w:szCs w:val="18"/>
              </w:rPr>
              <w:t>.</w:t>
            </w:r>
          </w:p>
          <w:p w:rsidR="006F291F" w:rsidRPr="00CC1B11" w:rsidRDefault="006F291F" w:rsidP="006F291F">
            <w:pPr>
              <w:spacing w:after="0" w:line="240" w:lineRule="auto"/>
              <w:ind w:left="-108" w:right="-114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30.01.18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ind w:left="-108" w:right="-114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РЭ физика</w:t>
            </w:r>
          </w:p>
        </w:tc>
        <w:tc>
          <w:tcPr>
            <w:tcW w:w="152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ind w:left="-108" w:right="-114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 xml:space="preserve">МКР русский </w:t>
            </w:r>
          </w:p>
          <w:p w:rsidR="006F291F" w:rsidRPr="00CC1B11" w:rsidRDefault="006F291F" w:rsidP="006F291F">
            <w:pPr>
              <w:spacing w:after="0" w:line="240" w:lineRule="auto"/>
              <w:ind w:left="-108" w:right="-114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 xml:space="preserve">11 </w:t>
            </w:r>
            <w:proofErr w:type="spellStart"/>
            <w:r w:rsidRPr="00CC1B11">
              <w:rPr>
                <w:rFonts w:ascii="Arial Narrow" w:hAnsi="Arial Narrow" w:cs="Arial Narrow"/>
                <w:sz w:val="18"/>
                <w:szCs w:val="18"/>
              </w:rPr>
              <w:t>кл</w:t>
            </w:r>
            <w:proofErr w:type="spellEnd"/>
            <w:r w:rsidRPr="00CC1B11">
              <w:rPr>
                <w:rFonts w:ascii="Arial Narrow" w:hAnsi="Arial Narrow" w:cs="Arial Narrow"/>
                <w:sz w:val="18"/>
                <w:szCs w:val="18"/>
              </w:rPr>
              <w:t>.,</w:t>
            </w:r>
          </w:p>
          <w:p w:rsidR="006F291F" w:rsidRPr="00CC1B11" w:rsidRDefault="006F291F" w:rsidP="006F291F">
            <w:pPr>
              <w:spacing w:after="0" w:line="240" w:lineRule="auto"/>
              <w:ind w:left="-108" w:right="-114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25.10.17</w:t>
            </w:r>
          </w:p>
        </w:tc>
        <w:tc>
          <w:tcPr>
            <w:tcW w:w="14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ind w:left="-108" w:right="-114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 xml:space="preserve">КДР русский </w:t>
            </w:r>
          </w:p>
          <w:p w:rsidR="006F291F" w:rsidRPr="00CC1B11" w:rsidRDefault="006F291F" w:rsidP="006F291F">
            <w:pPr>
              <w:spacing w:after="0" w:line="240" w:lineRule="auto"/>
              <w:ind w:left="-108" w:right="-114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 xml:space="preserve">11(12) </w:t>
            </w:r>
            <w:proofErr w:type="spellStart"/>
            <w:r w:rsidRPr="00CC1B11">
              <w:rPr>
                <w:rFonts w:ascii="Arial Narrow" w:hAnsi="Arial Narrow" w:cs="Arial Narrow"/>
                <w:sz w:val="18"/>
                <w:szCs w:val="18"/>
              </w:rPr>
              <w:t>кл</w:t>
            </w:r>
            <w:proofErr w:type="spellEnd"/>
            <w:r w:rsidRPr="00CC1B11">
              <w:rPr>
                <w:rFonts w:ascii="Arial Narrow" w:hAnsi="Arial Narrow" w:cs="Arial Narrow"/>
                <w:sz w:val="18"/>
                <w:szCs w:val="18"/>
              </w:rPr>
              <w:t>.,</w:t>
            </w:r>
          </w:p>
          <w:p w:rsidR="006F291F" w:rsidRPr="00CC1B11" w:rsidRDefault="006F291F" w:rsidP="006F291F">
            <w:pPr>
              <w:spacing w:after="0" w:line="240" w:lineRule="auto"/>
              <w:ind w:left="-108" w:right="-114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21.12.17</w:t>
            </w:r>
          </w:p>
        </w:tc>
        <w:tc>
          <w:tcPr>
            <w:tcW w:w="141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ind w:left="-108" w:right="-114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 xml:space="preserve">КДР русский </w:t>
            </w:r>
          </w:p>
          <w:p w:rsidR="006F291F" w:rsidRPr="00CC1B11" w:rsidRDefault="006F291F" w:rsidP="006F291F">
            <w:pPr>
              <w:spacing w:after="0" w:line="240" w:lineRule="auto"/>
              <w:ind w:left="-108" w:right="-114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 xml:space="preserve">11(12) </w:t>
            </w:r>
            <w:proofErr w:type="spellStart"/>
            <w:r w:rsidRPr="00CC1B11">
              <w:rPr>
                <w:rFonts w:ascii="Arial Narrow" w:hAnsi="Arial Narrow" w:cs="Arial Narrow"/>
                <w:sz w:val="18"/>
                <w:szCs w:val="18"/>
              </w:rPr>
              <w:t>кл</w:t>
            </w:r>
            <w:proofErr w:type="spellEnd"/>
            <w:r w:rsidRPr="00CC1B11">
              <w:rPr>
                <w:rFonts w:ascii="Arial Narrow" w:hAnsi="Arial Narrow" w:cs="Arial Narrow"/>
                <w:sz w:val="18"/>
                <w:szCs w:val="18"/>
              </w:rPr>
              <w:t>.,</w:t>
            </w:r>
          </w:p>
          <w:p w:rsidR="006F291F" w:rsidRPr="00CC1B11" w:rsidRDefault="006F291F" w:rsidP="006F291F">
            <w:pPr>
              <w:spacing w:after="0" w:line="240" w:lineRule="auto"/>
              <w:ind w:left="-108" w:right="-114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16.01.18</w:t>
            </w:r>
          </w:p>
        </w:tc>
        <w:tc>
          <w:tcPr>
            <w:tcW w:w="14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ind w:left="-108" w:right="-114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КДР литература</w:t>
            </w:r>
          </w:p>
          <w:p w:rsidR="006F291F" w:rsidRPr="00CC1B11" w:rsidRDefault="006F291F" w:rsidP="006F291F">
            <w:pPr>
              <w:spacing w:after="0" w:line="240" w:lineRule="auto"/>
              <w:ind w:left="-108" w:right="-114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 xml:space="preserve">11(12) </w:t>
            </w:r>
            <w:proofErr w:type="spellStart"/>
            <w:r w:rsidRPr="00CC1B11">
              <w:rPr>
                <w:rFonts w:ascii="Arial Narrow" w:hAnsi="Arial Narrow" w:cs="Arial Narrow"/>
                <w:sz w:val="18"/>
                <w:szCs w:val="18"/>
              </w:rPr>
              <w:t>кл</w:t>
            </w:r>
            <w:proofErr w:type="spellEnd"/>
            <w:r w:rsidRPr="00CC1B11">
              <w:rPr>
                <w:rFonts w:ascii="Arial Narrow" w:hAnsi="Arial Narrow" w:cs="Arial Narrow"/>
                <w:sz w:val="18"/>
                <w:szCs w:val="18"/>
              </w:rPr>
              <w:t>.,</w:t>
            </w:r>
          </w:p>
          <w:p w:rsidR="006F291F" w:rsidRPr="00CC1B11" w:rsidRDefault="006F291F" w:rsidP="006F291F">
            <w:pPr>
              <w:spacing w:after="0" w:line="240" w:lineRule="auto"/>
              <w:ind w:left="-108" w:right="-114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15.02.18</w:t>
            </w:r>
          </w:p>
        </w:tc>
        <w:tc>
          <w:tcPr>
            <w:tcW w:w="14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ind w:left="-108" w:right="-114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КДР биология</w:t>
            </w:r>
          </w:p>
          <w:p w:rsidR="006F291F" w:rsidRPr="00CC1B11" w:rsidRDefault="006F291F" w:rsidP="006F291F">
            <w:pPr>
              <w:spacing w:after="0" w:line="240" w:lineRule="auto"/>
              <w:ind w:left="-108" w:right="-114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 xml:space="preserve">11(12) </w:t>
            </w:r>
            <w:proofErr w:type="spellStart"/>
            <w:r w:rsidRPr="00CC1B11">
              <w:rPr>
                <w:rFonts w:ascii="Arial Narrow" w:hAnsi="Arial Narrow" w:cs="Arial Narrow"/>
                <w:sz w:val="18"/>
                <w:szCs w:val="18"/>
              </w:rPr>
              <w:t>кл</w:t>
            </w:r>
            <w:proofErr w:type="spellEnd"/>
            <w:r w:rsidRPr="00CC1B11">
              <w:rPr>
                <w:rFonts w:ascii="Arial Narrow" w:hAnsi="Arial Narrow" w:cs="Arial Narrow"/>
                <w:sz w:val="18"/>
                <w:szCs w:val="18"/>
              </w:rPr>
              <w:t>.,</w:t>
            </w:r>
          </w:p>
          <w:p w:rsidR="006F291F" w:rsidRPr="00CC1B11" w:rsidRDefault="006F291F" w:rsidP="006F291F">
            <w:pPr>
              <w:spacing w:after="0" w:line="240" w:lineRule="auto"/>
              <w:ind w:left="-108" w:right="-114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23.01.18</w:t>
            </w:r>
          </w:p>
        </w:tc>
        <w:tc>
          <w:tcPr>
            <w:tcW w:w="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ind w:left="-108" w:right="-114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РЭ биология</w:t>
            </w:r>
          </w:p>
          <w:p w:rsidR="006F291F" w:rsidRPr="00CC1B11" w:rsidRDefault="006F291F" w:rsidP="006F291F">
            <w:pPr>
              <w:spacing w:after="0" w:line="240" w:lineRule="auto"/>
              <w:ind w:left="-108" w:right="-114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 xml:space="preserve">11 </w:t>
            </w:r>
            <w:proofErr w:type="spellStart"/>
            <w:r w:rsidRPr="00CC1B11">
              <w:rPr>
                <w:rFonts w:ascii="Arial Narrow" w:hAnsi="Arial Narrow" w:cs="Arial Narrow"/>
                <w:sz w:val="18"/>
                <w:szCs w:val="18"/>
              </w:rPr>
              <w:t>кл</w:t>
            </w:r>
            <w:proofErr w:type="spellEnd"/>
            <w:r w:rsidRPr="00CC1B11">
              <w:rPr>
                <w:rFonts w:ascii="Arial Narrow" w:hAnsi="Arial Narrow" w:cs="Arial Narrow"/>
                <w:sz w:val="18"/>
                <w:szCs w:val="18"/>
              </w:rPr>
              <w:t>.</w:t>
            </w:r>
          </w:p>
        </w:tc>
      </w:tr>
      <w:tr w:rsidR="00CC1B11" w:rsidRPr="00CC1B11" w:rsidTr="006F291F">
        <w:trPr>
          <w:trHeight w:val="406"/>
        </w:trPr>
        <w:tc>
          <w:tcPr>
            <w:tcW w:w="70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C1B11" w:rsidRPr="00CC1B11" w:rsidRDefault="00CC1B11" w:rsidP="00CC1B11">
            <w:pPr>
              <w:snapToGrid w:val="0"/>
              <w:spacing w:after="0" w:line="240" w:lineRule="auto"/>
              <w:ind w:left="-108" w:right="-114"/>
              <w:contextualSpacing/>
              <w:jc w:val="both"/>
              <w:rPr>
                <w:rFonts w:ascii="Arial Narrow" w:eastAsia="Times New Roman" w:hAnsi="Arial Narrow" w:cs="Arial Narrow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C1B11" w:rsidRPr="00ED6628" w:rsidRDefault="00CC1B11" w:rsidP="00CC1B11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%</w:t>
            </w:r>
          </w:p>
          <w:p w:rsidR="00CC1B11" w:rsidRPr="00ED6628" w:rsidRDefault="00CC1B11" w:rsidP="00CC1B11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proofErr w:type="spellStart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обуч</w:t>
            </w:r>
            <w:proofErr w:type="spellEnd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C1B11" w:rsidRPr="00ED6628" w:rsidRDefault="00CC1B11" w:rsidP="00CC1B11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%</w:t>
            </w:r>
          </w:p>
          <w:p w:rsidR="00CC1B11" w:rsidRPr="00ED6628" w:rsidRDefault="00CC1B11" w:rsidP="00CC1B11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proofErr w:type="spellStart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кач</w:t>
            </w:r>
            <w:proofErr w:type="spellEnd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.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C1B11" w:rsidRPr="00ED6628" w:rsidRDefault="00CC1B11" w:rsidP="00CC1B11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%</w:t>
            </w:r>
          </w:p>
          <w:p w:rsidR="00CC1B11" w:rsidRPr="00ED6628" w:rsidRDefault="00CC1B11" w:rsidP="00CC1B11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proofErr w:type="spellStart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обуч</w:t>
            </w:r>
            <w:proofErr w:type="spellEnd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.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C1B11" w:rsidRPr="00ED6628" w:rsidRDefault="00CC1B11" w:rsidP="00CC1B11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%</w:t>
            </w:r>
          </w:p>
          <w:p w:rsidR="00CC1B11" w:rsidRPr="00ED6628" w:rsidRDefault="00CC1B11" w:rsidP="00CC1B11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proofErr w:type="spellStart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кач</w:t>
            </w:r>
            <w:proofErr w:type="spellEnd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.</w:t>
            </w:r>
          </w:p>
        </w:tc>
        <w:tc>
          <w:tcPr>
            <w:tcW w:w="8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C1B11" w:rsidRPr="00ED6628" w:rsidRDefault="00CC1B11" w:rsidP="00CC1B11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%</w:t>
            </w:r>
          </w:p>
          <w:p w:rsidR="00CC1B11" w:rsidRPr="00ED6628" w:rsidRDefault="00CC1B11" w:rsidP="00CC1B11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proofErr w:type="spellStart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обуч</w:t>
            </w:r>
            <w:proofErr w:type="spellEnd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.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C1B11" w:rsidRPr="00ED6628" w:rsidRDefault="00CC1B11" w:rsidP="00CC1B11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%</w:t>
            </w:r>
          </w:p>
          <w:p w:rsidR="00CC1B11" w:rsidRPr="00ED6628" w:rsidRDefault="00CC1B11" w:rsidP="00CC1B11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proofErr w:type="spellStart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кач</w:t>
            </w:r>
            <w:proofErr w:type="spellEnd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.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C1B11" w:rsidRPr="00ED6628" w:rsidRDefault="00CC1B11" w:rsidP="00CC1B11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%</w:t>
            </w:r>
          </w:p>
          <w:p w:rsidR="00CC1B11" w:rsidRPr="00ED6628" w:rsidRDefault="00CC1B11" w:rsidP="00CC1B11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proofErr w:type="spellStart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обуч</w:t>
            </w:r>
            <w:proofErr w:type="spellEnd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.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C1B11" w:rsidRPr="00ED6628" w:rsidRDefault="00CC1B11" w:rsidP="00CC1B11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%</w:t>
            </w:r>
          </w:p>
          <w:p w:rsidR="00CC1B11" w:rsidRPr="00ED6628" w:rsidRDefault="00CC1B11" w:rsidP="00CC1B11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proofErr w:type="spellStart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кач</w:t>
            </w:r>
            <w:proofErr w:type="spellEnd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.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C1B11" w:rsidRPr="00ED6628" w:rsidRDefault="00CC1B11" w:rsidP="00CC1B11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%</w:t>
            </w:r>
          </w:p>
          <w:p w:rsidR="00CC1B11" w:rsidRPr="00CC1B11" w:rsidRDefault="00CC1B11" w:rsidP="00CC1B11">
            <w:pPr>
              <w:spacing w:after="0" w:line="240" w:lineRule="auto"/>
              <w:ind w:left="-108" w:right="-114"/>
              <w:contextualSpacing/>
              <w:jc w:val="center"/>
              <w:rPr>
                <w:sz w:val="18"/>
                <w:szCs w:val="18"/>
              </w:rPr>
            </w:pPr>
            <w:proofErr w:type="spellStart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обуч</w:t>
            </w:r>
            <w:proofErr w:type="spellEnd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.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C1B11" w:rsidRPr="00ED6628" w:rsidRDefault="00CC1B11" w:rsidP="00CC1B11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%</w:t>
            </w:r>
          </w:p>
          <w:p w:rsidR="00CC1B11" w:rsidRPr="00ED6628" w:rsidRDefault="00CC1B11" w:rsidP="00CC1B11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proofErr w:type="spellStart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обуч</w:t>
            </w:r>
            <w:proofErr w:type="spellEnd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C1B11" w:rsidRPr="00ED6628" w:rsidRDefault="00CC1B11" w:rsidP="00CC1B11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%</w:t>
            </w:r>
          </w:p>
          <w:p w:rsidR="00CC1B11" w:rsidRPr="00ED6628" w:rsidRDefault="00CC1B11" w:rsidP="00CC1B11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proofErr w:type="spellStart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кач</w:t>
            </w:r>
            <w:proofErr w:type="spellEnd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C1B11" w:rsidRPr="00ED6628" w:rsidRDefault="00CC1B11" w:rsidP="00CC1B11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%</w:t>
            </w:r>
          </w:p>
          <w:p w:rsidR="00CC1B11" w:rsidRPr="00ED6628" w:rsidRDefault="00CC1B11" w:rsidP="00CC1B11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proofErr w:type="spellStart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обуч</w:t>
            </w:r>
            <w:proofErr w:type="spellEnd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C1B11" w:rsidRPr="00ED6628" w:rsidRDefault="00CC1B11" w:rsidP="00CC1B11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%</w:t>
            </w:r>
          </w:p>
          <w:p w:rsidR="00CC1B11" w:rsidRPr="00ED6628" w:rsidRDefault="00CC1B11" w:rsidP="00CC1B11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proofErr w:type="spellStart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кач</w:t>
            </w:r>
            <w:proofErr w:type="spellEnd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.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C1B11" w:rsidRPr="00ED6628" w:rsidRDefault="00CC1B11" w:rsidP="00CC1B11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%</w:t>
            </w:r>
          </w:p>
          <w:p w:rsidR="00CC1B11" w:rsidRPr="00ED6628" w:rsidRDefault="00CC1B11" w:rsidP="00CC1B11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proofErr w:type="spellStart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обуч</w:t>
            </w:r>
            <w:proofErr w:type="spellEnd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C1B11" w:rsidRPr="00ED6628" w:rsidRDefault="00CC1B11" w:rsidP="00CC1B11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%</w:t>
            </w:r>
          </w:p>
          <w:p w:rsidR="00CC1B11" w:rsidRPr="00ED6628" w:rsidRDefault="00CC1B11" w:rsidP="00CC1B11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proofErr w:type="spellStart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кач</w:t>
            </w:r>
            <w:proofErr w:type="spellEnd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C1B11" w:rsidRPr="00ED6628" w:rsidRDefault="00CC1B11" w:rsidP="00CC1B11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%</w:t>
            </w:r>
          </w:p>
          <w:p w:rsidR="00CC1B11" w:rsidRPr="00ED6628" w:rsidRDefault="00CC1B11" w:rsidP="00CC1B11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proofErr w:type="spellStart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обуч</w:t>
            </w:r>
            <w:proofErr w:type="spellEnd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C1B11" w:rsidRPr="00ED6628" w:rsidRDefault="00CC1B11" w:rsidP="00CC1B11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%</w:t>
            </w:r>
          </w:p>
          <w:p w:rsidR="00CC1B11" w:rsidRPr="00ED6628" w:rsidRDefault="00CC1B11" w:rsidP="00CC1B11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proofErr w:type="spellStart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кач</w:t>
            </w:r>
            <w:proofErr w:type="spellEnd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C1B11" w:rsidRPr="00ED6628" w:rsidRDefault="00CC1B11" w:rsidP="00CC1B11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%</w:t>
            </w:r>
          </w:p>
          <w:p w:rsidR="00CC1B11" w:rsidRPr="00ED6628" w:rsidRDefault="00CC1B11" w:rsidP="00CC1B11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proofErr w:type="spellStart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обуч</w:t>
            </w:r>
            <w:proofErr w:type="spellEnd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C1B11" w:rsidRPr="00ED6628" w:rsidRDefault="00CC1B11" w:rsidP="00CC1B11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%</w:t>
            </w:r>
          </w:p>
          <w:p w:rsidR="00CC1B11" w:rsidRPr="00ED6628" w:rsidRDefault="00CC1B11" w:rsidP="00CC1B11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proofErr w:type="spellStart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кач</w:t>
            </w:r>
            <w:proofErr w:type="spellEnd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.</w:t>
            </w:r>
          </w:p>
        </w:tc>
        <w:tc>
          <w:tcPr>
            <w:tcW w:w="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CC1B11" w:rsidRPr="00ED6628" w:rsidRDefault="00CC1B11" w:rsidP="00CC1B11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%</w:t>
            </w:r>
          </w:p>
          <w:p w:rsidR="00CC1B11" w:rsidRPr="00CC1B11" w:rsidRDefault="00CC1B11" w:rsidP="00CC1B11">
            <w:pPr>
              <w:spacing w:after="0" w:line="240" w:lineRule="auto"/>
              <w:ind w:left="-108" w:right="-114"/>
              <w:contextualSpacing/>
              <w:jc w:val="center"/>
              <w:rPr>
                <w:sz w:val="18"/>
                <w:szCs w:val="18"/>
              </w:rPr>
            </w:pPr>
            <w:proofErr w:type="spellStart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обуч</w:t>
            </w:r>
            <w:proofErr w:type="spellEnd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.</w:t>
            </w:r>
          </w:p>
        </w:tc>
      </w:tr>
      <w:tr w:rsidR="006F291F" w:rsidRPr="00CC1B11" w:rsidTr="006F291F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ind w:left="-108" w:right="-114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eastAsia="Times New Roman" w:hAnsi="Arial Narrow" w:cs="Arial Narrow"/>
                <w:sz w:val="18"/>
                <w:szCs w:val="18"/>
              </w:rPr>
              <w:t>1</w:t>
            </w:r>
          </w:p>
        </w:tc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spacing w:after="0" w:line="240" w:lineRule="auto"/>
              <w:ind w:left="-108" w:right="-114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85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spacing w:after="0" w:line="240" w:lineRule="auto"/>
              <w:ind w:left="-108" w:right="-114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30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eastAsia="Times New Roman" w:hAnsi="Arial Narrow" w:cs="Arial Narrow"/>
                <w:sz w:val="18"/>
                <w:szCs w:val="18"/>
              </w:rPr>
              <w:t>95,2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eastAsia="Times New Roman" w:hAnsi="Arial Narrow" w:cs="Arial Narrow"/>
                <w:sz w:val="18"/>
                <w:szCs w:val="18"/>
              </w:rPr>
              <w:t>71,4</w:t>
            </w:r>
          </w:p>
        </w:tc>
        <w:tc>
          <w:tcPr>
            <w:tcW w:w="8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61,1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34,6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eastAsia="Times New Roman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eastAsia="Times New Roman" w:hAnsi="Arial Narrow" w:cs="Arial Narrow"/>
                <w:sz w:val="18"/>
                <w:szCs w:val="18"/>
              </w:rPr>
              <w:t>20,0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291F" w:rsidRPr="00CC1B11" w:rsidRDefault="006F291F" w:rsidP="006F291F">
            <w:pPr>
              <w:snapToGrid w:val="0"/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75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40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95,2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61,9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95,4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52,4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napToGrid w:val="0"/>
              <w:spacing w:after="0" w:line="240" w:lineRule="auto"/>
              <w:contextualSpacing/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napToGrid w:val="0"/>
              <w:spacing w:after="0" w:line="240" w:lineRule="auto"/>
              <w:contextualSpacing/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eastAsia="Times New Roman" w:hAnsi="Arial Narrow" w:cs="Arial Narrow"/>
                <w:sz w:val="18"/>
                <w:szCs w:val="18"/>
              </w:rPr>
              <w:t>33,3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eastAsia="Times New Roman" w:hAnsi="Arial Narrow" w:cs="Arial Narrow"/>
                <w:sz w:val="18"/>
                <w:szCs w:val="18"/>
              </w:rPr>
              <w:t>16,7</w:t>
            </w:r>
          </w:p>
        </w:tc>
        <w:tc>
          <w:tcPr>
            <w:tcW w:w="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6F291F" w:rsidRPr="00CC1B11" w:rsidRDefault="006F291F" w:rsidP="006F291F">
            <w:pPr>
              <w:snapToGrid w:val="0"/>
              <w:spacing w:after="0" w:line="240" w:lineRule="auto"/>
              <w:ind w:left="-81" w:right="-132"/>
              <w:contextualSpacing/>
              <w:jc w:val="center"/>
              <w:rPr>
                <w:rFonts w:ascii="Arial Narrow" w:hAnsi="Arial Narrow" w:cs="Arial Narrow"/>
                <w:color w:val="000000"/>
                <w:sz w:val="18"/>
                <w:szCs w:val="18"/>
              </w:rPr>
            </w:pPr>
          </w:p>
        </w:tc>
      </w:tr>
      <w:tr w:rsidR="006F291F" w:rsidRPr="00CC1B11" w:rsidTr="006F291F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ind w:left="-108" w:right="-114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eastAsia="Times New Roman" w:hAnsi="Arial Narrow" w:cs="Arial Narrow"/>
                <w:sz w:val="18"/>
                <w:szCs w:val="18"/>
              </w:rPr>
              <w:t>2</w:t>
            </w:r>
          </w:p>
        </w:tc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ind w:left="-108" w:right="-114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92,9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ind w:left="-108" w:right="-114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37,1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eastAsia="Times New Roman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eastAsia="Times New Roman" w:hAnsi="Arial Narrow" w:cs="Arial Narrow"/>
                <w:sz w:val="18"/>
                <w:szCs w:val="18"/>
              </w:rPr>
              <w:t>93</w:t>
            </w:r>
          </w:p>
        </w:tc>
        <w:tc>
          <w:tcPr>
            <w:tcW w:w="8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90,9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53,4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eastAsia="Times New Roman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eastAsia="Times New Roman" w:hAnsi="Arial Narrow" w:cs="Arial Narrow"/>
                <w:sz w:val="18"/>
                <w:szCs w:val="18"/>
              </w:rPr>
              <w:t>73,7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56,1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19,3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91,3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95,8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77,8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60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eastAsia="Times New Roman" w:hAnsi="Arial Narrow" w:cs="Arial Narrow"/>
                <w:sz w:val="18"/>
                <w:szCs w:val="18"/>
              </w:rPr>
              <w:t>87,5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eastAsia="Times New Roman" w:hAnsi="Arial Narrow" w:cs="Arial Narrow"/>
                <w:sz w:val="18"/>
                <w:szCs w:val="18"/>
              </w:rPr>
              <w:t>25,0</w:t>
            </w:r>
          </w:p>
        </w:tc>
        <w:tc>
          <w:tcPr>
            <w:tcW w:w="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6F291F" w:rsidRPr="00CC1B11" w:rsidRDefault="006F291F" w:rsidP="006F291F">
            <w:pPr>
              <w:spacing w:after="0" w:line="240" w:lineRule="auto"/>
              <w:ind w:left="-81" w:right="-132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</w:tr>
      <w:tr w:rsidR="006F291F" w:rsidRPr="00CC1B11" w:rsidTr="006F291F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ind w:left="-108" w:right="-114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eastAsia="Times New Roman" w:hAnsi="Arial Narrow" w:cs="Arial Narrow"/>
                <w:sz w:val="18"/>
                <w:szCs w:val="18"/>
              </w:rPr>
              <w:t>3</w:t>
            </w:r>
          </w:p>
        </w:tc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spacing w:after="0" w:line="240" w:lineRule="auto"/>
              <w:ind w:left="-108" w:right="-114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85,7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spacing w:after="0" w:line="240" w:lineRule="auto"/>
              <w:ind w:left="-108" w:right="-114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25,7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eastAsia="Times New Roman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eastAsia="Times New Roman" w:hAnsi="Arial Narrow" w:cs="Arial Narrow"/>
                <w:sz w:val="18"/>
                <w:szCs w:val="18"/>
              </w:rPr>
              <w:t>81,6</w:t>
            </w:r>
          </w:p>
        </w:tc>
        <w:tc>
          <w:tcPr>
            <w:tcW w:w="8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91,6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44,7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eastAsia="Times New Roman" w:hAnsi="Arial Narrow" w:cs="Arial Narrow"/>
                <w:sz w:val="18"/>
                <w:szCs w:val="18"/>
              </w:rPr>
              <w:t>75,0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eastAsia="Times New Roman" w:hAnsi="Arial Narrow" w:cs="Arial Narrow"/>
                <w:sz w:val="18"/>
                <w:szCs w:val="18"/>
              </w:rPr>
              <w:t>0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87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41,9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97,4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73,7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97,2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69,4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eastAsia="Times New Roman" w:hAnsi="Arial Narrow" w:cs="Arial Narrow"/>
                <w:sz w:val="18"/>
                <w:szCs w:val="18"/>
              </w:rPr>
              <w:t>75,0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eastAsia="Times New Roman" w:hAnsi="Arial Narrow" w:cs="Arial Narrow"/>
                <w:sz w:val="18"/>
                <w:szCs w:val="18"/>
              </w:rPr>
              <w:t>12,5</w:t>
            </w:r>
          </w:p>
        </w:tc>
        <w:tc>
          <w:tcPr>
            <w:tcW w:w="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6F291F" w:rsidRPr="00CC1B11" w:rsidRDefault="006F291F" w:rsidP="006F291F">
            <w:pPr>
              <w:spacing w:after="0" w:line="240" w:lineRule="auto"/>
              <w:ind w:left="-81" w:right="-132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color w:val="000000"/>
                <w:sz w:val="18"/>
                <w:szCs w:val="18"/>
              </w:rPr>
              <w:t>100</w:t>
            </w:r>
          </w:p>
        </w:tc>
      </w:tr>
      <w:tr w:rsidR="006F291F" w:rsidRPr="00CC1B11" w:rsidTr="006F291F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ind w:left="-108" w:right="-114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eastAsia="Times New Roman" w:hAnsi="Arial Narrow" w:cs="Arial Narrow"/>
                <w:sz w:val="18"/>
                <w:szCs w:val="18"/>
              </w:rPr>
              <w:t>4</w:t>
            </w:r>
          </w:p>
        </w:tc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ind w:left="-108" w:right="-114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ind w:left="-108" w:right="-114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35,3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eastAsia="Times New Roman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eastAsia="Times New Roman" w:hAnsi="Arial Narrow" w:cs="Arial Narrow"/>
                <w:sz w:val="18"/>
                <w:szCs w:val="18"/>
              </w:rPr>
              <w:t>73,7</w:t>
            </w:r>
          </w:p>
        </w:tc>
        <w:tc>
          <w:tcPr>
            <w:tcW w:w="8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44,6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eastAsia="Times New Roman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eastAsia="Times New Roman" w:hAnsi="Arial Narrow" w:cs="Arial Narrow"/>
                <w:sz w:val="18"/>
                <w:szCs w:val="18"/>
              </w:rPr>
              <w:t>66,7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95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63,2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83,3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94,4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72,2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napToGrid w:val="0"/>
              <w:spacing w:after="0" w:line="240" w:lineRule="auto"/>
              <w:contextualSpacing/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napToGrid w:val="0"/>
              <w:spacing w:after="0" w:line="240" w:lineRule="auto"/>
              <w:contextualSpacing/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eastAsia="Times New Roman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eastAsia="Times New Roman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6F291F" w:rsidRPr="00CC1B11" w:rsidRDefault="006F291F" w:rsidP="006F291F">
            <w:pPr>
              <w:spacing w:after="0" w:line="240" w:lineRule="auto"/>
              <w:ind w:left="-81" w:right="-132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color w:val="000000"/>
                <w:sz w:val="18"/>
                <w:szCs w:val="18"/>
              </w:rPr>
              <w:t>100</w:t>
            </w:r>
          </w:p>
        </w:tc>
      </w:tr>
      <w:tr w:rsidR="006F291F" w:rsidRPr="00CC1B11" w:rsidTr="006F291F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ind w:left="-108" w:right="-114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eastAsia="Times New Roman" w:hAnsi="Arial Narrow" w:cs="Arial Narrow"/>
                <w:sz w:val="18"/>
                <w:szCs w:val="18"/>
              </w:rPr>
              <w:t>5</w:t>
            </w:r>
          </w:p>
        </w:tc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spacing w:after="0" w:line="240" w:lineRule="auto"/>
              <w:ind w:left="-108" w:right="-114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88,9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spacing w:after="0" w:line="240" w:lineRule="auto"/>
              <w:ind w:left="-108" w:right="-114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22.2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eastAsia="Times New Roman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eastAsia="Times New Roman" w:hAnsi="Arial Narrow" w:cs="Arial Narrow"/>
                <w:sz w:val="18"/>
                <w:szCs w:val="18"/>
              </w:rPr>
              <w:t>70</w:t>
            </w:r>
          </w:p>
        </w:tc>
        <w:tc>
          <w:tcPr>
            <w:tcW w:w="8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87,5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29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eastAsia="Times New Roman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eastAsia="Times New Roman" w:hAnsi="Arial Narrow" w:cs="Arial Narrow"/>
                <w:sz w:val="18"/>
                <w:szCs w:val="18"/>
              </w:rPr>
              <w:t>0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33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11,1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57,1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50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eastAsia="Times New Roman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eastAsia="Times New Roman" w:hAnsi="Arial Narrow" w:cs="Arial Narrow"/>
                <w:sz w:val="18"/>
                <w:szCs w:val="18"/>
              </w:rPr>
              <w:t>0</w:t>
            </w:r>
          </w:p>
        </w:tc>
        <w:tc>
          <w:tcPr>
            <w:tcW w:w="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6F291F" w:rsidRPr="00CC1B11" w:rsidRDefault="006F291F" w:rsidP="006F291F">
            <w:pPr>
              <w:spacing w:after="0" w:line="240" w:lineRule="auto"/>
              <w:ind w:left="-81" w:right="-132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color w:val="000000"/>
                <w:sz w:val="18"/>
                <w:szCs w:val="18"/>
              </w:rPr>
              <w:t>100</w:t>
            </w:r>
          </w:p>
        </w:tc>
      </w:tr>
      <w:tr w:rsidR="006F291F" w:rsidRPr="00CC1B11" w:rsidTr="006F291F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ind w:left="-108" w:right="-114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eastAsia="Times New Roman" w:hAnsi="Arial Narrow" w:cs="Arial Narrow"/>
                <w:sz w:val="18"/>
                <w:szCs w:val="18"/>
              </w:rPr>
              <w:t>6</w:t>
            </w:r>
          </w:p>
        </w:tc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ind w:left="-108" w:right="-114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ind w:left="-108" w:right="-114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58,4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eastAsia="Times New Roman" w:hAnsi="Arial Narrow" w:cs="Arial Narrow"/>
                <w:sz w:val="18"/>
                <w:szCs w:val="18"/>
              </w:rPr>
              <w:t>92,3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eastAsia="Times New Roman" w:hAnsi="Arial Narrow" w:cs="Arial Narrow"/>
                <w:sz w:val="18"/>
                <w:szCs w:val="18"/>
              </w:rPr>
              <w:t>69,2</w:t>
            </w:r>
          </w:p>
        </w:tc>
        <w:tc>
          <w:tcPr>
            <w:tcW w:w="8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75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37,8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eastAsia="Times New Roman" w:hAnsi="Arial Narrow" w:cs="Arial Narrow"/>
                <w:sz w:val="18"/>
                <w:szCs w:val="18"/>
              </w:rPr>
              <w:t>60,0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eastAsia="Times New Roman" w:hAnsi="Arial Narrow" w:cs="Arial Narrow"/>
                <w:sz w:val="18"/>
                <w:szCs w:val="18"/>
              </w:rPr>
              <w:t>20,0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82,6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21,7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88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80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48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eastAsia="Times New Roman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eastAsia="Times New Roman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6F291F" w:rsidRPr="00CC1B11" w:rsidRDefault="006F291F" w:rsidP="006F291F">
            <w:pPr>
              <w:spacing w:after="0" w:line="240" w:lineRule="auto"/>
              <w:ind w:left="-81" w:right="-132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color w:val="000000"/>
                <w:sz w:val="18"/>
                <w:szCs w:val="18"/>
              </w:rPr>
              <w:t>100</w:t>
            </w:r>
          </w:p>
        </w:tc>
      </w:tr>
      <w:tr w:rsidR="006F291F" w:rsidRPr="00CC1B11" w:rsidTr="006F291F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ind w:left="-108" w:right="-114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eastAsia="Times New Roman" w:hAnsi="Arial Narrow" w:cs="Arial Narrow"/>
                <w:sz w:val="18"/>
                <w:szCs w:val="18"/>
              </w:rPr>
              <w:t>7</w:t>
            </w:r>
          </w:p>
        </w:tc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ind w:left="-108" w:right="-114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spacing w:after="0" w:line="240" w:lineRule="auto"/>
              <w:ind w:left="-108" w:right="-114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10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eastAsia="Times New Roman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eastAsia="Times New Roman" w:hAnsi="Arial Narrow" w:cs="Arial Narrow"/>
                <w:sz w:val="18"/>
                <w:szCs w:val="18"/>
              </w:rPr>
              <w:t>75</w:t>
            </w:r>
          </w:p>
        </w:tc>
        <w:tc>
          <w:tcPr>
            <w:tcW w:w="8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38,7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eastAsia="Times New Roman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eastAsia="Times New Roman" w:hAnsi="Arial Narrow" w:cs="Arial Narrow"/>
                <w:sz w:val="18"/>
                <w:szCs w:val="18"/>
              </w:rPr>
              <w:t>0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73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27,3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81,8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54,5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54,5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napToGrid w:val="0"/>
              <w:spacing w:after="0" w:line="240" w:lineRule="auto"/>
              <w:contextualSpacing/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napToGrid w:val="0"/>
              <w:spacing w:after="0" w:line="240" w:lineRule="auto"/>
              <w:contextualSpacing/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eastAsia="Times New Roman" w:hAnsi="Arial Narrow" w:cs="Arial Narrow"/>
                <w:sz w:val="18"/>
                <w:szCs w:val="18"/>
              </w:rPr>
              <w:t>50,0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eastAsia="Times New Roman" w:hAnsi="Arial Narrow" w:cs="Arial Narrow"/>
                <w:sz w:val="18"/>
                <w:szCs w:val="18"/>
              </w:rPr>
              <w:t>25,0</w:t>
            </w:r>
          </w:p>
        </w:tc>
        <w:tc>
          <w:tcPr>
            <w:tcW w:w="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spacing w:after="0" w:line="240" w:lineRule="auto"/>
              <w:ind w:left="-81" w:right="-132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color w:val="000000"/>
                <w:sz w:val="18"/>
                <w:szCs w:val="18"/>
                <w:highlight w:val="yellow"/>
              </w:rPr>
              <w:t>50,0</w:t>
            </w:r>
          </w:p>
        </w:tc>
      </w:tr>
      <w:tr w:rsidR="006F291F" w:rsidRPr="00CC1B11" w:rsidTr="006F291F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ind w:left="-108" w:right="-114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eastAsia="Times New Roman" w:hAnsi="Arial Narrow" w:cs="Arial Narrow"/>
                <w:sz w:val="18"/>
                <w:szCs w:val="18"/>
              </w:rPr>
              <w:t>8</w:t>
            </w:r>
          </w:p>
        </w:tc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ind w:left="-108" w:right="-114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ind w:left="-108" w:right="-114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40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eastAsia="Times New Roman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eastAsia="Times New Roman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8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12,5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46,3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eastAsia="Times New Roman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eastAsia="Times New Roman" w:hAnsi="Arial Narrow" w:cs="Arial Narrow"/>
                <w:sz w:val="18"/>
                <w:szCs w:val="18"/>
              </w:rPr>
              <w:t>0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22,2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80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40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napToGrid w:val="0"/>
              <w:spacing w:after="0" w:line="240" w:lineRule="auto"/>
              <w:contextualSpacing/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napToGrid w:val="0"/>
              <w:spacing w:after="0" w:line="240" w:lineRule="auto"/>
              <w:contextualSpacing/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eastAsia="Times New Roman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eastAsia="Times New Roman" w:hAnsi="Arial Narrow" w:cs="Arial Narrow"/>
                <w:sz w:val="18"/>
                <w:szCs w:val="18"/>
              </w:rPr>
              <w:t>0</w:t>
            </w:r>
          </w:p>
        </w:tc>
        <w:tc>
          <w:tcPr>
            <w:tcW w:w="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6F291F" w:rsidRPr="00CC1B11" w:rsidRDefault="006F291F" w:rsidP="006F291F">
            <w:pPr>
              <w:spacing w:after="0" w:line="240" w:lineRule="auto"/>
              <w:ind w:left="-81" w:right="-132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color w:val="000000"/>
                <w:sz w:val="18"/>
                <w:szCs w:val="18"/>
              </w:rPr>
              <w:t>100</w:t>
            </w:r>
          </w:p>
        </w:tc>
      </w:tr>
      <w:tr w:rsidR="006F291F" w:rsidRPr="00CC1B11" w:rsidTr="006F291F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ind w:left="-108" w:right="-114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eastAsia="Times New Roman" w:hAnsi="Arial Narrow" w:cs="Arial Narrow"/>
                <w:sz w:val="18"/>
                <w:szCs w:val="18"/>
              </w:rPr>
              <w:t>9</w:t>
            </w:r>
          </w:p>
        </w:tc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ind w:left="-108" w:right="-114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ind w:left="-108" w:right="-114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57,1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eastAsia="Times New Roman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eastAsia="Times New Roman" w:hAnsi="Arial Narrow" w:cs="Arial Narrow"/>
                <w:sz w:val="18"/>
                <w:szCs w:val="18"/>
              </w:rPr>
              <w:t>83,3</w:t>
            </w:r>
          </w:p>
        </w:tc>
        <w:tc>
          <w:tcPr>
            <w:tcW w:w="8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46,5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eastAsia="Times New Roman" w:hAnsi="Arial Narrow" w:cs="Arial Narrow"/>
                <w:sz w:val="18"/>
                <w:szCs w:val="18"/>
              </w:rPr>
              <w:t>7</w:t>
            </w:r>
            <w:r w:rsidRPr="00CC1B11">
              <w:rPr>
                <w:rFonts w:ascii="Arial Narrow" w:eastAsia="Times New Roman" w:hAnsi="Arial Narrow" w:cs="Arial Narrow"/>
                <w:sz w:val="18"/>
                <w:szCs w:val="18"/>
                <w:shd w:val="clear" w:color="auto" w:fill="FFFF00"/>
              </w:rPr>
              <w:t>5</w:t>
            </w:r>
            <w:r w:rsidRPr="00CC1B11">
              <w:rPr>
                <w:rFonts w:ascii="Arial Narrow" w:eastAsia="Times New Roman" w:hAnsi="Arial Narrow" w:cs="Arial Narrow"/>
                <w:sz w:val="18"/>
                <w:szCs w:val="18"/>
              </w:rPr>
              <w:t>,0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eastAsia="Times New Roman" w:hAnsi="Arial Narrow" w:cs="Arial Narrow"/>
                <w:sz w:val="18"/>
                <w:szCs w:val="18"/>
              </w:rPr>
              <w:t>0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36,6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88,9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58,3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napToGrid w:val="0"/>
              <w:spacing w:after="0" w:line="240" w:lineRule="auto"/>
              <w:contextualSpacing/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napToGrid w:val="0"/>
              <w:spacing w:after="0" w:line="240" w:lineRule="auto"/>
              <w:contextualSpacing/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napToGrid w:val="0"/>
              <w:spacing w:after="0" w:line="240" w:lineRule="auto"/>
              <w:contextualSpacing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napToGrid w:val="0"/>
              <w:spacing w:after="0" w:line="240" w:lineRule="auto"/>
              <w:contextualSpacing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</w:p>
        </w:tc>
        <w:tc>
          <w:tcPr>
            <w:tcW w:w="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6F291F" w:rsidRPr="00CC1B11" w:rsidRDefault="006F291F" w:rsidP="006F291F">
            <w:pPr>
              <w:spacing w:after="0" w:line="240" w:lineRule="auto"/>
              <w:ind w:left="-81" w:right="-132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color w:val="000000"/>
                <w:sz w:val="18"/>
                <w:szCs w:val="18"/>
              </w:rPr>
              <w:t>-</w:t>
            </w:r>
          </w:p>
        </w:tc>
      </w:tr>
      <w:tr w:rsidR="006F291F" w:rsidRPr="00CC1B11" w:rsidTr="006F291F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ind w:left="-108" w:right="-114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eastAsia="Times New Roman" w:hAnsi="Arial Narrow" w:cs="Arial Narrow"/>
                <w:sz w:val="18"/>
                <w:szCs w:val="18"/>
              </w:rPr>
              <w:t>10</w:t>
            </w:r>
          </w:p>
        </w:tc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spacing w:after="0" w:line="240" w:lineRule="auto"/>
              <w:ind w:left="-108" w:right="-114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83,3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ind w:left="-108" w:right="-114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38,9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eastAsia="Times New Roman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eastAsia="Times New Roman" w:hAnsi="Arial Narrow" w:cs="Arial Narrow"/>
                <w:sz w:val="18"/>
                <w:szCs w:val="18"/>
              </w:rPr>
              <w:t>68,4</w:t>
            </w:r>
          </w:p>
        </w:tc>
        <w:tc>
          <w:tcPr>
            <w:tcW w:w="8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55,5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32,5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eastAsia="Times New Roman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eastAsia="Times New Roman" w:hAnsi="Arial Narrow" w:cs="Arial Narrow"/>
                <w:sz w:val="18"/>
                <w:szCs w:val="18"/>
              </w:rPr>
              <w:t>50,0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73,7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21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56,3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76,5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52,9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napToGrid w:val="0"/>
              <w:spacing w:after="0" w:line="240" w:lineRule="auto"/>
              <w:contextualSpacing/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napToGrid w:val="0"/>
              <w:spacing w:after="0" w:line="240" w:lineRule="auto"/>
              <w:contextualSpacing/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eastAsia="Times New Roman" w:hAnsi="Arial Narrow" w:cs="Arial Narrow"/>
                <w:sz w:val="18"/>
                <w:szCs w:val="18"/>
              </w:rPr>
              <w:t>75,0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eastAsia="Times New Roman" w:hAnsi="Arial Narrow" w:cs="Arial Narrow"/>
                <w:sz w:val="18"/>
                <w:szCs w:val="18"/>
              </w:rPr>
              <w:t>50,0</w:t>
            </w:r>
          </w:p>
        </w:tc>
        <w:tc>
          <w:tcPr>
            <w:tcW w:w="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spacing w:after="0" w:line="240" w:lineRule="auto"/>
              <w:ind w:left="-81" w:right="-132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color w:val="000000"/>
                <w:sz w:val="18"/>
                <w:szCs w:val="18"/>
                <w:highlight w:val="yellow"/>
              </w:rPr>
              <w:t>75,0</w:t>
            </w:r>
          </w:p>
        </w:tc>
      </w:tr>
      <w:tr w:rsidR="006F291F" w:rsidRPr="00CC1B11" w:rsidTr="006F291F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ind w:left="-108" w:right="-114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eastAsia="Times New Roman" w:hAnsi="Arial Narrow" w:cs="Arial Narrow"/>
                <w:sz w:val="18"/>
                <w:szCs w:val="18"/>
              </w:rPr>
              <w:t>11</w:t>
            </w:r>
          </w:p>
        </w:tc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ind w:left="-108" w:right="-114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94,1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ind w:left="-108" w:right="-114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47,1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eastAsia="Times New Roman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eastAsia="Times New Roman" w:hAnsi="Arial Narrow" w:cs="Arial Narrow"/>
                <w:sz w:val="18"/>
                <w:szCs w:val="18"/>
              </w:rPr>
              <w:t>81,3</w:t>
            </w:r>
          </w:p>
        </w:tc>
        <w:tc>
          <w:tcPr>
            <w:tcW w:w="8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44,9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eastAsia="Times New Roman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eastAsia="Times New Roman" w:hAnsi="Arial Narrow" w:cs="Arial Narrow"/>
                <w:sz w:val="18"/>
                <w:szCs w:val="18"/>
              </w:rPr>
              <w:t>0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66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53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73,3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86,7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53,3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eastAsia="Times New Roman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eastAsia="Times New Roman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6F291F" w:rsidRPr="00CC1B11" w:rsidRDefault="006F291F" w:rsidP="006F291F">
            <w:pPr>
              <w:spacing w:after="0" w:line="240" w:lineRule="auto"/>
              <w:ind w:left="-81" w:right="-132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color w:val="000000"/>
                <w:sz w:val="18"/>
                <w:szCs w:val="18"/>
              </w:rPr>
              <w:t>100</w:t>
            </w:r>
          </w:p>
        </w:tc>
      </w:tr>
      <w:tr w:rsidR="006F291F" w:rsidRPr="00CC1B11" w:rsidTr="006F291F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ind w:left="-108" w:right="-114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eastAsia="Times New Roman" w:hAnsi="Arial Narrow" w:cs="Arial Narrow"/>
                <w:sz w:val="18"/>
                <w:szCs w:val="18"/>
              </w:rPr>
              <w:t>12</w:t>
            </w:r>
          </w:p>
        </w:tc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ind w:left="-108" w:right="-114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ind w:left="-108" w:right="-114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33.3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eastAsia="Times New Roman" w:hAnsi="Arial Narrow" w:cs="Arial Narrow"/>
                <w:sz w:val="18"/>
                <w:szCs w:val="18"/>
              </w:rPr>
              <w:t>90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eastAsia="Times New Roman" w:hAnsi="Arial Narrow" w:cs="Arial Narrow"/>
                <w:sz w:val="18"/>
                <w:szCs w:val="18"/>
              </w:rPr>
              <w:t>80</w:t>
            </w:r>
          </w:p>
        </w:tc>
        <w:tc>
          <w:tcPr>
            <w:tcW w:w="8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51,1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eastAsia="Times New Roman" w:hAnsi="Arial Narrow" w:cs="Arial Narrow"/>
                <w:sz w:val="18"/>
                <w:szCs w:val="18"/>
              </w:rPr>
              <w:t>50,0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eastAsia="Times New Roman" w:hAnsi="Arial Narrow" w:cs="Arial Narrow"/>
                <w:sz w:val="18"/>
                <w:szCs w:val="18"/>
              </w:rPr>
              <w:t>0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67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90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80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50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napToGrid w:val="0"/>
              <w:spacing w:after="0" w:line="240" w:lineRule="auto"/>
              <w:contextualSpacing/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napToGrid w:val="0"/>
              <w:spacing w:after="0" w:line="240" w:lineRule="auto"/>
              <w:contextualSpacing/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eastAsia="Times New Roman" w:hAnsi="Arial Narrow" w:cs="Arial Narrow"/>
                <w:sz w:val="18"/>
                <w:szCs w:val="18"/>
              </w:rPr>
              <w:t>50,0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eastAsia="Times New Roman" w:hAnsi="Arial Narrow" w:cs="Arial Narrow"/>
                <w:sz w:val="18"/>
                <w:szCs w:val="18"/>
              </w:rPr>
              <w:t>0</w:t>
            </w:r>
          </w:p>
        </w:tc>
        <w:tc>
          <w:tcPr>
            <w:tcW w:w="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6F291F" w:rsidRPr="00CC1B11" w:rsidRDefault="006F291F" w:rsidP="006F291F">
            <w:pPr>
              <w:spacing w:after="0" w:line="240" w:lineRule="auto"/>
              <w:ind w:left="-81" w:right="-132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color w:val="000000"/>
                <w:sz w:val="18"/>
                <w:szCs w:val="18"/>
              </w:rPr>
              <w:t>100</w:t>
            </w:r>
          </w:p>
        </w:tc>
      </w:tr>
      <w:tr w:rsidR="006F291F" w:rsidRPr="00CC1B11" w:rsidTr="006F291F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ind w:left="-108" w:right="-114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eastAsia="Times New Roman" w:hAnsi="Arial Narrow" w:cs="Arial Narrow"/>
                <w:sz w:val="18"/>
                <w:szCs w:val="18"/>
              </w:rPr>
              <w:t>13</w:t>
            </w:r>
          </w:p>
        </w:tc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spacing w:after="0" w:line="240" w:lineRule="auto"/>
              <w:ind w:left="-108" w:right="-114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58,3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spacing w:after="0" w:line="240" w:lineRule="auto"/>
              <w:ind w:left="-108" w:right="-114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0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eastAsia="Times New Roman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eastAsia="Times New Roman" w:hAnsi="Arial Narrow" w:cs="Arial Narrow"/>
                <w:sz w:val="18"/>
                <w:szCs w:val="18"/>
              </w:rPr>
              <w:t>75</w:t>
            </w:r>
          </w:p>
        </w:tc>
        <w:tc>
          <w:tcPr>
            <w:tcW w:w="8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71,4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39,7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eastAsia="Times New Roman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eastAsia="Times New Roman" w:hAnsi="Arial Narrow" w:cs="Arial Narrow"/>
                <w:sz w:val="18"/>
                <w:szCs w:val="18"/>
              </w:rPr>
              <w:t>50,0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58,3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50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75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25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eastAsia="Times New Roman" w:hAnsi="Arial Narrow" w:cs="Arial Narrow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eastAsia="Times New Roman" w:hAnsi="Arial Narrow" w:cs="Arial Narrow"/>
                <w:sz w:val="18"/>
                <w:szCs w:val="18"/>
              </w:rPr>
              <w:t>0</w:t>
            </w:r>
          </w:p>
        </w:tc>
        <w:tc>
          <w:tcPr>
            <w:tcW w:w="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6F291F" w:rsidRPr="00CC1B11" w:rsidRDefault="006F291F" w:rsidP="006F291F">
            <w:pPr>
              <w:spacing w:after="0" w:line="240" w:lineRule="auto"/>
              <w:ind w:left="-81" w:right="-132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color w:val="000000"/>
                <w:sz w:val="18"/>
                <w:szCs w:val="18"/>
              </w:rPr>
              <w:t>100</w:t>
            </w:r>
          </w:p>
        </w:tc>
      </w:tr>
      <w:tr w:rsidR="006F291F" w:rsidRPr="00CC1B11" w:rsidTr="006F291F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ind w:left="-108" w:right="-114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eastAsia="Times New Roman" w:hAnsi="Arial Narrow" w:cs="Arial Narrow"/>
                <w:sz w:val="18"/>
                <w:szCs w:val="18"/>
              </w:rPr>
              <w:t>14</w:t>
            </w:r>
          </w:p>
        </w:tc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ind w:left="-108" w:right="-114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ind w:left="-108" w:right="-114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33.3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eastAsia="Times New Roman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eastAsia="Times New Roman" w:hAnsi="Arial Narrow" w:cs="Arial Narrow"/>
                <w:sz w:val="18"/>
                <w:szCs w:val="18"/>
              </w:rPr>
              <w:t>50</w:t>
            </w:r>
          </w:p>
        </w:tc>
        <w:tc>
          <w:tcPr>
            <w:tcW w:w="8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80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37,8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napToGrid w:val="0"/>
              <w:spacing w:after="0" w:line="240" w:lineRule="auto"/>
              <w:contextualSpacing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napToGrid w:val="0"/>
              <w:spacing w:after="0" w:line="240" w:lineRule="auto"/>
              <w:contextualSpacing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napToGrid w:val="0"/>
              <w:spacing w:after="0" w:line="240" w:lineRule="auto"/>
              <w:contextualSpacing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86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85,7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85,7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83,3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33,3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napToGrid w:val="0"/>
              <w:spacing w:after="0" w:line="240" w:lineRule="auto"/>
              <w:contextualSpacing/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napToGrid w:val="0"/>
              <w:spacing w:after="0" w:line="240" w:lineRule="auto"/>
              <w:contextualSpacing/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eastAsia="Times New Roman" w:hAnsi="Arial Narrow" w:cs="Arial Narrow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eastAsia="Times New Roman" w:hAnsi="Arial Narrow" w:cs="Arial Narrow"/>
                <w:sz w:val="18"/>
                <w:szCs w:val="18"/>
              </w:rPr>
              <w:t>0</w:t>
            </w:r>
          </w:p>
        </w:tc>
        <w:tc>
          <w:tcPr>
            <w:tcW w:w="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spacing w:after="0" w:line="240" w:lineRule="auto"/>
              <w:ind w:left="-81" w:right="-132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color w:val="000000"/>
                <w:sz w:val="18"/>
                <w:szCs w:val="18"/>
                <w:highlight w:val="yellow"/>
              </w:rPr>
              <w:t>50,0</w:t>
            </w:r>
          </w:p>
        </w:tc>
      </w:tr>
      <w:tr w:rsidR="006F291F" w:rsidRPr="00CC1B11" w:rsidTr="006F291F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ind w:left="-108" w:right="-114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eastAsia="Times New Roman" w:hAnsi="Arial Narrow" w:cs="Arial Narrow"/>
                <w:sz w:val="18"/>
                <w:szCs w:val="18"/>
              </w:rPr>
              <w:t>15</w:t>
            </w:r>
          </w:p>
        </w:tc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spacing w:after="0" w:line="240" w:lineRule="auto"/>
              <w:ind w:left="-108" w:right="-114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66,7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spacing w:after="0" w:line="240" w:lineRule="auto"/>
              <w:ind w:left="-108" w:right="-114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0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eastAsia="Times New Roman" w:hAnsi="Arial Narrow" w:cs="Arial Narrow"/>
                <w:sz w:val="18"/>
                <w:szCs w:val="18"/>
              </w:rPr>
              <w:t>66,7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eastAsia="Times New Roman" w:hAnsi="Arial Narrow" w:cs="Arial Narrow"/>
                <w:sz w:val="18"/>
                <w:szCs w:val="18"/>
              </w:rPr>
              <w:t>0</w:t>
            </w:r>
          </w:p>
        </w:tc>
        <w:tc>
          <w:tcPr>
            <w:tcW w:w="8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napToGrid w:val="0"/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napToGrid w:val="0"/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napToGrid w:val="0"/>
              <w:spacing w:after="0" w:line="240" w:lineRule="auto"/>
              <w:contextualSpacing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napToGrid w:val="0"/>
              <w:spacing w:after="0" w:line="240" w:lineRule="auto"/>
              <w:contextualSpacing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napToGrid w:val="0"/>
              <w:spacing w:after="0" w:line="240" w:lineRule="auto"/>
              <w:contextualSpacing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66,7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50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25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napToGrid w:val="0"/>
              <w:spacing w:after="0" w:line="240" w:lineRule="auto"/>
              <w:contextualSpacing/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napToGrid w:val="0"/>
              <w:spacing w:after="0" w:line="240" w:lineRule="auto"/>
              <w:contextualSpacing/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eastAsia="Times New Roman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eastAsia="Times New Roman" w:hAnsi="Arial Narrow" w:cs="Arial Narrow"/>
                <w:sz w:val="18"/>
                <w:szCs w:val="18"/>
              </w:rPr>
              <w:t>0</w:t>
            </w:r>
          </w:p>
        </w:tc>
        <w:tc>
          <w:tcPr>
            <w:tcW w:w="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6F291F" w:rsidRPr="00CC1B11" w:rsidRDefault="006F291F" w:rsidP="006F291F">
            <w:pPr>
              <w:snapToGrid w:val="0"/>
              <w:spacing w:after="0" w:line="240" w:lineRule="auto"/>
              <w:contextualSpacing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</w:p>
        </w:tc>
      </w:tr>
      <w:tr w:rsidR="006F291F" w:rsidRPr="00CC1B11" w:rsidTr="006F291F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ind w:left="-108" w:right="-114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eastAsia="Times New Roman" w:hAnsi="Arial Narrow" w:cs="Arial Narrow"/>
                <w:sz w:val="18"/>
                <w:szCs w:val="18"/>
              </w:rPr>
              <w:t>16</w:t>
            </w:r>
          </w:p>
        </w:tc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ind w:left="-108" w:right="-114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ind w:left="-108" w:right="-114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33.3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eastAsia="Times New Roman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eastAsia="Times New Roman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8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47,5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napToGrid w:val="0"/>
              <w:spacing w:after="0" w:line="240" w:lineRule="auto"/>
              <w:contextualSpacing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napToGrid w:val="0"/>
              <w:spacing w:after="0" w:line="240" w:lineRule="auto"/>
              <w:contextualSpacing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napToGrid w:val="0"/>
              <w:spacing w:after="0" w:line="240" w:lineRule="auto"/>
              <w:contextualSpacing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50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50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50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napToGrid w:val="0"/>
              <w:spacing w:after="0" w:line="240" w:lineRule="auto"/>
              <w:contextualSpacing/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napToGrid w:val="0"/>
              <w:spacing w:after="0" w:line="240" w:lineRule="auto"/>
              <w:contextualSpacing/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napToGrid w:val="0"/>
              <w:spacing w:after="0" w:line="240" w:lineRule="auto"/>
              <w:contextualSpacing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napToGrid w:val="0"/>
              <w:spacing w:after="0" w:line="240" w:lineRule="auto"/>
              <w:contextualSpacing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</w:p>
        </w:tc>
        <w:tc>
          <w:tcPr>
            <w:tcW w:w="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6F291F" w:rsidRPr="00CC1B11" w:rsidRDefault="006F291F" w:rsidP="006F291F">
            <w:pPr>
              <w:snapToGrid w:val="0"/>
              <w:spacing w:after="0" w:line="240" w:lineRule="auto"/>
              <w:contextualSpacing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</w:p>
        </w:tc>
      </w:tr>
      <w:tr w:rsidR="006F291F" w:rsidRPr="00CC1B11" w:rsidTr="006F291F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ind w:left="-108" w:right="-114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eastAsia="Times New Roman" w:hAnsi="Arial Narrow" w:cs="Arial Narrow"/>
                <w:sz w:val="18"/>
                <w:szCs w:val="18"/>
              </w:rPr>
              <w:t>17</w:t>
            </w:r>
          </w:p>
        </w:tc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ind w:left="-108" w:right="-114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spacing w:after="0" w:line="240" w:lineRule="auto"/>
              <w:ind w:left="-108" w:right="-114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0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eastAsia="Times New Roman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eastAsia="Times New Roman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8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napToGrid w:val="0"/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napToGrid w:val="0"/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napToGrid w:val="0"/>
              <w:spacing w:after="0" w:line="240" w:lineRule="auto"/>
              <w:contextualSpacing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napToGrid w:val="0"/>
              <w:spacing w:after="0" w:line="240" w:lineRule="auto"/>
              <w:contextualSpacing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napToGrid w:val="0"/>
              <w:spacing w:after="0" w:line="240" w:lineRule="auto"/>
              <w:contextualSpacing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50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napToGrid w:val="0"/>
              <w:spacing w:after="0" w:line="240" w:lineRule="auto"/>
              <w:contextualSpacing/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napToGrid w:val="0"/>
              <w:spacing w:after="0" w:line="240" w:lineRule="auto"/>
              <w:contextualSpacing/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napToGrid w:val="0"/>
              <w:spacing w:after="0" w:line="240" w:lineRule="auto"/>
              <w:contextualSpacing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napToGrid w:val="0"/>
              <w:spacing w:after="0" w:line="240" w:lineRule="auto"/>
              <w:contextualSpacing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</w:p>
        </w:tc>
        <w:tc>
          <w:tcPr>
            <w:tcW w:w="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napToGrid w:val="0"/>
              <w:spacing w:after="0" w:line="240" w:lineRule="auto"/>
              <w:contextualSpacing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</w:p>
        </w:tc>
      </w:tr>
      <w:tr w:rsidR="006F291F" w:rsidRPr="00CC1B11" w:rsidTr="006F291F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ind w:left="-108" w:right="-114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eastAsia="Times New Roman" w:hAnsi="Arial Narrow" w:cs="Arial Narrow"/>
                <w:sz w:val="18"/>
                <w:szCs w:val="18"/>
              </w:rPr>
              <w:t>ВСОШ</w:t>
            </w:r>
          </w:p>
        </w:tc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ind w:left="-108" w:right="-114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93,3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spacing w:after="0" w:line="240" w:lineRule="auto"/>
              <w:ind w:left="-108" w:right="-114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0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eastAsia="Times New Roman" w:hAnsi="Arial Narrow" w:cs="Arial Narrow"/>
                <w:sz w:val="18"/>
                <w:szCs w:val="18"/>
              </w:rPr>
              <w:t>50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eastAsia="Times New Roman" w:hAnsi="Arial Narrow" w:cs="Arial Narrow"/>
                <w:sz w:val="18"/>
                <w:szCs w:val="18"/>
              </w:rPr>
              <w:t>0</w:t>
            </w:r>
          </w:p>
        </w:tc>
        <w:tc>
          <w:tcPr>
            <w:tcW w:w="8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napToGrid w:val="0"/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napToGrid w:val="0"/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napToGrid w:val="0"/>
              <w:spacing w:after="0" w:line="240" w:lineRule="auto"/>
              <w:contextualSpacing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napToGrid w:val="0"/>
              <w:spacing w:after="0" w:line="240" w:lineRule="auto"/>
              <w:contextualSpacing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napToGrid w:val="0"/>
              <w:spacing w:after="0" w:line="240" w:lineRule="auto"/>
              <w:contextualSpacing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84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26,3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93,3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6,7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50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sz w:val="18"/>
                <w:szCs w:val="18"/>
              </w:rPr>
              <w:t>21,4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napToGrid w:val="0"/>
              <w:spacing w:after="0" w:line="240" w:lineRule="auto"/>
              <w:contextualSpacing/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napToGrid w:val="0"/>
              <w:spacing w:after="0" w:line="240" w:lineRule="auto"/>
              <w:contextualSpacing/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napToGrid w:val="0"/>
              <w:spacing w:after="0" w:line="240" w:lineRule="auto"/>
              <w:contextualSpacing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napToGrid w:val="0"/>
              <w:spacing w:after="0" w:line="240" w:lineRule="auto"/>
              <w:contextualSpacing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</w:p>
        </w:tc>
        <w:tc>
          <w:tcPr>
            <w:tcW w:w="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napToGrid w:val="0"/>
              <w:spacing w:after="0" w:line="240" w:lineRule="auto"/>
              <w:contextualSpacing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</w:p>
        </w:tc>
      </w:tr>
      <w:tr w:rsidR="006F291F" w:rsidRPr="00CC1B11" w:rsidTr="006F291F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ind w:left="-108" w:right="-114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eastAsia="Times New Roman" w:hAnsi="Arial Narrow" w:cs="Arial Narrow"/>
                <w:b/>
                <w:sz w:val="18"/>
                <w:szCs w:val="18"/>
              </w:rPr>
              <w:t>ИТОГО</w:t>
            </w:r>
          </w:p>
        </w:tc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ind w:left="-108" w:right="-114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b/>
                <w:sz w:val="18"/>
                <w:szCs w:val="18"/>
              </w:rPr>
              <w:t>91,3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ind w:left="-108" w:right="-114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b/>
                <w:sz w:val="18"/>
                <w:szCs w:val="18"/>
              </w:rPr>
              <w:t>32,4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eastAsia="Times New Roman" w:hAnsi="Arial Narrow" w:cs="Arial Narrow"/>
                <w:b/>
                <w:sz w:val="18"/>
                <w:szCs w:val="18"/>
              </w:rPr>
              <w:t>97,6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eastAsia="Times New Roman" w:hAnsi="Arial Narrow" w:cs="Arial Narrow"/>
                <w:b/>
                <w:sz w:val="18"/>
                <w:szCs w:val="18"/>
              </w:rPr>
              <w:t>79,9</w:t>
            </w:r>
          </w:p>
        </w:tc>
        <w:tc>
          <w:tcPr>
            <w:tcW w:w="8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b/>
                <w:sz w:val="18"/>
                <w:szCs w:val="18"/>
              </w:rPr>
              <w:t>85,7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b/>
                <w:sz w:val="18"/>
                <w:szCs w:val="18"/>
              </w:rPr>
              <w:t>44,3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eastAsia="Times New Roman" w:hAnsi="Arial Narrow" w:cs="Arial Narrow"/>
                <w:b/>
                <w:sz w:val="18"/>
                <w:szCs w:val="18"/>
              </w:rPr>
              <w:t>89,5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eastAsia="Times New Roman" w:hAnsi="Arial Narrow" w:cs="Arial Narrow"/>
                <w:b/>
                <w:sz w:val="18"/>
                <w:szCs w:val="18"/>
              </w:rPr>
              <w:t>36,8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CC1B11" w:rsidP="006F291F">
            <w:pPr>
              <w:snapToGrid w:val="0"/>
              <w:spacing w:after="0" w:line="240" w:lineRule="auto"/>
              <w:contextualSpacing/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sz w:val="18"/>
                <w:szCs w:val="18"/>
              </w:rPr>
              <w:t>100</w:t>
            </w:r>
            <w:bookmarkStart w:id="7" w:name="_GoBack"/>
            <w:bookmarkEnd w:id="7"/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b/>
                <w:sz w:val="18"/>
                <w:szCs w:val="18"/>
              </w:rPr>
              <w:t>76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b/>
                <w:sz w:val="18"/>
                <w:szCs w:val="18"/>
              </w:rPr>
              <w:t>32,3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b/>
                <w:sz w:val="18"/>
                <w:szCs w:val="18"/>
              </w:rPr>
              <w:t>97,9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b/>
                <w:sz w:val="18"/>
                <w:szCs w:val="18"/>
              </w:rPr>
              <w:t>74,4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b/>
                <w:sz w:val="18"/>
                <w:szCs w:val="18"/>
              </w:rPr>
              <w:t>88,6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b/>
                <w:sz w:val="18"/>
                <w:szCs w:val="18"/>
              </w:rPr>
              <w:t>57,6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b/>
                <w:sz w:val="18"/>
                <w:szCs w:val="18"/>
              </w:rPr>
              <w:t>92,9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 w:rsidRPr="00CC1B11">
              <w:rPr>
                <w:rFonts w:ascii="Arial Narrow" w:hAnsi="Arial Narrow" w:cs="Arial Narrow"/>
                <w:b/>
                <w:sz w:val="18"/>
                <w:szCs w:val="18"/>
              </w:rPr>
              <w:t>71,4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eastAsia="Times New Roman" w:hAnsi="Arial Narrow" w:cs="Arial Narrow"/>
                <w:b/>
                <w:sz w:val="18"/>
                <w:szCs w:val="18"/>
              </w:rPr>
              <w:t>65,1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C1B11">
              <w:rPr>
                <w:rFonts w:ascii="Arial Narrow" w:eastAsia="Times New Roman" w:hAnsi="Arial Narrow" w:cs="Arial Narrow"/>
                <w:b/>
                <w:sz w:val="18"/>
                <w:szCs w:val="18"/>
              </w:rPr>
              <w:t>23,2</w:t>
            </w:r>
          </w:p>
        </w:tc>
        <w:tc>
          <w:tcPr>
            <w:tcW w:w="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snapToGrid w:val="0"/>
              <w:spacing w:after="0" w:line="240" w:lineRule="auto"/>
              <w:contextualSpacing/>
              <w:jc w:val="center"/>
              <w:rPr>
                <w:rFonts w:ascii="Arial Narrow" w:eastAsia="Times New Roman" w:hAnsi="Arial Narrow" w:cs="Arial Narrow"/>
                <w:b/>
                <w:sz w:val="18"/>
                <w:szCs w:val="18"/>
              </w:rPr>
            </w:pPr>
          </w:p>
        </w:tc>
      </w:tr>
    </w:tbl>
    <w:p w:rsidR="006F291F" w:rsidRDefault="006F291F" w:rsidP="006F291F">
      <w:pPr>
        <w:spacing w:after="0"/>
      </w:pPr>
    </w:p>
    <w:tbl>
      <w:tblPr>
        <w:tblW w:w="16519" w:type="dxa"/>
        <w:jc w:val="center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709"/>
        <w:gridCol w:w="567"/>
        <w:gridCol w:w="567"/>
        <w:gridCol w:w="709"/>
        <w:gridCol w:w="601"/>
        <w:gridCol w:w="818"/>
        <w:gridCol w:w="598"/>
        <w:gridCol w:w="818"/>
        <w:gridCol w:w="588"/>
        <w:gridCol w:w="1351"/>
        <w:gridCol w:w="642"/>
        <w:gridCol w:w="709"/>
        <w:gridCol w:w="818"/>
        <w:gridCol w:w="598"/>
        <w:gridCol w:w="633"/>
        <w:gridCol w:w="567"/>
        <w:gridCol w:w="710"/>
        <w:gridCol w:w="741"/>
        <w:gridCol w:w="739"/>
        <w:gridCol w:w="938"/>
        <w:gridCol w:w="938"/>
        <w:gridCol w:w="1160"/>
      </w:tblGrid>
      <w:tr w:rsidR="006F291F" w:rsidRPr="00CC1B11" w:rsidTr="006F291F">
        <w:trPr>
          <w:jc w:val="center"/>
        </w:trPr>
        <w:tc>
          <w:tcPr>
            <w:tcW w:w="70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№</w:t>
            </w:r>
            <w:r w:rsidRPr="00CC1B11">
              <w:rPr>
                <w:rFonts w:ascii="Arial Narrow" w:eastAsia="Arial Narrow" w:hAnsi="Arial Narrow" w:cs="Times New Roman"/>
                <w:sz w:val="18"/>
                <w:szCs w:val="18"/>
              </w:rPr>
              <w:t xml:space="preserve"> </w:t>
            </w:r>
            <w:r w:rsidRPr="00CC1B11">
              <w:rPr>
                <w:rFonts w:ascii="Arial Narrow" w:hAnsi="Arial Narrow" w:cs="Times New Roman"/>
                <w:sz w:val="18"/>
                <w:szCs w:val="18"/>
              </w:rPr>
              <w:t>ОУ</w:t>
            </w: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КДР история 11(</w:t>
            </w:r>
            <w:proofErr w:type="gramStart"/>
            <w:r w:rsidRPr="00CC1B11">
              <w:rPr>
                <w:rFonts w:ascii="Arial Narrow" w:hAnsi="Arial Narrow" w:cs="Times New Roman"/>
                <w:sz w:val="18"/>
                <w:szCs w:val="18"/>
              </w:rPr>
              <w:t>12)</w:t>
            </w:r>
            <w:proofErr w:type="spellStart"/>
            <w:r w:rsidRPr="00CC1B11">
              <w:rPr>
                <w:rFonts w:ascii="Arial Narrow" w:hAnsi="Arial Narrow" w:cs="Times New Roman"/>
                <w:sz w:val="18"/>
                <w:szCs w:val="18"/>
              </w:rPr>
              <w:t>кл</w:t>
            </w:r>
            <w:proofErr w:type="spellEnd"/>
            <w:proofErr w:type="gramEnd"/>
            <w:r w:rsidRPr="00CC1B11">
              <w:rPr>
                <w:rFonts w:ascii="Arial Narrow" w:hAnsi="Arial Narrow" w:cs="Times New Roman"/>
                <w:sz w:val="18"/>
                <w:szCs w:val="18"/>
              </w:rPr>
              <w:t>.</w:t>
            </w:r>
          </w:p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13.02.18</w:t>
            </w:r>
          </w:p>
        </w:tc>
        <w:tc>
          <w:tcPr>
            <w:tcW w:w="13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РЭ история</w:t>
            </w:r>
          </w:p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11кл.</w:t>
            </w:r>
          </w:p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апрель,2018</w:t>
            </w:r>
          </w:p>
        </w:tc>
        <w:tc>
          <w:tcPr>
            <w:tcW w:w="141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КДР общество</w:t>
            </w:r>
          </w:p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 xml:space="preserve">11(12) </w:t>
            </w:r>
            <w:proofErr w:type="spellStart"/>
            <w:r w:rsidRPr="00CC1B11">
              <w:rPr>
                <w:rFonts w:ascii="Arial Narrow" w:hAnsi="Arial Narrow" w:cs="Times New Roman"/>
                <w:sz w:val="18"/>
                <w:szCs w:val="18"/>
              </w:rPr>
              <w:t>кл</w:t>
            </w:r>
            <w:proofErr w:type="spellEnd"/>
            <w:r w:rsidRPr="00CC1B11">
              <w:rPr>
                <w:rFonts w:ascii="Arial Narrow" w:hAnsi="Arial Narrow" w:cs="Times New Roman"/>
                <w:sz w:val="18"/>
                <w:szCs w:val="18"/>
              </w:rPr>
              <w:t>.,</w:t>
            </w:r>
          </w:p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01.02.18</w:t>
            </w:r>
          </w:p>
        </w:tc>
        <w:tc>
          <w:tcPr>
            <w:tcW w:w="140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РЭ общество</w:t>
            </w:r>
          </w:p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11кл.</w:t>
            </w:r>
          </w:p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апрель,2018</w:t>
            </w:r>
          </w:p>
        </w:tc>
        <w:tc>
          <w:tcPr>
            <w:tcW w:w="1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РЭ география</w:t>
            </w:r>
          </w:p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11кл.</w:t>
            </w:r>
          </w:p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апрель,2018</w:t>
            </w:r>
          </w:p>
        </w:tc>
        <w:tc>
          <w:tcPr>
            <w:tcW w:w="13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КДР химия</w:t>
            </w:r>
          </w:p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11(</w:t>
            </w:r>
            <w:proofErr w:type="gramStart"/>
            <w:r w:rsidRPr="00CC1B11">
              <w:rPr>
                <w:rFonts w:ascii="Arial Narrow" w:hAnsi="Arial Narrow" w:cs="Times New Roman"/>
                <w:sz w:val="18"/>
                <w:szCs w:val="18"/>
              </w:rPr>
              <w:t>12)</w:t>
            </w:r>
            <w:proofErr w:type="spellStart"/>
            <w:r w:rsidRPr="00CC1B11">
              <w:rPr>
                <w:rFonts w:ascii="Arial Narrow" w:hAnsi="Arial Narrow" w:cs="Times New Roman"/>
                <w:sz w:val="18"/>
                <w:szCs w:val="18"/>
              </w:rPr>
              <w:t>кл</w:t>
            </w:r>
            <w:proofErr w:type="spellEnd"/>
            <w:proofErr w:type="gramEnd"/>
            <w:r w:rsidRPr="00CC1B11">
              <w:rPr>
                <w:rFonts w:ascii="Arial Narrow" w:hAnsi="Arial Narrow" w:cs="Times New Roman"/>
                <w:sz w:val="18"/>
                <w:szCs w:val="18"/>
              </w:rPr>
              <w:t>.</w:t>
            </w:r>
          </w:p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06.02.18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РЭ химия</w:t>
            </w:r>
          </w:p>
        </w:tc>
        <w:tc>
          <w:tcPr>
            <w:tcW w:w="123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 xml:space="preserve">КДР </w:t>
            </w:r>
            <w:proofErr w:type="spellStart"/>
            <w:r w:rsidRPr="00CC1B11">
              <w:rPr>
                <w:rFonts w:ascii="Arial Narrow" w:hAnsi="Arial Narrow" w:cs="Times New Roman"/>
                <w:sz w:val="18"/>
                <w:szCs w:val="18"/>
              </w:rPr>
              <w:t>информ</w:t>
            </w:r>
            <w:proofErr w:type="spellEnd"/>
            <w:r w:rsidRPr="00CC1B11">
              <w:rPr>
                <w:rFonts w:ascii="Arial Narrow" w:hAnsi="Arial Narrow" w:cs="Times New Roman"/>
                <w:sz w:val="18"/>
                <w:szCs w:val="18"/>
              </w:rPr>
              <w:t>.</w:t>
            </w:r>
          </w:p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 xml:space="preserve">11 </w:t>
            </w:r>
            <w:proofErr w:type="spellStart"/>
            <w:r w:rsidRPr="00CC1B11">
              <w:rPr>
                <w:rFonts w:ascii="Arial Narrow" w:hAnsi="Arial Narrow" w:cs="Times New Roman"/>
                <w:sz w:val="18"/>
                <w:szCs w:val="18"/>
              </w:rPr>
              <w:t>кл</w:t>
            </w:r>
            <w:proofErr w:type="spellEnd"/>
            <w:r w:rsidRPr="00CC1B11">
              <w:rPr>
                <w:rFonts w:ascii="Arial Narrow" w:hAnsi="Arial Narrow" w:cs="Times New Roman"/>
                <w:sz w:val="18"/>
                <w:szCs w:val="18"/>
              </w:rPr>
              <w:t>.</w:t>
            </w:r>
          </w:p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eastAsia="Arial Narrow" w:hAnsi="Arial Narrow" w:cs="Times New Roman"/>
                <w:sz w:val="18"/>
                <w:szCs w:val="18"/>
              </w:rPr>
              <w:t xml:space="preserve"> </w:t>
            </w:r>
            <w:r w:rsidRPr="00CC1B11">
              <w:rPr>
                <w:rFonts w:ascii="Arial Narrow" w:hAnsi="Arial Narrow" w:cs="Times New Roman"/>
                <w:sz w:val="18"/>
                <w:szCs w:val="18"/>
              </w:rPr>
              <w:t>18.01.2018</w:t>
            </w:r>
          </w:p>
        </w:tc>
        <w:tc>
          <w:tcPr>
            <w:tcW w:w="127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 xml:space="preserve">КДР </w:t>
            </w:r>
            <w:proofErr w:type="spellStart"/>
            <w:r w:rsidRPr="00CC1B11">
              <w:rPr>
                <w:rFonts w:ascii="Arial Narrow" w:hAnsi="Arial Narrow" w:cs="Times New Roman"/>
                <w:sz w:val="18"/>
                <w:szCs w:val="18"/>
              </w:rPr>
              <w:t>ин.яз</w:t>
            </w:r>
            <w:proofErr w:type="spellEnd"/>
            <w:r w:rsidRPr="00CC1B11">
              <w:rPr>
                <w:rFonts w:ascii="Arial Narrow" w:hAnsi="Arial Narrow" w:cs="Times New Roman"/>
                <w:sz w:val="18"/>
                <w:szCs w:val="18"/>
              </w:rPr>
              <w:t>.</w:t>
            </w:r>
          </w:p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 xml:space="preserve">11(12) </w:t>
            </w:r>
            <w:proofErr w:type="spellStart"/>
            <w:r w:rsidRPr="00CC1B11">
              <w:rPr>
                <w:rFonts w:ascii="Arial Narrow" w:hAnsi="Arial Narrow" w:cs="Times New Roman"/>
                <w:sz w:val="18"/>
                <w:szCs w:val="18"/>
              </w:rPr>
              <w:t>кл</w:t>
            </w:r>
            <w:proofErr w:type="spellEnd"/>
            <w:r w:rsidRPr="00CC1B11">
              <w:rPr>
                <w:rFonts w:ascii="Arial Narrow" w:hAnsi="Arial Narrow" w:cs="Times New Roman"/>
                <w:sz w:val="18"/>
                <w:szCs w:val="18"/>
              </w:rPr>
              <w:t>.,</w:t>
            </w:r>
          </w:p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08.02.18</w:t>
            </w:r>
          </w:p>
        </w:tc>
        <w:tc>
          <w:tcPr>
            <w:tcW w:w="14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8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 xml:space="preserve">КДР русский  </w:t>
            </w:r>
          </w:p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 xml:space="preserve">11(12) </w:t>
            </w:r>
            <w:proofErr w:type="spellStart"/>
            <w:r w:rsidRPr="00CC1B11">
              <w:rPr>
                <w:rFonts w:ascii="Arial Narrow" w:hAnsi="Arial Narrow" w:cs="Times New Roman"/>
                <w:sz w:val="18"/>
                <w:szCs w:val="18"/>
              </w:rPr>
              <w:t>кл</w:t>
            </w:r>
            <w:proofErr w:type="spellEnd"/>
            <w:r w:rsidRPr="00CC1B11">
              <w:rPr>
                <w:rFonts w:ascii="Arial Narrow" w:hAnsi="Arial Narrow" w:cs="Times New Roman"/>
                <w:sz w:val="18"/>
                <w:szCs w:val="18"/>
              </w:rPr>
              <w:t xml:space="preserve">. </w:t>
            </w:r>
          </w:p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20.04.18</w:t>
            </w:r>
          </w:p>
        </w:tc>
        <w:tc>
          <w:tcPr>
            <w:tcW w:w="1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Кол-во низких результатов</w:t>
            </w:r>
          </w:p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(из 22)</w:t>
            </w:r>
          </w:p>
        </w:tc>
      </w:tr>
      <w:tr w:rsidR="00CC1B11" w:rsidRPr="00CC1B11" w:rsidTr="006F291F">
        <w:trPr>
          <w:trHeight w:val="406"/>
          <w:jc w:val="center"/>
        </w:trPr>
        <w:tc>
          <w:tcPr>
            <w:tcW w:w="70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C1B11" w:rsidRPr="00CC1B11" w:rsidRDefault="00CC1B11" w:rsidP="00CC1B11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C1B11" w:rsidRPr="00ED6628" w:rsidRDefault="00CC1B11" w:rsidP="00CC1B11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%</w:t>
            </w:r>
          </w:p>
          <w:p w:rsidR="00CC1B11" w:rsidRPr="00ED6628" w:rsidRDefault="00CC1B11" w:rsidP="00CC1B11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proofErr w:type="spellStart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обуч</w:t>
            </w:r>
            <w:proofErr w:type="spellEnd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C1B11" w:rsidRPr="00ED6628" w:rsidRDefault="00CC1B11" w:rsidP="00CC1B11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%</w:t>
            </w:r>
          </w:p>
          <w:p w:rsidR="00CC1B11" w:rsidRPr="00ED6628" w:rsidRDefault="00CC1B11" w:rsidP="00CC1B11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proofErr w:type="spellStart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кач</w:t>
            </w:r>
            <w:proofErr w:type="spellEnd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C1B11" w:rsidRPr="00ED6628" w:rsidRDefault="00CC1B11" w:rsidP="00CC1B11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%</w:t>
            </w:r>
          </w:p>
          <w:p w:rsidR="00CC1B11" w:rsidRPr="00ED6628" w:rsidRDefault="00CC1B11" w:rsidP="00CC1B11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proofErr w:type="spellStart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обуч</w:t>
            </w:r>
            <w:proofErr w:type="spellEnd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.</w:t>
            </w:r>
          </w:p>
        </w:tc>
        <w:tc>
          <w:tcPr>
            <w:tcW w:w="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C1B11" w:rsidRPr="00ED6628" w:rsidRDefault="00CC1B11" w:rsidP="00CC1B11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%</w:t>
            </w:r>
          </w:p>
          <w:p w:rsidR="00CC1B11" w:rsidRPr="00ED6628" w:rsidRDefault="00CC1B11" w:rsidP="00CC1B11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proofErr w:type="spellStart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кач</w:t>
            </w:r>
            <w:proofErr w:type="spellEnd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.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C1B11" w:rsidRPr="00ED6628" w:rsidRDefault="00CC1B11" w:rsidP="00CC1B11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%</w:t>
            </w:r>
          </w:p>
          <w:p w:rsidR="00CC1B11" w:rsidRPr="00ED6628" w:rsidRDefault="00CC1B11" w:rsidP="00CC1B11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proofErr w:type="spellStart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обуч</w:t>
            </w:r>
            <w:proofErr w:type="spellEnd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.</w:t>
            </w:r>
          </w:p>
        </w:tc>
        <w:tc>
          <w:tcPr>
            <w:tcW w:w="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C1B11" w:rsidRPr="00ED6628" w:rsidRDefault="00CC1B11" w:rsidP="00CC1B11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%</w:t>
            </w:r>
          </w:p>
          <w:p w:rsidR="00CC1B11" w:rsidRPr="00ED6628" w:rsidRDefault="00CC1B11" w:rsidP="00CC1B11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proofErr w:type="spellStart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кач</w:t>
            </w:r>
            <w:proofErr w:type="spellEnd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.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C1B11" w:rsidRPr="00ED6628" w:rsidRDefault="00CC1B11" w:rsidP="00CC1B11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%</w:t>
            </w:r>
          </w:p>
          <w:p w:rsidR="00CC1B11" w:rsidRPr="00ED6628" w:rsidRDefault="00CC1B11" w:rsidP="00CC1B11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proofErr w:type="spellStart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обуч</w:t>
            </w:r>
            <w:proofErr w:type="spellEnd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.</w:t>
            </w:r>
          </w:p>
        </w:tc>
        <w:tc>
          <w:tcPr>
            <w:tcW w:w="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C1B11" w:rsidRPr="00ED6628" w:rsidRDefault="00CC1B11" w:rsidP="00CC1B11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%</w:t>
            </w:r>
          </w:p>
          <w:p w:rsidR="00CC1B11" w:rsidRPr="00ED6628" w:rsidRDefault="00CC1B11" w:rsidP="00CC1B11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proofErr w:type="spellStart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кач</w:t>
            </w:r>
            <w:proofErr w:type="spellEnd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.</w:t>
            </w:r>
          </w:p>
        </w:tc>
        <w:tc>
          <w:tcPr>
            <w:tcW w:w="1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C1B11" w:rsidRPr="00ED6628" w:rsidRDefault="00CC1B11" w:rsidP="00CC1B11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%</w:t>
            </w:r>
          </w:p>
          <w:p w:rsidR="00CC1B11" w:rsidRPr="00CC1B11" w:rsidRDefault="00CC1B11" w:rsidP="00CC1B11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proofErr w:type="spellStart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обуч</w:t>
            </w:r>
            <w:proofErr w:type="spellEnd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.</w:t>
            </w:r>
          </w:p>
        </w:tc>
        <w:tc>
          <w:tcPr>
            <w:tcW w:w="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C1B11" w:rsidRPr="00ED6628" w:rsidRDefault="00CC1B11" w:rsidP="00CC1B11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%</w:t>
            </w:r>
          </w:p>
          <w:p w:rsidR="00CC1B11" w:rsidRPr="00ED6628" w:rsidRDefault="00CC1B11" w:rsidP="00CC1B11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proofErr w:type="spellStart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обуч</w:t>
            </w:r>
            <w:proofErr w:type="spellEnd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C1B11" w:rsidRPr="00ED6628" w:rsidRDefault="00CC1B11" w:rsidP="00CC1B11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%</w:t>
            </w:r>
          </w:p>
          <w:p w:rsidR="00CC1B11" w:rsidRPr="00ED6628" w:rsidRDefault="00CC1B11" w:rsidP="00CC1B11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proofErr w:type="spellStart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кач</w:t>
            </w:r>
            <w:proofErr w:type="spellEnd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.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C1B11" w:rsidRPr="00ED6628" w:rsidRDefault="00CC1B11" w:rsidP="00CC1B11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%</w:t>
            </w:r>
          </w:p>
          <w:p w:rsidR="00CC1B11" w:rsidRPr="00CC1B11" w:rsidRDefault="00CC1B11" w:rsidP="00CC1B11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proofErr w:type="spellStart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обуч</w:t>
            </w:r>
            <w:proofErr w:type="spellEnd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.</w:t>
            </w:r>
          </w:p>
        </w:tc>
        <w:tc>
          <w:tcPr>
            <w:tcW w:w="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C1B11" w:rsidRPr="00ED6628" w:rsidRDefault="00CC1B11" w:rsidP="00CC1B11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%</w:t>
            </w:r>
          </w:p>
          <w:p w:rsidR="00CC1B11" w:rsidRPr="00ED6628" w:rsidRDefault="00CC1B11" w:rsidP="00CC1B11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proofErr w:type="spellStart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обуч</w:t>
            </w:r>
            <w:proofErr w:type="spellEnd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.</w:t>
            </w:r>
          </w:p>
        </w:tc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C1B11" w:rsidRPr="00ED6628" w:rsidRDefault="00CC1B11" w:rsidP="00CC1B11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%</w:t>
            </w:r>
          </w:p>
          <w:p w:rsidR="00CC1B11" w:rsidRPr="00ED6628" w:rsidRDefault="00CC1B11" w:rsidP="00CC1B11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proofErr w:type="spellStart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кач</w:t>
            </w:r>
            <w:proofErr w:type="spellEnd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C1B11" w:rsidRPr="00ED6628" w:rsidRDefault="00CC1B11" w:rsidP="00CC1B11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%</w:t>
            </w:r>
          </w:p>
          <w:p w:rsidR="00CC1B11" w:rsidRPr="00ED6628" w:rsidRDefault="00CC1B11" w:rsidP="00CC1B11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proofErr w:type="spellStart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обуч</w:t>
            </w:r>
            <w:proofErr w:type="spellEnd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.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C1B11" w:rsidRPr="00ED6628" w:rsidRDefault="00CC1B11" w:rsidP="00CC1B11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%</w:t>
            </w:r>
          </w:p>
          <w:p w:rsidR="00CC1B11" w:rsidRPr="00ED6628" w:rsidRDefault="00CC1B11" w:rsidP="00CC1B11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proofErr w:type="spellStart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кач</w:t>
            </w:r>
            <w:proofErr w:type="spellEnd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.</w:t>
            </w:r>
          </w:p>
        </w:tc>
        <w:tc>
          <w:tcPr>
            <w:tcW w:w="7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C1B11" w:rsidRPr="00ED6628" w:rsidRDefault="00CC1B11" w:rsidP="00CC1B11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%</w:t>
            </w:r>
          </w:p>
          <w:p w:rsidR="00CC1B11" w:rsidRPr="00ED6628" w:rsidRDefault="00CC1B11" w:rsidP="00CC1B11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proofErr w:type="spellStart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обуч</w:t>
            </w:r>
            <w:proofErr w:type="spellEnd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.</w:t>
            </w:r>
          </w:p>
        </w:tc>
        <w:tc>
          <w:tcPr>
            <w:tcW w:w="7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C1B11" w:rsidRPr="00ED6628" w:rsidRDefault="00CC1B11" w:rsidP="00CC1B11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%</w:t>
            </w:r>
          </w:p>
          <w:p w:rsidR="00CC1B11" w:rsidRPr="00ED6628" w:rsidRDefault="00CC1B11" w:rsidP="00CC1B11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proofErr w:type="spellStart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кач</w:t>
            </w:r>
            <w:proofErr w:type="spellEnd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.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C1B11" w:rsidRPr="00ED6628" w:rsidRDefault="00CC1B11" w:rsidP="00CC1B11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%</w:t>
            </w:r>
          </w:p>
          <w:p w:rsidR="00CC1B11" w:rsidRPr="00ED6628" w:rsidRDefault="00CC1B11" w:rsidP="00CC1B11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proofErr w:type="spellStart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обуч</w:t>
            </w:r>
            <w:proofErr w:type="spellEnd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.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C1B11" w:rsidRPr="00ED6628" w:rsidRDefault="00CC1B11" w:rsidP="00CC1B11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%</w:t>
            </w:r>
          </w:p>
          <w:p w:rsidR="00CC1B11" w:rsidRPr="00ED6628" w:rsidRDefault="00CC1B11" w:rsidP="00CC1B11">
            <w:pPr>
              <w:spacing w:after="0" w:line="240" w:lineRule="auto"/>
              <w:ind w:left="4" w:right="-118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proofErr w:type="spellStart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кач</w:t>
            </w:r>
            <w:proofErr w:type="spellEnd"/>
            <w:r w:rsidRPr="00ED6628">
              <w:rPr>
                <w:rFonts w:ascii="Arial Narrow" w:eastAsia="Times New Roman" w:hAnsi="Arial Narrow" w:cs="Arial Narrow"/>
                <w:sz w:val="18"/>
                <w:szCs w:val="18"/>
              </w:rPr>
              <w:t>.</w:t>
            </w:r>
          </w:p>
        </w:tc>
        <w:tc>
          <w:tcPr>
            <w:tcW w:w="1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CC1B11" w:rsidRPr="00CC1B11" w:rsidRDefault="00CC1B11" w:rsidP="00CC1B11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6F291F" w:rsidRPr="00CC1B11" w:rsidTr="006F291F">
        <w:trPr>
          <w:jc w:val="center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12,5</w:t>
            </w:r>
          </w:p>
        </w:tc>
        <w:tc>
          <w:tcPr>
            <w:tcW w:w="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0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44</w:t>
            </w:r>
          </w:p>
        </w:tc>
        <w:tc>
          <w:tcPr>
            <w:tcW w:w="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50,0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0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7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40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94,7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47,4</w:t>
            </w:r>
          </w:p>
        </w:tc>
        <w:tc>
          <w:tcPr>
            <w:tcW w:w="1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  <w:highlight w:val="cyan"/>
              </w:rPr>
              <w:t>18</w:t>
            </w:r>
          </w:p>
        </w:tc>
      </w:tr>
      <w:tr w:rsidR="006F291F" w:rsidRPr="00CC1B11" w:rsidTr="006F291F">
        <w:trPr>
          <w:jc w:val="center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  <w:highlight w:val="yellow"/>
              </w:rPr>
              <w:t>70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30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87,9</w:t>
            </w:r>
          </w:p>
        </w:tc>
        <w:tc>
          <w:tcPr>
            <w:tcW w:w="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57,6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93,3</w:t>
            </w:r>
          </w:p>
        </w:tc>
        <w:tc>
          <w:tcPr>
            <w:tcW w:w="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80,0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30,0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7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91,3</w:t>
            </w:r>
          </w:p>
        </w:tc>
        <w:tc>
          <w:tcPr>
            <w:tcW w:w="7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63,8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97,1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59,4</w:t>
            </w:r>
          </w:p>
        </w:tc>
        <w:tc>
          <w:tcPr>
            <w:tcW w:w="1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6</w:t>
            </w:r>
          </w:p>
        </w:tc>
      </w:tr>
      <w:tr w:rsidR="006F291F" w:rsidRPr="00CC1B11" w:rsidTr="006F291F">
        <w:trPr>
          <w:jc w:val="center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  <w:highlight w:val="yellow"/>
              </w:rPr>
              <w:t>66,7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41,7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90,9</w:t>
            </w:r>
          </w:p>
        </w:tc>
        <w:tc>
          <w:tcPr>
            <w:tcW w:w="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36,4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95</w:t>
            </w:r>
          </w:p>
        </w:tc>
        <w:tc>
          <w:tcPr>
            <w:tcW w:w="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60,0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40,0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7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71</w:t>
            </w:r>
          </w:p>
        </w:tc>
        <w:tc>
          <w:tcPr>
            <w:tcW w:w="7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32,3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58,1</w:t>
            </w:r>
          </w:p>
        </w:tc>
        <w:tc>
          <w:tcPr>
            <w:tcW w:w="1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10</w:t>
            </w:r>
          </w:p>
        </w:tc>
      </w:tr>
      <w:tr w:rsidR="006F291F" w:rsidRPr="00CC1B11" w:rsidTr="006F291F">
        <w:trPr>
          <w:jc w:val="center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75</w:t>
            </w:r>
          </w:p>
        </w:tc>
        <w:tc>
          <w:tcPr>
            <w:tcW w:w="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25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0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7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62,5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87,5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68,8</w:t>
            </w:r>
          </w:p>
        </w:tc>
        <w:tc>
          <w:tcPr>
            <w:tcW w:w="1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4</w:t>
            </w:r>
          </w:p>
        </w:tc>
      </w:tr>
      <w:tr w:rsidR="006F291F" w:rsidRPr="00CC1B11" w:rsidTr="006F291F">
        <w:trPr>
          <w:jc w:val="center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33,3</w:t>
            </w:r>
          </w:p>
        </w:tc>
        <w:tc>
          <w:tcPr>
            <w:tcW w:w="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0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0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87,5</w:t>
            </w:r>
          </w:p>
        </w:tc>
        <w:tc>
          <w:tcPr>
            <w:tcW w:w="7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25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88,9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11,1</w:t>
            </w:r>
          </w:p>
        </w:tc>
        <w:tc>
          <w:tcPr>
            <w:tcW w:w="1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  <w:highlight w:val="cyan"/>
              </w:rPr>
              <w:t>15</w:t>
            </w:r>
          </w:p>
        </w:tc>
      </w:tr>
      <w:tr w:rsidR="006F291F" w:rsidRPr="00CC1B11" w:rsidTr="006F291F">
        <w:trPr>
          <w:jc w:val="center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78,6</w:t>
            </w:r>
          </w:p>
        </w:tc>
        <w:tc>
          <w:tcPr>
            <w:tcW w:w="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0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90</w:t>
            </w:r>
          </w:p>
        </w:tc>
        <w:tc>
          <w:tcPr>
            <w:tcW w:w="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50</w:t>
            </w:r>
          </w:p>
        </w:tc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50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0</w:t>
            </w:r>
          </w:p>
        </w:tc>
        <w:tc>
          <w:tcPr>
            <w:tcW w:w="7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7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81,8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66,7</w:t>
            </w:r>
          </w:p>
        </w:tc>
        <w:tc>
          <w:tcPr>
            <w:tcW w:w="1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  <w:highlight w:val="cyan"/>
              </w:rPr>
              <w:t>14</w:t>
            </w:r>
          </w:p>
        </w:tc>
      </w:tr>
      <w:tr w:rsidR="006F291F" w:rsidRPr="00CC1B11" w:rsidTr="006F291F">
        <w:trPr>
          <w:jc w:val="center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83,3</w:t>
            </w:r>
          </w:p>
        </w:tc>
        <w:tc>
          <w:tcPr>
            <w:tcW w:w="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0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75</w:t>
            </w:r>
          </w:p>
        </w:tc>
        <w:tc>
          <w:tcPr>
            <w:tcW w:w="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90</w:t>
            </w:r>
          </w:p>
        </w:tc>
        <w:tc>
          <w:tcPr>
            <w:tcW w:w="7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20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72,7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45,5</w:t>
            </w:r>
          </w:p>
        </w:tc>
        <w:tc>
          <w:tcPr>
            <w:tcW w:w="1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  <w:highlight w:val="cyan"/>
              </w:rPr>
              <w:t>15</w:t>
            </w:r>
          </w:p>
        </w:tc>
      </w:tr>
      <w:tr w:rsidR="006F291F" w:rsidRPr="00CC1B11" w:rsidTr="006F291F">
        <w:trPr>
          <w:jc w:val="center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lastRenderedPageBreak/>
              <w:t>8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33,3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75</w:t>
            </w:r>
          </w:p>
        </w:tc>
        <w:tc>
          <w:tcPr>
            <w:tcW w:w="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0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50,0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7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30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50</w:t>
            </w:r>
          </w:p>
        </w:tc>
        <w:tc>
          <w:tcPr>
            <w:tcW w:w="1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9</w:t>
            </w:r>
          </w:p>
        </w:tc>
      </w:tr>
      <w:tr w:rsidR="006F291F" w:rsidRPr="00CC1B11" w:rsidTr="006F291F">
        <w:trPr>
          <w:jc w:val="center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9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75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88,9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-</w:t>
            </w:r>
          </w:p>
        </w:tc>
        <w:tc>
          <w:tcPr>
            <w:tcW w:w="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7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7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50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54,5</w:t>
            </w:r>
          </w:p>
        </w:tc>
        <w:tc>
          <w:tcPr>
            <w:tcW w:w="1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2</w:t>
            </w:r>
          </w:p>
        </w:tc>
      </w:tr>
      <w:tr w:rsidR="006F291F" w:rsidRPr="00CC1B11" w:rsidTr="006F291F">
        <w:trPr>
          <w:jc w:val="center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50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50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75</w:t>
            </w:r>
          </w:p>
        </w:tc>
        <w:tc>
          <w:tcPr>
            <w:tcW w:w="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83,3</w:t>
            </w:r>
          </w:p>
        </w:tc>
        <w:tc>
          <w:tcPr>
            <w:tcW w:w="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50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CC1B11">
              <w:rPr>
                <w:rFonts w:ascii="Arial Narrow" w:eastAsia="Calibri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7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45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90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35</w:t>
            </w:r>
          </w:p>
        </w:tc>
        <w:tc>
          <w:tcPr>
            <w:tcW w:w="1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12</w:t>
            </w:r>
          </w:p>
        </w:tc>
      </w:tr>
      <w:tr w:rsidR="006F291F" w:rsidRPr="00CC1B11" w:rsidTr="006F291F">
        <w:trPr>
          <w:jc w:val="center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50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62,5</w:t>
            </w:r>
          </w:p>
        </w:tc>
        <w:tc>
          <w:tcPr>
            <w:tcW w:w="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0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-</w:t>
            </w:r>
          </w:p>
        </w:tc>
        <w:tc>
          <w:tcPr>
            <w:tcW w:w="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73,3</w:t>
            </w:r>
          </w:p>
        </w:tc>
        <w:tc>
          <w:tcPr>
            <w:tcW w:w="7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26,7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73,3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66,7</w:t>
            </w:r>
          </w:p>
        </w:tc>
        <w:tc>
          <w:tcPr>
            <w:tcW w:w="1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7</w:t>
            </w:r>
          </w:p>
        </w:tc>
      </w:tr>
      <w:tr w:rsidR="006F291F" w:rsidRPr="00CC1B11" w:rsidTr="006F291F">
        <w:trPr>
          <w:jc w:val="center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62,5</w:t>
            </w:r>
          </w:p>
        </w:tc>
        <w:tc>
          <w:tcPr>
            <w:tcW w:w="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0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83,3</w:t>
            </w:r>
          </w:p>
        </w:tc>
        <w:tc>
          <w:tcPr>
            <w:tcW w:w="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0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7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7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50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75</w:t>
            </w:r>
          </w:p>
        </w:tc>
        <w:tc>
          <w:tcPr>
            <w:tcW w:w="1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  <w:highlight w:val="cyan"/>
              </w:rPr>
              <w:t>14</w:t>
            </w:r>
          </w:p>
        </w:tc>
      </w:tr>
      <w:tr w:rsidR="006F291F" w:rsidRPr="00CC1B11" w:rsidTr="006F291F">
        <w:trPr>
          <w:jc w:val="center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50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50</w:t>
            </w:r>
          </w:p>
        </w:tc>
        <w:tc>
          <w:tcPr>
            <w:tcW w:w="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0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88,8</w:t>
            </w:r>
          </w:p>
        </w:tc>
        <w:tc>
          <w:tcPr>
            <w:tcW w:w="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-</w:t>
            </w:r>
          </w:p>
        </w:tc>
        <w:tc>
          <w:tcPr>
            <w:tcW w:w="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70</w:t>
            </w:r>
          </w:p>
        </w:tc>
        <w:tc>
          <w:tcPr>
            <w:tcW w:w="7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20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63,6</w:t>
            </w:r>
          </w:p>
        </w:tc>
        <w:tc>
          <w:tcPr>
            <w:tcW w:w="1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  <w:highlight w:val="cyan"/>
              </w:rPr>
              <w:t>13</w:t>
            </w:r>
          </w:p>
        </w:tc>
      </w:tr>
      <w:tr w:rsidR="006F291F" w:rsidRPr="00CC1B11" w:rsidTr="006F291F">
        <w:trPr>
          <w:jc w:val="center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60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0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7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42,9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42,9</w:t>
            </w:r>
          </w:p>
        </w:tc>
        <w:tc>
          <w:tcPr>
            <w:tcW w:w="1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11</w:t>
            </w:r>
          </w:p>
        </w:tc>
      </w:tr>
      <w:tr w:rsidR="006F291F" w:rsidRPr="00CC1B11" w:rsidTr="006F291F">
        <w:trPr>
          <w:jc w:val="center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0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7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75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50</w:t>
            </w:r>
          </w:p>
        </w:tc>
        <w:tc>
          <w:tcPr>
            <w:tcW w:w="1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10</w:t>
            </w:r>
          </w:p>
        </w:tc>
      </w:tr>
      <w:tr w:rsidR="006F291F" w:rsidRPr="00CC1B11" w:rsidTr="006F291F">
        <w:trPr>
          <w:jc w:val="center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16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7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66,7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1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2</w:t>
            </w:r>
          </w:p>
        </w:tc>
      </w:tr>
      <w:tr w:rsidR="006F291F" w:rsidRPr="00CC1B11" w:rsidTr="006F291F">
        <w:trPr>
          <w:jc w:val="center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17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0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7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50</w:t>
            </w:r>
          </w:p>
        </w:tc>
        <w:tc>
          <w:tcPr>
            <w:tcW w:w="1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5</w:t>
            </w:r>
          </w:p>
        </w:tc>
      </w:tr>
      <w:tr w:rsidR="006F291F" w:rsidRPr="00CC1B11" w:rsidTr="006F291F">
        <w:trPr>
          <w:jc w:val="center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ВСОШ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b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50</w:t>
            </w:r>
          </w:p>
        </w:tc>
        <w:tc>
          <w:tcPr>
            <w:tcW w:w="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0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100</w:t>
            </w:r>
          </w:p>
        </w:tc>
        <w:tc>
          <w:tcPr>
            <w:tcW w:w="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0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50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10</w:t>
            </w:r>
          </w:p>
        </w:tc>
        <w:tc>
          <w:tcPr>
            <w:tcW w:w="1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sz w:val="18"/>
                <w:szCs w:val="18"/>
              </w:rPr>
              <w:t>9</w:t>
            </w:r>
          </w:p>
        </w:tc>
      </w:tr>
      <w:tr w:rsidR="006F291F" w:rsidRPr="00CC1B11" w:rsidTr="006F291F">
        <w:trPr>
          <w:jc w:val="center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b/>
                <w:sz w:val="18"/>
                <w:szCs w:val="18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b/>
                <w:sz w:val="18"/>
                <w:szCs w:val="18"/>
              </w:rPr>
              <w:t>78,7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b/>
                <w:sz w:val="18"/>
                <w:szCs w:val="18"/>
              </w:rPr>
              <w:t>44,7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b/>
                <w:sz w:val="18"/>
                <w:szCs w:val="18"/>
              </w:rPr>
              <w:t>97,5</w:t>
            </w:r>
          </w:p>
        </w:tc>
        <w:tc>
          <w:tcPr>
            <w:tcW w:w="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b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b/>
                <w:sz w:val="18"/>
                <w:szCs w:val="18"/>
              </w:rPr>
              <w:t>77,6</w:t>
            </w:r>
          </w:p>
        </w:tc>
        <w:tc>
          <w:tcPr>
            <w:tcW w:w="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b/>
                <w:sz w:val="18"/>
                <w:szCs w:val="18"/>
              </w:rPr>
              <w:t>29,3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b/>
                <w:sz w:val="18"/>
                <w:szCs w:val="18"/>
              </w:rPr>
              <w:t>91,5</w:t>
            </w:r>
          </w:p>
        </w:tc>
        <w:tc>
          <w:tcPr>
            <w:tcW w:w="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b/>
                <w:sz w:val="18"/>
                <w:szCs w:val="18"/>
              </w:rPr>
            </w:pPr>
          </w:p>
        </w:tc>
        <w:tc>
          <w:tcPr>
            <w:tcW w:w="1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b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b/>
                <w:sz w:val="18"/>
                <w:szCs w:val="18"/>
              </w:rPr>
              <w:t>100</w:t>
            </w:r>
          </w:p>
        </w:tc>
        <w:tc>
          <w:tcPr>
            <w:tcW w:w="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b/>
                <w:sz w:val="18"/>
                <w:szCs w:val="18"/>
              </w:rPr>
              <w:t>77,4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b/>
                <w:sz w:val="18"/>
                <w:szCs w:val="18"/>
              </w:rPr>
              <w:t>38,7</w:t>
            </w:r>
          </w:p>
        </w:tc>
        <w:tc>
          <w:tcPr>
            <w:tcW w:w="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b/>
                <w:sz w:val="18"/>
                <w:szCs w:val="18"/>
              </w:rPr>
            </w:pPr>
          </w:p>
        </w:tc>
        <w:tc>
          <w:tcPr>
            <w:tcW w:w="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b/>
                <w:sz w:val="18"/>
                <w:szCs w:val="18"/>
              </w:rPr>
              <w:t>93,3</w:t>
            </w:r>
          </w:p>
        </w:tc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b/>
                <w:sz w:val="18"/>
                <w:szCs w:val="18"/>
              </w:rPr>
              <w:t>80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b/>
                <w:sz w:val="18"/>
                <w:szCs w:val="18"/>
              </w:rPr>
              <w:t>100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b/>
                <w:sz w:val="18"/>
                <w:szCs w:val="18"/>
              </w:rPr>
              <w:t>75</w:t>
            </w:r>
          </w:p>
        </w:tc>
        <w:tc>
          <w:tcPr>
            <w:tcW w:w="7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b/>
                <w:sz w:val="18"/>
                <w:szCs w:val="18"/>
              </w:rPr>
              <w:t>89</w:t>
            </w:r>
          </w:p>
        </w:tc>
        <w:tc>
          <w:tcPr>
            <w:tcW w:w="7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b/>
                <w:sz w:val="18"/>
                <w:szCs w:val="18"/>
              </w:rPr>
              <w:t>48,4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b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b/>
                <w:sz w:val="18"/>
                <w:szCs w:val="18"/>
              </w:rPr>
              <w:t>92,5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b/>
                <w:sz w:val="18"/>
                <w:szCs w:val="18"/>
              </w:rPr>
            </w:pPr>
            <w:r w:rsidRPr="00CC1B11">
              <w:rPr>
                <w:rFonts w:ascii="Arial Narrow" w:hAnsi="Arial Narrow" w:cs="Times New Roman"/>
                <w:b/>
                <w:sz w:val="18"/>
                <w:szCs w:val="18"/>
              </w:rPr>
              <w:t>53,7</w:t>
            </w:r>
          </w:p>
        </w:tc>
        <w:tc>
          <w:tcPr>
            <w:tcW w:w="1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F291F" w:rsidRPr="00CC1B11" w:rsidRDefault="006F291F" w:rsidP="006F291F">
            <w:pPr>
              <w:pStyle w:val="a8"/>
              <w:rPr>
                <w:rFonts w:ascii="Arial Narrow" w:hAnsi="Arial Narrow" w:cs="Times New Roman"/>
                <w:b/>
                <w:sz w:val="18"/>
                <w:szCs w:val="18"/>
              </w:rPr>
            </w:pPr>
          </w:p>
        </w:tc>
      </w:tr>
    </w:tbl>
    <w:p w:rsidR="006F291F" w:rsidRDefault="006F291F" w:rsidP="006F291F">
      <w:pPr>
        <w:spacing w:after="0"/>
        <w:rPr>
          <w:rFonts w:cs="Times New Roman"/>
          <w:b/>
          <w:color w:val="FF0000"/>
          <w:sz w:val="28"/>
          <w:szCs w:val="28"/>
        </w:rPr>
      </w:pPr>
    </w:p>
    <w:p w:rsidR="006F291F" w:rsidRDefault="006F291F" w:rsidP="006F291F">
      <w:pPr>
        <w:spacing w:after="0"/>
      </w:pPr>
      <w:r>
        <w:rPr>
          <w:rFonts w:cs="Times New Roman"/>
          <w:b/>
          <w:color w:val="FF0000"/>
          <w:sz w:val="28"/>
          <w:szCs w:val="28"/>
        </w:rPr>
        <w:t>ПРОБЛЕМЫ в 11 классе в школах № 1, 5, 6, 7, 12, 13</w:t>
      </w:r>
    </w:p>
    <w:p w:rsidR="006F291F" w:rsidRDefault="006F291F" w:rsidP="006F291F">
      <w:pPr>
        <w:spacing w:after="0"/>
      </w:pPr>
    </w:p>
    <w:p w:rsidR="006F291F" w:rsidRDefault="006F291F" w:rsidP="006F291F">
      <w:pPr>
        <w:spacing w:after="0"/>
        <w:jc w:val="center"/>
        <w:rPr>
          <w:b/>
          <w:sz w:val="32"/>
          <w:szCs w:val="32"/>
        </w:rPr>
      </w:pPr>
    </w:p>
    <w:p w:rsidR="006F291F" w:rsidRDefault="006F291F" w:rsidP="006F291F">
      <w:pPr>
        <w:spacing w:after="0"/>
        <w:jc w:val="center"/>
      </w:pPr>
      <w:r>
        <w:rPr>
          <w:b/>
          <w:sz w:val="32"/>
          <w:szCs w:val="32"/>
        </w:rPr>
        <w:t>Классы с низкими результатами</w:t>
      </w:r>
    </w:p>
    <w:p w:rsidR="006F291F" w:rsidRDefault="006F291F" w:rsidP="006F291F">
      <w:pPr>
        <w:spacing w:after="0" w:line="240" w:lineRule="auto"/>
      </w:pPr>
    </w:p>
    <w:tbl>
      <w:tblPr>
        <w:tblW w:w="0" w:type="auto"/>
        <w:tblInd w:w="113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1231"/>
        <w:gridCol w:w="1232"/>
        <w:gridCol w:w="1232"/>
        <w:gridCol w:w="1232"/>
        <w:gridCol w:w="1232"/>
        <w:gridCol w:w="1232"/>
        <w:gridCol w:w="1232"/>
        <w:gridCol w:w="1232"/>
        <w:gridCol w:w="1231"/>
        <w:gridCol w:w="1494"/>
        <w:gridCol w:w="1285"/>
      </w:tblGrid>
      <w:tr w:rsidR="006F291F" w:rsidTr="006F291F"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</w:pPr>
            <w:r>
              <w:rPr>
                <w:rFonts w:ascii="Arial Narrow" w:hAnsi="Arial Narrow" w:cs="Arial Narrow"/>
                <w:sz w:val="32"/>
                <w:szCs w:val="32"/>
              </w:rPr>
              <w:t>№ОО</w:t>
            </w: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</w:pPr>
            <w:r>
              <w:rPr>
                <w:rFonts w:ascii="Arial Narrow" w:hAnsi="Arial Narrow" w:cs="Arial Narrow"/>
                <w:sz w:val="32"/>
                <w:szCs w:val="32"/>
              </w:rPr>
              <w:t>2 класс</w:t>
            </w: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</w:pPr>
            <w:r>
              <w:rPr>
                <w:rFonts w:ascii="Arial Narrow" w:hAnsi="Arial Narrow" w:cs="Arial Narrow"/>
                <w:sz w:val="32"/>
                <w:szCs w:val="32"/>
              </w:rPr>
              <w:t>3 класс</w:t>
            </w: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</w:pPr>
            <w:r>
              <w:rPr>
                <w:rFonts w:ascii="Arial Narrow" w:hAnsi="Arial Narrow" w:cs="Arial Narrow"/>
                <w:sz w:val="32"/>
                <w:szCs w:val="32"/>
              </w:rPr>
              <w:t>4 класс</w:t>
            </w: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</w:pPr>
            <w:r>
              <w:rPr>
                <w:rFonts w:ascii="Arial Narrow" w:hAnsi="Arial Narrow" w:cs="Arial Narrow"/>
                <w:sz w:val="32"/>
                <w:szCs w:val="32"/>
              </w:rPr>
              <w:t>5 класс</w:t>
            </w: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</w:pPr>
            <w:r>
              <w:rPr>
                <w:rFonts w:ascii="Arial Narrow" w:hAnsi="Arial Narrow" w:cs="Arial Narrow"/>
                <w:sz w:val="32"/>
                <w:szCs w:val="32"/>
              </w:rPr>
              <w:t>6 класс</w:t>
            </w: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</w:pPr>
            <w:r>
              <w:rPr>
                <w:rFonts w:ascii="Arial Narrow" w:hAnsi="Arial Narrow" w:cs="Arial Narrow"/>
                <w:sz w:val="32"/>
                <w:szCs w:val="32"/>
              </w:rPr>
              <w:t>7 класс</w:t>
            </w: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</w:pPr>
            <w:r>
              <w:rPr>
                <w:rFonts w:ascii="Arial Narrow" w:hAnsi="Arial Narrow" w:cs="Arial Narrow"/>
                <w:sz w:val="32"/>
                <w:szCs w:val="32"/>
              </w:rPr>
              <w:t>8 класс</w:t>
            </w:r>
          </w:p>
        </w:tc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</w:pPr>
            <w:r>
              <w:rPr>
                <w:rFonts w:ascii="Arial Narrow" w:hAnsi="Arial Narrow" w:cs="Arial Narrow"/>
                <w:sz w:val="32"/>
                <w:szCs w:val="32"/>
              </w:rPr>
              <w:t>9 класс</w:t>
            </w:r>
          </w:p>
        </w:tc>
        <w:tc>
          <w:tcPr>
            <w:tcW w:w="14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</w:pPr>
            <w:r>
              <w:rPr>
                <w:rFonts w:ascii="Arial Narrow" w:hAnsi="Arial Narrow" w:cs="Arial Narrow"/>
                <w:sz w:val="32"/>
                <w:szCs w:val="32"/>
              </w:rPr>
              <w:t>10 класс</w:t>
            </w:r>
          </w:p>
        </w:tc>
        <w:tc>
          <w:tcPr>
            <w:tcW w:w="12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</w:pPr>
            <w:r>
              <w:rPr>
                <w:rFonts w:ascii="Arial Narrow" w:hAnsi="Arial Narrow" w:cs="Arial Narrow"/>
                <w:sz w:val="32"/>
                <w:szCs w:val="32"/>
              </w:rPr>
              <w:t>11 класс</w:t>
            </w:r>
          </w:p>
        </w:tc>
      </w:tr>
      <w:tr w:rsidR="006F291F" w:rsidTr="006F291F"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sz w:val="32"/>
                <w:szCs w:val="32"/>
              </w:rPr>
              <w:t>1</w:t>
            </w: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00FFFF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00FFFF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4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00FFFF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</w:tr>
      <w:tr w:rsidR="006F291F" w:rsidTr="006F291F"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sz w:val="32"/>
                <w:szCs w:val="32"/>
              </w:rPr>
              <w:t>2</w:t>
            </w: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4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</w:tr>
      <w:tr w:rsidR="006F291F" w:rsidTr="006F291F"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sz w:val="32"/>
                <w:szCs w:val="32"/>
              </w:rPr>
              <w:t>3</w:t>
            </w: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00FFFF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  <w:highlight w:val="cyan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  <w:highlight w:val="cyan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4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00FFFF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</w:tr>
      <w:tr w:rsidR="006F291F" w:rsidTr="006F291F"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sz w:val="32"/>
                <w:szCs w:val="32"/>
              </w:rPr>
              <w:t>4</w:t>
            </w: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00FFFF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  <w:highlight w:val="cyan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00FFFF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  <w:highlight w:val="cyan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4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</w:tr>
      <w:tr w:rsidR="006F291F" w:rsidTr="006F291F"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sz w:val="32"/>
                <w:szCs w:val="32"/>
              </w:rPr>
              <w:t>5</w:t>
            </w: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00FFFF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  <w:highlight w:val="cyan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  <w:highlight w:val="cyan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00FFFF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00FFFF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00FFFF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00FFFF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00FFFF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00FFFF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4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00FFFF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00FFFF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</w:tr>
      <w:tr w:rsidR="006F291F" w:rsidTr="006F291F"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sz w:val="32"/>
                <w:szCs w:val="32"/>
              </w:rPr>
              <w:t>6</w:t>
            </w: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00FFFF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00FFFF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00FFFF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00FFFF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00FFFF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00FFFF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4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00FFFF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00FFFF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</w:tr>
      <w:tr w:rsidR="006F291F" w:rsidTr="006F291F"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sz w:val="32"/>
                <w:szCs w:val="32"/>
              </w:rPr>
              <w:t>7</w:t>
            </w: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00FFFF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00FFFF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00FFFF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00FFFF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00FFFF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00FFFF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00FFFF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4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00FFFF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</w:tr>
      <w:tr w:rsidR="006F291F" w:rsidTr="006F291F"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sz w:val="32"/>
                <w:szCs w:val="32"/>
              </w:rPr>
              <w:t>8</w:t>
            </w: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00FFFF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00FFFF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00FFFF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4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</w:tr>
      <w:tr w:rsidR="006F291F" w:rsidTr="006F291F"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sz w:val="32"/>
                <w:szCs w:val="32"/>
              </w:rPr>
              <w:t>9</w:t>
            </w: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00FFFF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00FFFF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00FFFF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4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00FFFF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</w:tr>
      <w:tr w:rsidR="006F291F" w:rsidTr="006F291F"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sz w:val="32"/>
                <w:szCs w:val="32"/>
              </w:rPr>
              <w:t>10</w:t>
            </w: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00FFFF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00FFFF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00FFFF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00FFFF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00FFFF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4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</w:tr>
      <w:tr w:rsidR="006F291F" w:rsidTr="006F291F"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sz w:val="32"/>
                <w:szCs w:val="32"/>
              </w:rPr>
              <w:lastRenderedPageBreak/>
              <w:t>11</w:t>
            </w: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00FFFF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00FFFF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00FFFF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00FFFF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4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00FFFF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</w:tr>
      <w:tr w:rsidR="006F291F" w:rsidTr="006F291F"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sz w:val="32"/>
                <w:szCs w:val="32"/>
              </w:rPr>
              <w:t>12</w:t>
            </w: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00FFFF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00FFFF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00FFFF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00FFFF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00FFFF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4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00FFFF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00FFFF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</w:tr>
      <w:tr w:rsidR="006F291F" w:rsidTr="006F291F"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sz w:val="32"/>
                <w:szCs w:val="32"/>
              </w:rPr>
              <w:t>13</w:t>
            </w: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00FFFF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00FFFF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00FFFF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00FFFF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00FFFF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00FFFF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4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00FFFF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00FFFF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</w:tr>
      <w:tr w:rsidR="006F291F" w:rsidTr="006F291F"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sz w:val="32"/>
                <w:szCs w:val="32"/>
              </w:rPr>
              <w:t>14</w:t>
            </w: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00FFFF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00FFFF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00FFFF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00FFFF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00FFFF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00FFFF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4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</w:tr>
      <w:tr w:rsidR="006F291F" w:rsidTr="006F291F"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sz w:val="32"/>
                <w:szCs w:val="32"/>
              </w:rPr>
              <w:t>15</w:t>
            </w: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00FFFF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00FFFF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00FFFF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00FFFF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00FFFF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00FFFF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00FFFF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00FFFF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4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00FFFF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</w:tr>
      <w:tr w:rsidR="006F291F" w:rsidTr="006F291F"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sz w:val="32"/>
                <w:szCs w:val="32"/>
              </w:rPr>
              <w:t>16</w:t>
            </w: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00FFFF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00FFFF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00FFFF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4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</w:tr>
      <w:tr w:rsidR="006F291F" w:rsidTr="006F291F"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sz w:val="32"/>
                <w:szCs w:val="32"/>
              </w:rPr>
              <w:t>17</w:t>
            </w: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00FFFF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00FFFF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00FFFF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4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</w:tr>
      <w:tr w:rsidR="006F291F" w:rsidTr="006F291F"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sz w:val="32"/>
                <w:szCs w:val="32"/>
              </w:rPr>
              <w:t>18</w:t>
            </w: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00FFFF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00FFFF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00FFFF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00FFFF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00FFFF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4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</w:tr>
      <w:tr w:rsidR="006F291F" w:rsidTr="006F291F"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sz w:val="32"/>
                <w:szCs w:val="32"/>
              </w:rPr>
              <w:t>19</w:t>
            </w: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00FFFF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00FFFF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00FFFF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00FFFF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00FFFF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00FFFF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00FFFF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4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</w:tr>
      <w:tr w:rsidR="006F291F" w:rsidTr="006F291F"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sz w:val="32"/>
                <w:szCs w:val="32"/>
              </w:rPr>
              <w:t>21</w:t>
            </w: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00FFFF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00FFFF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00FFFF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4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</w:tr>
      <w:tr w:rsidR="006F291F" w:rsidTr="006F291F"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sz w:val="32"/>
                <w:szCs w:val="32"/>
              </w:rPr>
              <w:t>ВСОШ</w:t>
            </w: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4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  <w:tc>
          <w:tcPr>
            <w:tcW w:w="12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2"/>
                <w:szCs w:val="32"/>
              </w:rPr>
            </w:pPr>
          </w:p>
        </w:tc>
      </w:tr>
    </w:tbl>
    <w:p w:rsidR="006F291F" w:rsidRDefault="006F291F" w:rsidP="006F291F">
      <w:pPr>
        <w:spacing w:after="0"/>
      </w:pPr>
    </w:p>
    <w:p w:rsidR="006F291F" w:rsidRDefault="006F291F" w:rsidP="006F291F">
      <w:pPr>
        <w:spacing w:after="0"/>
      </w:pPr>
    </w:p>
    <w:p w:rsidR="006F291F" w:rsidRDefault="006F291F" w:rsidP="006F291F">
      <w:pPr>
        <w:spacing w:after="0"/>
        <w:jc w:val="center"/>
      </w:pPr>
      <w:r>
        <w:rPr>
          <w:b/>
          <w:sz w:val="32"/>
          <w:szCs w:val="32"/>
        </w:rPr>
        <w:t>ПРОБЛЕМНЫЕ ПРЕДМЕТЫ</w:t>
      </w:r>
    </w:p>
    <w:tbl>
      <w:tblPr>
        <w:tblW w:w="0" w:type="auto"/>
        <w:tblInd w:w="113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1231"/>
        <w:gridCol w:w="1652"/>
        <w:gridCol w:w="1652"/>
        <w:gridCol w:w="1652"/>
        <w:gridCol w:w="1782"/>
        <w:gridCol w:w="1776"/>
        <w:gridCol w:w="1843"/>
        <w:gridCol w:w="1995"/>
      </w:tblGrid>
      <w:tr w:rsidR="006F291F" w:rsidTr="006F291F"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</w:pPr>
            <w:r>
              <w:rPr>
                <w:rFonts w:ascii="Arial Narrow" w:hAnsi="Arial Narrow" w:cs="Arial Narrow"/>
                <w:b/>
                <w:sz w:val="36"/>
                <w:szCs w:val="36"/>
              </w:rPr>
              <w:t>№ОО</w:t>
            </w:r>
          </w:p>
        </w:tc>
        <w:tc>
          <w:tcPr>
            <w:tcW w:w="1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</w:pPr>
            <w:r>
              <w:rPr>
                <w:rFonts w:ascii="Arial Narrow" w:hAnsi="Arial Narrow" w:cs="Arial Narrow"/>
                <w:b/>
                <w:sz w:val="36"/>
                <w:szCs w:val="36"/>
              </w:rPr>
              <w:t>5 класс</w:t>
            </w:r>
          </w:p>
        </w:tc>
        <w:tc>
          <w:tcPr>
            <w:tcW w:w="1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</w:pPr>
            <w:r>
              <w:rPr>
                <w:rFonts w:ascii="Arial Narrow" w:hAnsi="Arial Narrow" w:cs="Arial Narrow"/>
                <w:b/>
                <w:sz w:val="36"/>
                <w:szCs w:val="36"/>
              </w:rPr>
              <w:t>6 класс</w:t>
            </w:r>
          </w:p>
        </w:tc>
        <w:tc>
          <w:tcPr>
            <w:tcW w:w="1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</w:pPr>
            <w:r>
              <w:rPr>
                <w:rFonts w:ascii="Arial Narrow" w:hAnsi="Arial Narrow" w:cs="Arial Narrow"/>
                <w:b/>
                <w:sz w:val="36"/>
                <w:szCs w:val="36"/>
              </w:rPr>
              <w:t>7 класс</w:t>
            </w:r>
          </w:p>
        </w:tc>
        <w:tc>
          <w:tcPr>
            <w:tcW w:w="17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</w:pPr>
            <w:r>
              <w:rPr>
                <w:rFonts w:ascii="Arial Narrow" w:hAnsi="Arial Narrow" w:cs="Arial Narrow"/>
                <w:b/>
                <w:sz w:val="36"/>
                <w:szCs w:val="36"/>
              </w:rPr>
              <w:t>8 класс</w:t>
            </w:r>
          </w:p>
        </w:tc>
        <w:tc>
          <w:tcPr>
            <w:tcW w:w="1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</w:pPr>
            <w:r>
              <w:rPr>
                <w:rFonts w:ascii="Arial Narrow" w:hAnsi="Arial Narrow" w:cs="Arial Narrow"/>
                <w:b/>
                <w:sz w:val="36"/>
                <w:szCs w:val="36"/>
              </w:rPr>
              <w:t>9 класс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</w:pPr>
            <w:r>
              <w:rPr>
                <w:rFonts w:ascii="Arial Narrow" w:hAnsi="Arial Narrow" w:cs="Arial Narrow"/>
                <w:b/>
                <w:sz w:val="36"/>
                <w:szCs w:val="36"/>
              </w:rPr>
              <w:t>10 класс</w:t>
            </w:r>
          </w:p>
        </w:tc>
        <w:tc>
          <w:tcPr>
            <w:tcW w:w="1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</w:pPr>
            <w:r>
              <w:rPr>
                <w:rFonts w:ascii="Arial Narrow" w:hAnsi="Arial Narrow" w:cs="Arial Narrow"/>
                <w:b/>
                <w:sz w:val="36"/>
                <w:szCs w:val="36"/>
              </w:rPr>
              <w:t>11 класс</w:t>
            </w:r>
          </w:p>
        </w:tc>
      </w:tr>
      <w:tr w:rsidR="006F291F" w:rsidTr="006F291F"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b/>
                <w:sz w:val="36"/>
                <w:szCs w:val="36"/>
              </w:rPr>
              <w:t>1</w:t>
            </w:r>
          </w:p>
        </w:tc>
        <w:tc>
          <w:tcPr>
            <w:tcW w:w="1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6"/>
                <w:szCs w:val="36"/>
              </w:rPr>
            </w:pPr>
          </w:p>
        </w:tc>
        <w:tc>
          <w:tcPr>
            <w:tcW w:w="1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</w:pPr>
            <w:r>
              <w:rPr>
                <w:rFonts w:ascii="Arial Narrow" w:hAnsi="Arial Narrow" w:cs="Arial Narrow"/>
                <w:sz w:val="36"/>
                <w:szCs w:val="36"/>
              </w:rPr>
              <w:t>Русский</w:t>
            </w:r>
          </w:p>
        </w:tc>
        <w:tc>
          <w:tcPr>
            <w:tcW w:w="1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6"/>
                <w:szCs w:val="36"/>
              </w:rPr>
            </w:pPr>
          </w:p>
        </w:tc>
        <w:tc>
          <w:tcPr>
            <w:tcW w:w="17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6"/>
                <w:szCs w:val="36"/>
              </w:rPr>
            </w:pPr>
          </w:p>
        </w:tc>
        <w:tc>
          <w:tcPr>
            <w:tcW w:w="1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6"/>
                <w:szCs w:val="36"/>
              </w:rPr>
            </w:pPr>
          </w:p>
        </w:tc>
        <w:tc>
          <w:tcPr>
            <w:tcW w:w="1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6"/>
                <w:szCs w:val="36"/>
              </w:rPr>
            </w:pPr>
          </w:p>
        </w:tc>
      </w:tr>
      <w:tr w:rsidR="006F291F" w:rsidTr="006F291F"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b/>
                <w:sz w:val="36"/>
                <w:szCs w:val="36"/>
              </w:rPr>
              <w:t>2</w:t>
            </w:r>
          </w:p>
        </w:tc>
        <w:tc>
          <w:tcPr>
            <w:tcW w:w="1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6"/>
                <w:szCs w:val="36"/>
              </w:rPr>
            </w:pPr>
          </w:p>
        </w:tc>
        <w:tc>
          <w:tcPr>
            <w:tcW w:w="1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6"/>
                <w:szCs w:val="36"/>
              </w:rPr>
            </w:pPr>
          </w:p>
        </w:tc>
        <w:tc>
          <w:tcPr>
            <w:tcW w:w="1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6"/>
                <w:szCs w:val="36"/>
              </w:rPr>
            </w:pPr>
          </w:p>
        </w:tc>
        <w:tc>
          <w:tcPr>
            <w:tcW w:w="17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6"/>
                <w:szCs w:val="36"/>
              </w:rPr>
            </w:pPr>
          </w:p>
        </w:tc>
        <w:tc>
          <w:tcPr>
            <w:tcW w:w="1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6"/>
                <w:szCs w:val="36"/>
              </w:rPr>
            </w:pPr>
          </w:p>
        </w:tc>
        <w:tc>
          <w:tcPr>
            <w:tcW w:w="1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6"/>
                <w:szCs w:val="36"/>
              </w:rPr>
            </w:pPr>
          </w:p>
        </w:tc>
      </w:tr>
      <w:tr w:rsidR="006F291F" w:rsidTr="006F291F"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b/>
                <w:sz w:val="36"/>
                <w:szCs w:val="36"/>
              </w:rPr>
              <w:t>3</w:t>
            </w:r>
          </w:p>
        </w:tc>
        <w:tc>
          <w:tcPr>
            <w:tcW w:w="1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6"/>
                <w:szCs w:val="36"/>
              </w:rPr>
            </w:pPr>
          </w:p>
        </w:tc>
        <w:tc>
          <w:tcPr>
            <w:tcW w:w="1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</w:pPr>
            <w:r>
              <w:rPr>
                <w:rFonts w:ascii="Arial Narrow" w:hAnsi="Arial Narrow" w:cs="Arial Narrow"/>
                <w:sz w:val="36"/>
                <w:szCs w:val="36"/>
              </w:rPr>
              <w:t>Биология</w:t>
            </w:r>
          </w:p>
        </w:tc>
        <w:tc>
          <w:tcPr>
            <w:tcW w:w="1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6"/>
                <w:szCs w:val="36"/>
              </w:rPr>
            </w:pPr>
          </w:p>
        </w:tc>
        <w:tc>
          <w:tcPr>
            <w:tcW w:w="17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</w:pPr>
            <w:r>
              <w:rPr>
                <w:rFonts w:ascii="Arial Narrow" w:hAnsi="Arial Narrow" w:cs="Arial Narrow"/>
                <w:sz w:val="36"/>
                <w:szCs w:val="36"/>
              </w:rPr>
              <w:t>Общество</w:t>
            </w:r>
          </w:p>
        </w:tc>
        <w:tc>
          <w:tcPr>
            <w:tcW w:w="1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</w:pPr>
            <w:proofErr w:type="spellStart"/>
            <w:r>
              <w:rPr>
                <w:rFonts w:ascii="Arial Narrow" w:hAnsi="Arial Narrow" w:cs="Arial Narrow"/>
                <w:sz w:val="36"/>
                <w:szCs w:val="36"/>
              </w:rPr>
              <w:t>Матем</w:t>
            </w:r>
            <w:proofErr w:type="spellEnd"/>
            <w:r>
              <w:rPr>
                <w:rFonts w:ascii="Arial Narrow" w:hAnsi="Arial Narrow" w:cs="Arial Narrow"/>
                <w:sz w:val="36"/>
                <w:szCs w:val="36"/>
              </w:rPr>
              <w:t>.</w:t>
            </w:r>
          </w:p>
          <w:p w:rsidR="006F291F" w:rsidRDefault="006F291F" w:rsidP="006F291F">
            <w:pPr>
              <w:spacing w:after="0" w:line="240" w:lineRule="auto"/>
            </w:pPr>
            <w:r>
              <w:rPr>
                <w:rFonts w:ascii="Arial Narrow" w:hAnsi="Arial Narrow" w:cs="Arial Narrow"/>
                <w:sz w:val="36"/>
                <w:szCs w:val="36"/>
              </w:rPr>
              <w:t>Русский</w:t>
            </w:r>
          </w:p>
        </w:tc>
        <w:tc>
          <w:tcPr>
            <w:tcW w:w="1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6"/>
                <w:szCs w:val="36"/>
              </w:rPr>
            </w:pPr>
          </w:p>
        </w:tc>
      </w:tr>
      <w:tr w:rsidR="006F291F" w:rsidTr="006F291F"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b/>
                <w:sz w:val="36"/>
                <w:szCs w:val="36"/>
              </w:rPr>
              <w:t>4</w:t>
            </w:r>
          </w:p>
        </w:tc>
        <w:tc>
          <w:tcPr>
            <w:tcW w:w="1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6"/>
                <w:szCs w:val="36"/>
              </w:rPr>
            </w:pPr>
          </w:p>
        </w:tc>
        <w:tc>
          <w:tcPr>
            <w:tcW w:w="1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6"/>
                <w:szCs w:val="36"/>
              </w:rPr>
            </w:pPr>
          </w:p>
        </w:tc>
        <w:tc>
          <w:tcPr>
            <w:tcW w:w="1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6"/>
                <w:szCs w:val="36"/>
              </w:rPr>
            </w:pPr>
          </w:p>
        </w:tc>
        <w:tc>
          <w:tcPr>
            <w:tcW w:w="17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6"/>
                <w:szCs w:val="36"/>
              </w:rPr>
            </w:pPr>
          </w:p>
        </w:tc>
        <w:tc>
          <w:tcPr>
            <w:tcW w:w="1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6"/>
                <w:szCs w:val="36"/>
              </w:rPr>
            </w:pPr>
          </w:p>
        </w:tc>
        <w:tc>
          <w:tcPr>
            <w:tcW w:w="1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6"/>
                <w:szCs w:val="36"/>
              </w:rPr>
            </w:pPr>
          </w:p>
        </w:tc>
      </w:tr>
      <w:tr w:rsidR="006F291F" w:rsidTr="006F291F"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b/>
                <w:sz w:val="36"/>
                <w:szCs w:val="36"/>
              </w:rPr>
              <w:t>5</w:t>
            </w:r>
          </w:p>
        </w:tc>
        <w:tc>
          <w:tcPr>
            <w:tcW w:w="1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</w:pPr>
            <w:proofErr w:type="spellStart"/>
            <w:r>
              <w:rPr>
                <w:rFonts w:ascii="Arial Narrow" w:hAnsi="Arial Narrow" w:cs="Arial Narrow"/>
                <w:sz w:val="36"/>
                <w:szCs w:val="36"/>
              </w:rPr>
              <w:t>Матем</w:t>
            </w:r>
            <w:proofErr w:type="spellEnd"/>
            <w:r>
              <w:rPr>
                <w:rFonts w:ascii="Arial Narrow" w:hAnsi="Arial Narrow" w:cs="Arial Narrow"/>
                <w:sz w:val="36"/>
                <w:szCs w:val="36"/>
              </w:rPr>
              <w:t>.</w:t>
            </w:r>
          </w:p>
          <w:p w:rsidR="006F291F" w:rsidRDefault="006F291F" w:rsidP="006F291F">
            <w:pPr>
              <w:spacing w:after="0" w:line="240" w:lineRule="auto"/>
            </w:pPr>
            <w:r>
              <w:rPr>
                <w:rFonts w:ascii="Arial Narrow" w:hAnsi="Arial Narrow" w:cs="Arial Narrow"/>
                <w:sz w:val="36"/>
                <w:szCs w:val="36"/>
              </w:rPr>
              <w:t>Русский</w:t>
            </w:r>
          </w:p>
          <w:p w:rsidR="006F291F" w:rsidRDefault="006F291F" w:rsidP="006F291F">
            <w:pPr>
              <w:spacing w:after="0" w:line="240" w:lineRule="auto"/>
            </w:pPr>
            <w:r>
              <w:rPr>
                <w:rFonts w:ascii="Arial Narrow" w:hAnsi="Arial Narrow" w:cs="Arial Narrow"/>
                <w:sz w:val="36"/>
                <w:szCs w:val="36"/>
              </w:rPr>
              <w:t>Биология</w:t>
            </w:r>
          </w:p>
        </w:tc>
        <w:tc>
          <w:tcPr>
            <w:tcW w:w="1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</w:pPr>
            <w:proofErr w:type="spellStart"/>
            <w:r>
              <w:rPr>
                <w:rFonts w:ascii="Arial Narrow" w:hAnsi="Arial Narrow" w:cs="Arial Narrow"/>
                <w:sz w:val="36"/>
                <w:szCs w:val="36"/>
              </w:rPr>
              <w:t>Матем</w:t>
            </w:r>
            <w:proofErr w:type="spellEnd"/>
            <w:r>
              <w:rPr>
                <w:rFonts w:ascii="Arial Narrow" w:hAnsi="Arial Narrow" w:cs="Arial Narrow"/>
                <w:sz w:val="36"/>
                <w:szCs w:val="36"/>
              </w:rPr>
              <w:t>.</w:t>
            </w:r>
          </w:p>
          <w:p w:rsidR="006F291F" w:rsidRDefault="006F291F" w:rsidP="006F291F">
            <w:pPr>
              <w:spacing w:after="0" w:line="240" w:lineRule="auto"/>
            </w:pPr>
            <w:r>
              <w:rPr>
                <w:rFonts w:ascii="Arial Narrow" w:hAnsi="Arial Narrow" w:cs="Arial Narrow"/>
                <w:sz w:val="36"/>
                <w:szCs w:val="36"/>
              </w:rPr>
              <w:t>Русский</w:t>
            </w:r>
          </w:p>
          <w:p w:rsidR="006F291F" w:rsidRDefault="006F291F" w:rsidP="006F291F">
            <w:pPr>
              <w:spacing w:after="0" w:line="240" w:lineRule="auto"/>
            </w:pPr>
            <w:r>
              <w:rPr>
                <w:rFonts w:ascii="Arial Narrow" w:hAnsi="Arial Narrow" w:cs="Arial Narrow"/>
                <w:sz w:val="36"/>
                <w:szCs w:val="36"/>
              </w:rPr>
              <w:t>Биология</w:t>
            </w:r>
          </w:p>
        </w:tc>
        <w:tc>
          <w:tcPr>
            <w:tcW w:w="1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</w:pPr>
            <w:r>
              <w:rPr>
                <w:rFonts w:ascii="Arial Narrow" w:hAnsi="Arial Narrow" w:cs="Arial Narrow"/>
                <w:sz w:val="36"/>
                <w:szCs w:val="36"/>
              </w:rPr>
              <w:t>Биология</w:t>
            </w:r>
          </w:p>
        </w:tc>
        <w:tc>
          <w:tcPr>
            <w:tcW w:w="17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</w:pPr>
            <w:r>
              <w:rPr>
                <w:rFonts w:ascii="Arial Narrow" w:hAnsi="Arial Narrow" w:cs="Arial Narrow"/>
                <w:sz w:val="36"/>
                <w:szCs w:val="36"/>
              </w:rPr>
              <w:t>Русский</w:t>
            </w:r>
          </w:p>
          <w:p w:rsidR="006F291F" w:rsidRDefault="006F291F" w:rsidP="006F291F">
            <w:pPr>
              <w:spacing w:after="0" w:line="240" w:lineRule="auto"/>
            </w:pPr>
            <w:r>
              <w:rPr>
                <w:rFonts w:ascii="Arial Narrow" w:hAnsi="Arial Narrow" w:cs="Arial Narrow"/>
                <w:sz w:val="36"/>
                <w:szCs w:val="36"/>
              </w:rPr>
              <w:t>Общество</w:t>
            </w:r>
          </w:p>
          <w:p w:rsidR="006F291F" w:rsidRDefault="006F291F" w:rsidP="006F291F">
            <w:pPr>
              <w:spacing w:after="0" w:line="240" w:lineRule="auto"/>
            </w:pPr>
            <w:r>
              <w:rPr>
                <w:rFonts w:ascii="Arial Narrow" w:hAnsi="Arial Narrow" w:cs="Arial Narrow"/>
                <w:sz w:val="36"/>
                <w:szCs w:val="36"/>
              </w:rPr>
              <w:t>Биология</w:t>
            </w:r>
          </w:p>
        </w:tc>
        <w:tc>
          <w:tcPr>
            <w:tcW w:w="1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</w:pPr>
            <w:proofErr w:type="spellStart"/>
            <w:r>
              <w:rPr>
                <w:rFonts w:ascii="Arial Narrow" w:hAnsi="Arial Narrow" w:cs="Arial Narrow"/>
                <w:sz w:val="36"/>
                <w:szCs w:val="36"/>
              </w:rPr>
              <w:t>Матем</w:t>
            </w:r>
            <w:proofErr w:type="spellEnd"/>
            <w:r>
              <w:rPr>
                <w:rFonts w:ascii="Arial Narrow" w:hAnsi="Arial Narrow" w:cs="Arial Narrow"/>
                <w:sz w:val="36"/>
                <w:szCs w:val="36"/>
              </w:rPr>
              <w:t>.</w:t>
            </w:r>
          </w:p>
          <w:p w:rsidR="006F291F" w:rsidRDefault="006F291F" w:rsidP="006F291F">
            <w:pPr>
              <w:spacing w:after="0" w:line="240" w:lineRule="auto"/>
            </w:pPr>
            <w:r>
              <w:rPr>
                <w:rFonts w:ascii="Arial Narrow" w:hAnsi="Arial Narrow" w:cs="Arial Narrow"/>
                <w:sz w:val="36"/>
                <w:szCs w:val="36"/>
              </w:rPr>
              <w:t>Русский</w:t>
            </w:r>
          </w:p>
          <w:p w:rsidR="006F291F" w:rsidRDefault="006F291F" w:rsidP="006F291F">
            <w:pPr>
              <w:spacing w:after="0" w:line="240" w:lineRule="auto"/>
              <w:rPr>
                <w:rFonts w:ascii="Arial Narrow" w:hAnsi="Arial Narrow" w:cs="Arial Narrow"/>
                <w:sz w:val="36"/>
                <w:szCs w:val="36"/>
              </w:rPr>
            </w:pPr>
          </w:p>
        </w:tc>
        <w:tc>
          <w:tcPr>
            <w:tcW w:w="1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6"/>
                <w:szCs w:val="36"/>
              </w:rPr>
            </w:pPr>
          </w:p>
        </w:tc>
      </w:tr>
      <w:tr w:rsidR="006F291F" w:rsidTr="006F291F"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b/>
                <w:sz w:val="36"/>
                <w:szCs w:val="36"/>
              </w:rPr>
              <w:lastRenderedPageBreak/>
              <w:t>6</w:t>
            </w:r>
          </w:p>
        </w:tc>
        <w:tc>
          <w:tcPr>
            <w:tcW w:w="1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</w:pPr>
            <w:r>
              <w:rPr>
                <w:rFonts w:ascii="Arial Narrow" w:hAnsi="Arial Narrow" w:cs="Arial Narrow"/>
                <w:sz w:val="36"/>
                <w:szCs w:val="36"/>
              </w:rPr>
              <w:t>Биология</w:t>
            </w:r>
          </w:p>
        </w:tc>
        <w:tc>
          <w:tcPr>
            <w:tcW w:w="1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</w:pPr>
            <w:proofErr w:type="spellStart"/>
            <w:r>
              <w:rPr>
                <w:rFonts w:ascii="Arial Narrow" w:hAnsi="Arial Narrow" w:cs="Arial Narrow"/>
                <w:sz w:val="36"/>
                <w:szCs w:val="36"/>
              </w:rPr>
              <w:t>Матем</w:t>
            </w:r>
            <w:proofErr w:type="spellEnd"/>
            <w:r>
              <w:rPr>
                <w:rFonts w:ascii="Arial Narrow" w:hAnsi="Arial Narrow" w:cs="Arial Narrow"/>
                <w:sz w:val="36"/>
                <w:szCs w:val="36"/>
              </w:rPr>
              <w:t>.</w:t>
            </w:r>
          </w:p>
          <w:p w:rsidR="006F291F" w:rsidRDefault="006F291F" w:rsidP="006F291F">
            <w:pPr>
              <w:spacing w:after="0" w:line="240" w:lineRule="auto"/>
              <w:rPr>
                <w:rFonts w:ascii="Arial Narrow" w:hAnsi="Arial Narrow" w:cs="Arial Narrow"/>
                <w:sz w:val="36"/>
                <w:szCs w:val="36"/>
              </w:rPr>
            </w:pPr>
          </w:p>
        </w:tc>
        <w:tc>
          <w:tcPr>
            <w:tcW w:w="1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</w:pPr>
            <w:proofErr w:type="spellStart"/>
            <w:r>
              <w:rPr>
                <w:rFonts w:ascii="Arial Narrow" w:hAnsi="Arial Narrow" w:cs="Arial Narrow"/>
                <w:sz w:val="36"/>
                <w:szCs w:val="36"/>
              </w:rPr>
              <w:t>Матем</w:t>
            </w:r>
            <w:proofErr w:type="spellEnd"/>
            <w:r>
              <w:rPr>
                <w:rFonts w:ascii="Arial Narrow" w:hAnsi="Arial Narrow" w:cs="Arial Narrow"/>
                <w:sz w:val="36"/>
                <w:szCs w:val="36"/>
              </w:rPr>
              <w:t>.</w:t>
            </w:r>
          </w:p>
        </w:tc>
        <w:tc>
          <w:tcPr>
            <w:tcW w:w="17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</w:pPr>
            <w:proofErr w:type="spellStart"/>
            <w:r>
              <w:rPr>
                <w:rFonts w:ascii="Arial Narrow" w:hAnsi="Arial Narrow" w:cs="Arial Narrow"/>
                <w:sz w:val="36"/>
                <w:szCs w:val="36"/>
              </w:rPr>
              <w:t>Матем</w:t>
            </w:r>
            <w:proofErr w:type="spellEnd"/>
            <w:r>
              <w:rPr>
                <w:rFonts w:ascii="Arial Narrow" w:hAnsi="Arial Narrow" w:cs="Arial Narrow"/>
                <w:sz w:val="36"/>
                <w:szCs w:val="36"/>
              </w:rPr>
              <w:t>.</w:t>
            </w:r>
          </w:p>
          <w:p w:rsidR="006F291F" w:rsidRDefault="006F291F" w:rsidP="006F291F">
            <w:pPr>
              <w:spacing w:after="0" w:line="240" w:lineRule="auto"/>
            </w:pPr>
            <w:r>
              <w:rPr>
                <w:rFonts w:ascii="Arial Narrow" w:hAnsi="Arial Narrow" w:cs="Arial Narrow"/>
                <w:sz w:val="36"/>
                <w:szCs w:val="36"/>
              </w:rPr>
              <w:t>Общество</w:t>
            </w:r>
          </w:p>
        </w:tc>
        <w:tc>
          <w:tcPr>
            <w:tcW w:w="1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</w:pPr>
            <w:proofErr w:type="spellStart"/>
            <w:r>
              <w:rPr>
                <w:rFonts w:ascii="Arial Narrow" w:hAnsi="Arial Narrow" w:cs="Arial Narrow"/>
                <w:sz w:val="36"/>
                <w:szCs w:val="36"/>
              </w:rPr>
              <w:t>Матем</w:t>
            </w:r>
            <w:proofErr w:type="spellEnd"/>
            <w:r>
              <w:rPr>
                <w:rFonts w:ascii="Arial Narrow" w:hAnsi="Arial Narrow" w:cs="Arial Narrow"/>
                <w:sz w:val="36"/>
                <w:szCs w:val="36"/>
              </w:rPr>
              <w:t>.</w:t>
            </w:r>
          </w:p>
        </w:tc>
        <w:tc>
          <w:tcPr>
            <w:tcW w:w="1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6"/>
                <w:szCs w:val="36"/>
              </w:rPr>
            </w:pPr>
          </w:p>
        </w:tc>
      </w:tr>
      <w:tr w:rsidR="006F291F" w:rsidTr="006F291F"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b/>
                <w:sz w:val="36"/>
                <w:szCs w:val="36"/>
              </w:rPr>
              <w:t>7</w:t>
            </w:r>
          </w:p>
        </w:tc>
        <w:tc>
          <w:tcPr>
            <w:tcW w:w="1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</w:pPr>
            <w:r>
              <w:rPr>
                <w:rFonts w:ascii="Arial Narrow" w:hAnsi="Arial Narrow" w:cs="Arial Narrow"/>
                <w:sz w:val="36"/>
                <w:szCs w:val="36"/>
              </w:rPr>
              <w:t>Русский</w:t>
            </w:r>
          </w:p>
          <w:p w:rsidR="006F291F" w:rsidRDefault="006F291F" w:rsidP="006F291F">
            <w:pPr>
              <w:spacing w:after="0" w:line="240" w:lineRule="auto"/>
            </w:pPr>
            <w:r>
              <w:rPr>
                <w:rFonts w:ascii="Arial Narrow" w:hAnsi="Arial Narrow" w:cs="Arial Narrow"/>
                <w:sz w:val="36"/>
                <w:szCs w:val="36"/>
              </w:rPr>
              <w:t>Биология</w:t>
            </w:r>
          </w:p>
        </w:tc>
        <w:tc>
          <w:tcPr>
            <w:tcW w:w="1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</w:pPr>
            <w:r>
              <w:rPr>
                <w:rFonts w:ascii="Arial Narrow" w:hAnsi="Arial Narrow" w:cs="Arial Narrow"/>
                <w:sz w:val="36"/>
                <w:szCs w:val="36"/>
              </w:rPr>
              <w:t>Русский</w:t>
            </w:r>
          </w:p>
          <w:p w:rsidR="006F291F" w:rsidRDefault="006F291F" w:rsidP="006F291F">
            <w:pPr>
              <w:spacing w:after="0" w:line="240" w:lineRule="auto"/>
            </w:pPr>
            <w:r>
              <w:rPr>
                <w:rFonts w:ascii="Arial Narrow" w:hAnsi="Arial Narrow" w:cs="Arial Narrow"/>
                <w:sz w:val="36"/>
                <w:szCs w:val="36"/>
              </w:rPr>
              <w:t>Биология</w:t>
            </w:r>
          </w:p>
        </w:tc>
        <w:tc>
          <w:tcPr>
            <w:tcW w:w="1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</w:pPr>
            <w:proofErr w:type="spellStart"/>
            <w:r>
              <w:rPr>
                <w:rFonts w:ascii="Arial Narrow" w:hAnsi="Arial Narrow" w:cs="Arial Narrow"/>
                <w:sz w:val="36"/>
                <w:szCs w:val="36"/>
              </w:rPr>
              <w:t>Матем</w:t>
            </w:r>
            <w:proofErr w:type="spellEnd"/>
            <w:r>
              <w:rPr>
                <w:rFonts w:ascii="Arial Narrow" w:hAnsi="Arial Narrow" w:cs="Arial Narrow"/>
                <w:sz w:val="36"/>
                <w:szCs w:val="36"/>
              </w:rPr>
              <w:t>.</w:t>
            </w:r>
          </w:p>
          <w:p w:rsidR="006F291F" w:rsidRDefault="006F291F" w:rsidP="006F291F">
            <w:pPr>
              <w:spacing w:after="0" w:line="240" w:lineRule="auto"/>
            </w:pPr>
            <w:r>
              <w:rPr>
                <w:rFonts w:ascii="Arial Narrow" w:hAnsi="Arial Narrow" w:cs="Arial Narrow"/>
                <w:sz w:val="36"/>
                <w:szCs w:val="36"/>
              </w:rPr>
              <w:t>Биология</w:t>
            </w:r>
          </w:p>
        </w:tc>
        <w:tc>
          <w:tcPr>
            <w:tcW w:w="17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</w:pPr>
            <w:r>
              <w:rPr>
                <w:rFonts w:ascii="Arial Narrow" w:hAnsi="Arial Narrow" w:cs="Arial Narrow"/>
                <w:sz w:val="36"/>
                <w:szCs w:val="36"/>
              </w:rPr>
              <w:t>Общество</w:t>
            </w:r>
          </w:p>
          <w:p w:rsidR="006F291F" w:rsidRDefault="006F291F" w:rsidP="006F291F">
            <w:pPr>
              <w:spacing w:after="0" w:line="240" w:lineRule="auto"/>
            </w:pPr>
            <w:r>
              <w:rPr>
                <w:rFonts w:ascii="Arial Narrow" w:hAnsi="Arial Narrow" w:cs="Arial Narrow"/>
                <w:sz w:val="36"/>
                <w:szCs w:val="36"/>
              </w:rPr>
              <w:t>Биология</w:t>
            </w:r>
          </w:p>
        </w:tc>
        <w:tc>
          <w:tcPr>
            <w:tcW w:w="1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6"/>
                <w:szCs w:val="36"/>
              </w:rPr>
            </w:pPr>
          </w:p>
        </w:tc>
        <w:tc>
          <w:tcPr>
            <w:tcW w:w="1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6"/>
                <w:szCs w:val="36"/>
              </w:rPr>
            </w:pPr>
          </w:p>
        </w:tc>
      </w:tr>
      <w:tr w:rsidR="006F291F" w:rsidTr="006F291F"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b/>
                <w:sz w:val="36"/>
                <w:szCs w:val="36"/>
              </w:rPr>
              <w:t>8</w:t>
            </w:r>
          </w:p>
        </w:tc>
        <w:tc>
          <w:tcPr>
            <w:tcW w:w="1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6"/>
                <w:szCs w:val="36"/>
              </w:rPr>
            </w:pPr>
          </w:p>
        </w:tc>
        <w:tc>
          <w:tcPr>
            <w:tcW w:w="1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</w:pPr>
            <w:proofErr w:type="spellStart"/>
            <w:r>
              <w:rPr>
                <w:rFonts w:ascii="Arial Narrow" w:hAnsi="Arial Narrow" w:cs="Arial Narrow"/>
                <w:sz w:val="36"/>
                <w:szCs w:val="36"/>
              </w:rPr>
              <w:t>Матем</w:t>
            </w:r>
            <w:proofErr w:type="spellEnd"/>
            <w:r>
              <w:rPr>
                <w:rFonts w:ascii="Arial Narrow" w:hAnsi="Arial Narrow" w:cs="Arial Narrow"/>
                <w:sz w:val="36"/>
                <w:szCs w:val="36"/>
              </w:rPr>
              <w:t>.</w:t>
            </w:r>
          </w:p>
        </w:tc>
        <w:tc>
          <w:tcPr>
            <w:tcW w:w="1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6"/>
                <w:szCs w:val="36"/>
              </w:rPr>
            </w:pPr>
          </w:p>
        </w:tc>
        <w:tc>
          <w:tcPr>
            <w:tcW w:w="17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6"/>
                <w:szCs w:val="36"/>
              </w:rPr>
            </w:pPr>
          </w:p>
        </w:tc>
        <w:tc>
          <w:tcPr>
            <w:tcW w:w="1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</w:pPr>
            <w:proofErr w:type="spellStart"/>
            <w:r>
              <w:rPr>
                <w:rFonts w:ascii="Arial Narrow" w:hAnsi="Arial Narrow" w:cs="Arial Narrow"/>
                <w:sz w:val="36"/>
                <w:szCs w:val="36"/>
              </w:rPr>
              <w:t>Матем</w:t>
            </w:r>
            <w:proofErr w:type="spellEnd"/>
            <w:r>
              <w:rPr>
                <w:rFonts w:ascii="Arial Narrow" w:hAnsi="Arial Narrow" w:cs="Arial Narrow"/>
                <w:sz w:val="36"/>
                <w:szCs w:val="36"/>
              </w:rPr>
              <w:t>.</w:t>
            </w:r>
          </w:p>
        </w:tc>
        <w:tc>
          <w:tcPr>
            <w:tcW w:w="1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6"/>
                <w:szCs w:val="36"/>
              </w:rPr>
            </w:pPr>
          </w:p>
        </w:tc>
      </w:tr>
      <w:tr w:rsidR="006F291F" w:rsidTr="006F291F"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b/>
                <w:sz w:val="36"/>
                <w:szCs w:val="36"/>
              </w:rPr>
              <w:t>9</w:t>
            </w:r>
          </w:p>
        </w:tc>
        <w:tc>
          <w:tcPr>
            <w:tcW w:w="1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</w:pPr>
            <w:proofErr w:type="spellStart"/>
            <w:r>
              <w:rPr>
                <w:rFonts w:ascii="Arial Narrow" w:hAnsi="Arial Narrow" w:cs="Arial Narrow"/>
                <w:sz w:val="36"/>
                <w:szCs w:val="36"/>
              </w:rPr>
              <w:t>Матем</w:t>
            </w:r>
            <w:proofErr w:type="spellEnd"/>
            <w:r>
              <w:rPr>
                <w:rFonts w:ascii="Arial Narrow" w:hAnsi="Arial Narrow" w:cs="Arial Narrow"/>
                <w:sz w:val="36"/>
                <w:szCs w:val="36"/>
              </w:rPr>
              <w:t>.</w:t>
            </w:r>
          </w:p>
        </w:tc>
        <w:tc>
          <w:tcPr>
            <w:tcW w:w="1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</w:pPr>
            <w:proofErr w:type="spellStart"/>
            <w:r>
              <w:rPr>
                <w:rFonts w:ascii="Arial Narrow" w:hAnsi="Arial Narrow" w:cs="Arial Narrow"/>
                <w:sz w:val="36"/>
                <w:szCs w:val="36"/>
              </w:rPr>
              <w:t>Матем</w:t>
            </w:r>
            <w:proofErr w:type="spellEnd"/>
            <w:r>
              <w:rPr>
                <w:rFonts w:ascii="Arial Narrow" w:hAnsi="Arial Narrow" w:cs="Arial Narrow"/>
                <w:sz w:val="36"/>
                <w:szCs w:val="36"/>
              </w:rPr>
              <w:t>.</w:t>
            </w:r>
          </w:p>
        </w:tc>
        <w:tc>
          <w:tcPr>
            <w:tcW w:w="1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</w:pPr>
            <w:proofErr w:type="spellStart"/>
            <w:r>
              <w:rPr>
                <w:rFonts w:ascii="Arial Narrow" w:hAnsi="Arial Narrow" w:cs="Arial Narrow"/>
                <w:sz w:val="36"/>
                <w:szCs w:val="36"/>
              </w:rPr>
              <w:t>Матем</w:t>
            </w:r>
            <w:proofErr w:type="spellEnd"/>
            <w:r>
              <w:rPr>
                <w:rFonts w:ascii="Arial Narrow" w:hAnsi="Arial Narrow" w:cs="Arial Narrow"/>
                <w:sz w:val="36"/>
                <w:szCs w:val="36"/>
              </w:rPr>
              <w:t>.</w:t>
            </w:r>
          </w:p>
        </w:tc>
        <w:tc>
          <w:tcPr>
            <w:tcW w:w="17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</w:pPr>
            <w:proofErr w:type="spellStart"/>
            <w:r>
              <w:rPr>
                <w:rFonts w:ascii="Arial Narrow" w:hAnsi="Arial Narrow" w:cs="Arial Narrow"/>
                <w:sz w:val="36"/>
                <w:szCs w:val="36"/>
              </w:rPr>
              <w:t>Матем</w:t>
            </w:r>
            <w:proofErr w:type="spellEnd"/>
            <w:r>
              <w:rPr>
                <w:rFonts w:ascii="Arial Narrow" w:hAnsi="Arial Narrow" w:cs="Arial Narrow"/>
                <w:sz w:val="36"/>
                <w:szCs w:val="36"/>
              </w:rPr>
              <w:t>.</w:t>
            </w:r>
          </w:p>
          <w:p w:rsidR="006F291F" w:rsidRDefault="006F291F" w:rsidP="006F291F">
            <w:pPr>
              <w:spacing w:after="0" w:line="240" w:lineRule="auto"/>
            </w:pPr>
            <w:r>
              <w:rPr>
                <w:rFonts w:ascii="Arial Narrow" w:hAnsi="Arial Narrow" w:cs="Arial Narrow"/>
                <w:sz w:val="36"/>
                <w:szCs w:val="36"/>
              </w:rPr>
              <w:t>Русский</w:t>
            </w:r>
          </w:p>
        </w:tc>
        <w:tc>
          <w:tcPr>
            <w:tcW w:w="1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</w:pPr>
            <w:proofErr w:type="spellStart"/>
            <w:r>
              <w:rPr>
                <w:rFonts w:ascii="Arial Narrow" w:hAnsi="Arial Narrow" w:cs="Arial Narrow"/>
                <w:sz w:val="36"/>
                <w:szCs w:val="36"/>
              </w:rPr>
              <w:t>Матем</w:t>
            </w:r>
            <w:proofErr w:type="spellEnd"/>
            <w:r>
              <w:rPr>
                <w:rFonts w:ascii="Arial Narrow" w:hAnsi="Arial Narrow" w:cs="Arial Narrow"/>
                <w:sz w:val="36"/>
                <w:szCs w:val="36"/>
              </w:rPr>
              <w:t>.</w:t>
            </w:r>
          </w:p>
          <w:p w:rsidR="006F291F" w:rsidRDefault="006F291F" w:rsidP="006F291F">
            <w:pPr>
              <w:spacing w:after="0" w:line="240" w:lineRule="auto"/>
            </w:pPr>
            <w:r>
              <w:rPr>
                <w:rFonts w:ascii="Arial Narrow" w:hAnsi="Arial Narrow" w:cs="Arial Narrow"/>
                <w:sz w:val="36"/>
                <w:szCs w:val="36"/>
              </w:rPr>
              <w:t>Русский</w:t>
            </w:r>
          </w:p>
        </w:tc>
        <w:tc>
          <w:tcPr>
            <w:tcW w:w="1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6"/>
                <w:szCs w:val="36"/>
              </w:rPr>
            </w:pPr>
          </w:p>
        </w:tc>
      </w:tr>
      <w:tr w:rsidR="006F291F" w:rsidTr="006F291F"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b/>
                <w:sz w:val="36"/>
                <w:szCs w:val="36"/>
              </w:rPr>
              <w:t>10</w:t>
            </w:r>
          </w:p>
        </w:tc>
        <w:tc>
          <w:tcPr>
            <w:tcW w:w="1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</w:pPr>
            <w:proofErr w:type="spellStart"/>
            <w:r>
              <w:rPr>
                <w:rFonts w:ascii="Arial Narrow" w:hAnsi="Arial Narrow" w:cs="Arial Narrow"/>
                <w:sz w:val="36"/>
                <w:szCs w:val="36"/>
              </w:rPr>
              <w:t>Матем</w:t>
            </w:r>
            <w:proofErr w:type="spellEnd"/>
            <w:r>
              <w:rPr>
                <w:rFonts w:ascii="Arial Narrow" w:hAnsi="Arial Narrow" w:cs="Arial Narrow"/>
                <w:sz w:val="36"/>
                <w:szCs w:val="36"/>
              </w:rPr>
              <w:t>.</w:t>
            </w:r>
          </w:p>
        </w:tc>
        <w:tc>
          <w:tcPr>
            <w:tcW w:w="1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</w:pPr>
            <w:proofErr w:type="spellStart"/>
            <w:r>
              <w:rPr>
                <w:rFonts w:ascii="Arial Narrow" w:hAnsi="Arial Narrow" w:cs="Arial Narrow"/>
                <w:sz w:val="36"/>
                <w:szCs w:val="36"/>
              </w:rPr>
              <w:t>Матем</w:t>
            </w:r>
            <w:proofErr w:type="spellEnd"/>
            <w:r>
              <w:rPr>
                <w:rFonts w:ascii="Arial Narrow" w:hAnsi="Arial Narrow" w:cs="Arial Narrow"/>
                <w:sz w:val="36"/>
                <w:szCs w:val="36"/>
              </w:rPr>
              <w:t>.</w:t>
            </w:r>
          </w:p>
        </w:tc>
        <w:tc>
          <w:tcPr>
            <w:tcW w:w="1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</w:pPr>
            <w:proofErr w:type="spellStart"/>
            <w:r>
              <w:rPr>
                <w:rFonts w:ascii="Arial Narrow" w:hAnsi="Arial Narrow" w:cs="Arial Narrow"/>
                <w:sz w:val="36"/>
                <w:szCs w:val="36"/>
              </w:rPr>
              <w:t>Матем</w:t>
            </w:r>
            <w:proofErr w:type="spellEnd"/>
            <w:r>
              <w:rPr>
                <w:rFonts w:ascii="Arial Narrow" w:hAnsi="Arial Narrow" w:cs="Arial Narrow"/>
                <w:sz w:val="36"/>
                <w:szCs w:val="36"/>
              </w:rPr>
              <w:t>.</w:t>
            </w:r>
          </w:p>
        </w:tc>
        <w:tc>
          <w:tcPr>
            <w:tcW w:w="17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</w:pPr>
            <w:r>
              <w:rPr>
                <w:rFonts w:ascii="Arial Narrow" w:hAnsi="Arial Narrow" w:cs="Arial Narrow"/>
                <w:sz w:val="36"/>
                <w:szCs w:val="36"/>
              </w:rPr>
              <w:t>Русский</w:t>
            </w:r>
          </w:p>
          <w:p w:rsidR="006F291F" w:rsidRDefault="006F291F" w:rsidP="006F291F">
            <w:pPr>
              <w:spacing w:after="0" w:line="240" w:lineRule="auto"/>
            </w:pPr>
            <w:r>
              <w:rPr>
                <w:rFonts w:ascii="Arial Narrow" w:hAnsi="Arial Narrow" w:cs="Arial Narrow"/>
                <w:sz w:val="36"/>
                <w:szCs w:val="36"/>
              </w:rPr>
              <w:t>Общество</w:t>
            </w:r>
          </w:p>
        </w:tc>
        <w:tc>
          <w:tcPr>
            <w:tcW w:w="1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</w:pPr>
            <w:r>
              <w:rPr>
                <w:rFonts w:ascii="Arial Narrow" w:hAnsi="Arial Narrow" w:cs="Arial Narrow"/>
                <w:sz w:val="36"/>
                <w:szCs w:val="36"/>
              </w:rPr>
              <w:t>Русский</w:t>
            </w:r>
          </w:p>
          <w:p w:rsidR="006F291F" w:rsidRDefault="006F291F" w:rsidP="006F291F">
            <w:pPr>
              <w:spacing w:after="0" w:line="240" w:lineRule="auto"/>
              <w:rPr>
                <w:rFonts w:ascii="Arial Narrow" w:hAnsi="Arial Narrow" w:cs="Arial Narrow"/>
                <w:sz w:val="36"/>
                <w:szCs w:val="36"/>
              </w:rPr>
            </w:pPr>
          </w:p>
        </w:tc>
        <w:tc>
          <w:tcPr>
            <w:tcW w:w="1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6"/>
                <w:szCs w:val="36"/>
              </w:rPr>
            </w:pPr>
          </w:p>
        </w:tc>
      </w:tr>
      <w:tr w:rsidR="006F291F" w:rsidTr="006F291F"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b/>
                <w:sz w:val="36"/>
                <w:szCs w:val="36"/>
              </w:rPr>
              <w:t>11</w:t>
            </w:r>
          </w:p>
        </w:tc>
        <w:tc>
          <w:tcPr>
            <w:tcW w:w="1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6"/>
                <w:szCs w:val="36"/>
              </w:rPr>
            </w:pPr>
          </w:p>
        </w:tc>
        <w:tc>
          <w:tcPr>
            <w:tcW w:w="1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</w:pPr>
            <w:proofErr w:type="spellStart"/>
            <w:r>
              <w:rPr>
                <w:rFonts w:ascii="Arial Narrow" w:hAnsi="Arial Narrow" w:cs="Arial Narrow"/>
                <w:sz w:val="36"/>
                <w:szCs w:val="36"/>
              </w:rPr>
              <w:t>Матем</w:t>
            </w:r>
            <w:proofErr w:type="spellEnd"/>
            <w:r>
              <w:rPr>
                <w:rFonts w:ascii="Arial Narrow" w:hAnsi="Arial Narrow" w:cs="Arial Narrow"/>
                <w:sz w:val="36"/>
                <w:szCs w:val="36"/>
              </w:rPr>
              <w:t>.</w:t>
            </w:r>
          </w:p>
          <w:p w:rsidR="006F291F" w:rsidRDefault="006F291F" w:rsidP="006F291F">
            <w:pPr>
              <w:spacing w:after="0" w:line="240" w:lineRule="auto"/>
            </w:pPr>
            <w:r>
              <w:rPr>
                <w:rFonts w:ascii="Arial Narrow" w:hAnsi="Arial Narrow" w:cs="Arial Narrow"/>
                <w:sz w:val="36"/>
                <w:szCs w:val="36"/>
              </w:rPr>
              <w:t>Русский</w:t>
            </w:r>
          </w:p>
        </w:tc>
        <w:tc>
          <w:tcPr>
            <w:tcW w:w="1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</w:pPr>
            <w:proofErr w:type="spellStart"/>
            <w:r>
              <w:rPr>
                <w:rFonts w:ascii="Arial Narrow" w:hAnsi="Arial Narrow" w:cs="Arial Narrow"/>
                <w:sz w:val="36"/>
                <w:szCs w:val="36"/>
              </w:rPr>
              <w:t>Матем</w:t>
            </w:r>
            <w:proofErr w:type="spellEnd"/>
            <w:r>
              <w:rPr>
                <w:rFonts w:ascii="Arial Narrow" w:hAnsi="Arial Narrow" w:cs="Arial Narrow"/>
                <w:sz w:val="36"/>
                <w:szCs w:val="36"/>
              </w:rPr>
              <w:t>.</w:t>
            </w:r>
          </w:p>
          <w:p w:rsidR="006F291F" w:rsidRDefault="006F291F" w:rsidP="006F291F">
            <w:pPr>
              <w:spacing w:after="0" w:line="240" w:lineRule="auto"/>
              <w:rPr>
                <w:rFonts w:ascii="Arial Narrow" w:hAnsi="Arial Narrow" w:cs="Arial Narrow"/>
                <w:sz w:val="36"/>
                <w:szCs w:val="36"/>
              </w:rPr>
            </w:pPr>
          </w:p>
        </w:tc>
        <w:tc>
          <w:tcPr>
            <w:tcW w:w="17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</w:pPr>
            <w:proofErr w:type="spellStart"/>
            <w:r>
              <w:rPr>
                <w:rFonts w:ascii="Arial Narrow" w:hAnsi="Arial Narrow" w:cs="Arial Narrow"/>
                <w:sz w:val="36"/>
                <w:szCs w:val="36"/>
              </w:rPr>
              <w:t>Матем</w:t>
            </w:r>
            <w:proofErr w:type="spellEnd"/>
            <w:r>
              <w:rPr>
                <w:rFonts w:ascii="Arial Narrow" w:hAnsi="Arial Narrow" w:cs="Arial Narrow"/>
                <w:sz w:val="36"/>
                <w:szCs w:val="36"/>
              </w:rPr>
              <w:t>.</w:t>
            </w:r>
          </w:p>
          <w:p w:rsidR="006F291F" w:rsidRDefault="006F291F" w:rsidP="006F291F">
            <w:pPr>
              <w:spacing w:after="0" w:line="240" w:lineRule="auto"/>
            </w:pPr>
            <w:r>
              <w:rPr>
                <w:rFonts w:ascii="Arial Narrow" w:hAnsi="Arial Narrow" w:cs="Arial Narrow"/>
                <w:sz w:val="36"/>
                <w:szCs w:val="36"/>
              </w:rPr>
              <w:t>Общество</w:t>
            </w:r>
          </w:p>
          <w:p w:rsidR="006F291F" w:rsidRDefault="006F291F" w:rsidP="006F291F">
            <w:pPr>
              <w:spacing w:after="0" w:line="240" w:lineRule="auto"/>
            </w:pPr>
            <w:r>
              <w:rPr>
                <w:rFonts w:ascii="Arial Narrow" w:hAnsi="Arial Narrow" w:cs="Arial Narrow"/>
                <w:sz w:val="36"/>
                <w:szCs w:val="36"/>
              </w:rPr>
              <w:t>Биология</w:t>
            </w:r>
          </w:p>
        </w:tc>
        <w:tc>
          <w:tcPr>
            <w:tcW w:w="1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</w:pPr>
            <w:proofErr w:type="spellStart"/>
            <w:r>
              <w:rPr>
                <w:rFonts w:ascii="Arial Narrow" w:hAnsi="Arial Narrow" w:cs="Arial Narrow"/>
                <w:sz w:val="36"/>
                <w:szCs w:val="36"/>
              </w:rPr>
              <w:t>Матем</w:t>
            </w:r>
            <w:proofErr w:type="spellEnd"/>
            <w:r>
              <w:rPr>
                <w:rFonts w:ascii="Arial Narrow" w:hAnsi="Arial Narrow" w:cs="Arial Narrow"/>
                <w:sz w:val="36"/>
                <w:szCs w:val="36"/>
              </w:rPr>
              <w:t>.</w:t>
            </w:r>
          </w:p>
        </w:tc>
        <w:tc>
          <w:tcPr>
            <w:tcW w:w="1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6"/>
                <w:szCs w:val="36"/>
              </w:rPr>
            </w:pPr>
          </w:p>
        </w:tc>
      </w:tr>
      <w:tr w:rsidR="006F291F" w:rsidTr="006F291F"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b/>
                <w:sz w:val="36"/>
                <w:szCs w:val="36"/>
              </w:rPr>
              <w:t>12</w:t>
            </w:r>
          </w:p>
        </w:tc>
        <w:tc>
          <w:tcPr>
            <w:tcW w:w="1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</w:pPr>
            <w:r>
              <w:rPr>
                <w:rFonts w:ascii="Arial Narrow" w:hAnsi="Arial Narrow" w:cs="Arial Narrow"/>
                <w:sz w:val="36"/>
                <w:szCs w:val="36"/>
              </w:rPr>
              <w:t>Биология</w:t>
            </w:r>
          </w:p>
        </w:tc>
        <w:tc>
          <w:tcPr>
            <w:tcW w:w="1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</w:pPr>
            <w:proofErr w:type="spellStart"/>
            <w:r>
              <w:rPr>
                <w:rFonts w:ascii="Arial Narrow" w:hAnsi="Arial Narrow" w:cs="Arial Narrow"/>
                <w:sz w:val="36"/>
                <w:szCs w:val="36"/>
              </w:rPr>
              <w:t>Матем</w:t>
            </w:r>
            <w:proofErr w:type="spellEnd"/>
            <w:r>
              <w:rPr>
                <w:rFonts w:ascii="Arial Narrow" w:hAnsi="Arial Narrow" w:cs="Arial Narrow"/>
                <w:sz w:val="36"/>
                <w:szCs w:val="36"/>
              </w:rPr>
              <w:t>.</w:t>
            </w:r>
          </w:p>
          <w:p w:rsidR="006F291F" w:rsidRDefault="006F291F" w:rsidP="006F291F">
            <w:pPr>
              <w:spacing w:after="0" w:line="240" w:lineRule="auto"/>
            </w:pPr>
            <w:r>
              <w:rPr>
                <w:rFonts w:ascii="Arial Narrow" w:hAnsi="Arial Narrow" w:cs="Arial Narrow"/>
                <w:sz w:val="36"/>
                <w:szCs w:val="36"/>
              </w:rPr>
              <w:t>Русский</w:t>
            </w:r>
          </w:p>
          <w:p w:rsidR="006F291F" w:rsidRDefault="006F291F" w:rsidP="006F291F">
            <w:pPr>
              <w:spacing w:after="0" w:line="240" w:lineRule="auto"/>
            </w:pPr>
            <w:r>
              <w:rPr>
                <w:rFonts w:ascii="Arial Narrow" w:hAnsi="Arial Narrow" w:cs="Arial Narrow"/>
                <w:sz w:val="36"/>
                <w:szCs w:val="36"/>
              </w:rPr>
              <w:t>Биология</w:t>
            </w:r>
          </w:p>
        </w:tc>
        <w:tc>
          <w:tcPr>
            <w:tcW w:w="1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</w:pPr>
            <w:r>
              <w:rPr>
                <w:rFonts w:ascii="Arial Narrow" w:hAnsi="Arial Narrow" w:cs="Arial Narrow"/>
                <w:sz w:val="36"/>
                <w:szCs w:val="36"/>
              </w:rPr>
              <w:t>Биология</w:t>
            </w:r>
          </w:p>
        </w:tc>
        <w:tc>
          <w:tcPr>
            <w:tcW w:w="17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</w:pPr>
            <w:r>
              <w:rPr>
                <w:rFonts w:ascii="Arial Narrow" w:hAnsi="Arial Narrow" w:cs="Arial Narrow"/>
                <w:sz w:val="36"/>
                <w:szCs w:val="36"/>
              </w:rPr>
              <w:t>Биология</w:t>
            </w:r>
          </w:p>
        </w:tc>
        <w:tc>
          <w:tcPr>
            <w:tcW w:w="1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</w:pPr>
            <w:proofErr w:type="spellStart"/>
            <w:r>
              <w:rPr>
                <w:rFonts w:ascii="Arial Narrow" w:hAnsi="Arial Narrow" w:cs="Arial Narrow"/>
                <w:sz w:val="36"/>
                <w:szCs w:val="36"/>
              </w:rPr>
              <w:t>Матем</w:t>
            </w:r>
            <w:proofErr w:type="spellEnd"/>
            <w:r>
              <w:rPr>
                <w:rFonts w:ascii="Arial Narrow" w:hAnsi="Arial Narrow" w:cs="Arial Narrow"/>
                <w:sz w:val="36"/>
                <w:szCs w:val="36"/>
              </w:rPr>
              <w:t>.</w:t>
            </w:r>
          </w:p>
          <w:p w:rsidR="006F291F" w:rsidRDefault="006F291F" w:rsidP="006F291F">
            <w:pPr>
              <w:spacing w:after="0" w:line="240" w:lineRule="auto"/>
            </w:pPr>
            <w:r>
              <w:rPr>
                <w:rFonts w:ascii="Arial Narrow" w:hAnsi="Arial Narrow" w:cs="Arial Narrow"/>
                <w:sz w:val="36"/>
                <w:szCs w:val="36"/>
              </w:rPr>
              <w:t>Русский</w:t>
            </w:r>
          </w:p>
          <w:p w:rsidR="006F291F" w:rsidRDefault="006F291F" w:rsidP="006F291F">
            <w:pPr>
              <w:spacing w:after="0" w:line="240" w:lineRule="auto"/>
              <w:rPr>
                <w:rFonts w:ascii="Arial Narrow" w:hAnsi="Arial Narrow" w:cs="Arial Narrow"/>
                <w:sz w:val="36"/>
                <w:szCs w:val="36"/>
              </w:rPr>
            </w:pPr>
          </w:p>
        </w:tc>
        <w:tc>
          <w:tcPr>
            <w:tcW w:w="1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6"/>
                <w:szCs w:val="36"/>
              </w:rPr>
            </w:pPr>
          </w:p>
        </w:tc>
      </w:tr>
      <w:tr w:rsidR="006F291F" w:rsidTr="006F291F"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b/>
                <w:sz w:val="36"/>
                <w:szCs w:val="36"/>
              </w:rPr>
              <w:t>13</w:t>
            </w:r>
          </w:p>
        </w:tc>
        <w:tc>
          <w:tcPr>
            <w:tcW w:w="1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</w:pPr>
            <w:proofErr w:type="spellStart"/>
            <w:r>
              <w:rPr>
                <w:rFonts w:ascii="Arial Narrow" w:hAnsi="Arial Narrow" w:cs="Arial Narrow"/>
                <w:sz w:val="36"/>
                <w:szCs w:val="36"/>
              </w:rPr>
              <w:t>Матем</w:t>
            </w:r>
            <w:proofErr w:type="spellEnd"/>
            <w:r>
              <w:rPr>
                <w:rFonts w:ascii="Arial Narrow" w:hAnsi="Arial Narrow" w:cs="Arial Narrow"/>
                <w:sz w:val="36"/>
                <w:szCs w:val="36"/>
              </w:rPr>
              <w:t>.</w:t>
            </w:r>
          </w:p>
          <w:p w:rsidR="006F291F" w:rsidRDefault="006F291F" w:rsidP="006F291F">
            <w:pPr>
              <w:spacing w:after="0" w:line="240" w:lineRule="auto"/>
            </w:pPr>
            <w:r>
              <w:rPr>
                <w:rFonts w:ascii="Arial Narrow" w:hAnsi="Arial Narrow" w:cs="Arial Narrow"/>
                <w:sz w:val="36"/>
                <w:szCs w:val="36"/>
              </w:rPr>
              <w:t>Русский</w:t>
            </w:r>
          </w:p>
          <w:p w:rsidR="006F291F" w:rsidRDefault="006F291F" w:rsidP="006F291F">
            <w:pPr>
              <w:spacing w:after="0" w:line="240" w:lineRule="auto"/>
            </w:pPr>
            <w:r>
              <w:rPr>
                <w:rFonts w:ascii="Arial Narrow" w:hAnsi="Arial Narrow" w:cs="Arial Narrow"/>
                <w:sz w:val="36"/>
                <w:szCs w:val="36"/>
              </w:rPr>
              <w:t>Биология</w:t>
            </w:r>
          </w:p>
        </w:tc>
        <w:tc>
          <w:tcPr>
            <w:tcW w:w="1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</w:pPr>
            <w:proofErr w:type="spellStart"/>
            <w:r>
              <w:rPr>
                <w:rFonts w:ascii="Arial Narrow" w:hAnsi="Arial Narrow" w:cs="Arial Narrow"/>
                <w:sz w:val="36"/>
                <w:szCs w:val="36"/>
              </w:rPr>
              <w:t>Матем</w:t>
            </w:r>
            <w:proofErr w:type="spellEnd"/>
            <w:r>
              <w:rPr>
                <w:rFonts w:ascii="Arial Narrow" w:hAnsi="Arial Narrow" w:cs="Arial Narrow"/>
                <w:sz w:val="36"/>
                <w:szCs w:val="36"/>
              </w:rPr>
              <w:t>.</w:t>
            </w:r>
          </w:p>
        </w:tc>
        <w:tc>
          <w:tcPr>
            <w:tcW w:w="1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6"/>
                <w:szCs w:val="36"/>
              </w:rPr>
            </w:pPr>
          </w:p>
        </w:tc>
        <w:tc>
          <w:tcPr>
            <w:tcW w:w="17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</w:pPr>
            <w:r>
              <w:rPr>
                <w:rFonts w:ascii="Arial Narrow" w:hAnsi="Arial Narrow" w:cs="Arial Narrow"/>
                <w:sz w:val="36"/>
                <w:szCs w:val="36"/>
              </w:rPr>
              <w:t>Общество</w:t>
            </w:r>
          </w:p>
        </w:tc>
        <w:tc>
          <w:tcPr>
            <w:tcW w:w="1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</w:pPr>
            <w:proofErr w:type="spellStart"/>
            <w:r>
              <w:rPr>
                <w:rFonts w:ascii="Arial Narrow" w:hAnsi="Arial Narrow" w:cs="Arial Narrow"/>
                <w:sz w:val="36"/>
                <w:szCs w:val="36"/>
              </w:rPr>
              <w:t>Матем</w:t>
            </w:r>
            <w:proofErr w:type="spellEnd"/>
            <w:r>
              <w:rPr>
                <w:rFonts w:ascii="Arial Narrow" w:hAnsi="Arial Narrow" w:cs="Arial Narrow"/>
                <w:sz w:val="36"/>
                <w:szCs w:val="36"/>
              </w:rPr>
              <w:t>.</w:t>
            </w:r>
          </w:p>
          <w:p w:rsidR="006F291F" w:rsidRDefault="006F291F" w:rsidP="006F291F">
            <w:pPr>
              <w:spacing w:after="0" w:line="240" w:lineRule="auto"/>
            </w:pPr>
            <w:r>
              <w:rPr>
                <w:rFonts w:ascii="Arial Narrow" w:hAnsi="Arial Narrow" w:cs="Arial Narrow"/>
                <w:sz w:val="36"/>
                <w:szCs w:val="36"/>
              </w:rPr>
              <w:t>Русский</w:t>
            </w:r>
          </w:p>
          <w:p w:rsidR="006F291F" w:rsidRDefault="006F291F" w:rsidP="006F291F">
            <w:pPr>
              <w:spacing w:after="0" w:line="240" w:lineRule="auto"/>
              <w:rPr>
                <w:rFonts w:ascii="Arial Narrow" w:hAnsi="Arial Narrow" w:cs="Arial Narrow"/>
                <w:sz w:val="36"/>
                <w:szCs w:val="36"/>
              </w:rPr>
            </w:pPr>
          </w:p>
        </w:tc>
        <w:tc>
          <w:tcPr>
            <w:tcW w:w="1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6"/>
                <w:szCs w:val="36"/>
              </w:rPr>
            </w:pPr>
          </w:p>
        </w:tc>
      </w:tr>
      <w:tr w:rsidR="006F291F" w:rsidTr="006F291F"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b/>
                <w:sz w:val="36"/>
                <w:szCs w:val="36"/>
              </w:rPr>
              <w:t>14</w:t>
            </w:r>
          </w:p>
        </w:tc>
        <w:tc>
          <w:tcPr>
            <w:tcW w:w="1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</w:pPr>
            <w:r>
              <w:rPr>
                <w:rFonts w:ascii="Arial Narrow" w:hAnsi="Arial Narrow" w:cs="Arial Narrow"/>
                <w:sz w:val="36"/>
                <w:szCs w:val="36"/>
              </w:rPr>
              <w:t>Русский</w:t>
            </w:r>
          </w:p>
        </w:tc>
        <w:tc>
          <w:tcPr>
            <w:tcW w:w="1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</w:pPr>
            <w:proofErr w:type="spellStart"/>
            <w:r>
              <w:rPr>
                <w:rFonts w:ascii="Arial Narrow" w:hAnsi="Arial Narrow" w:cs="Arial Narrow"/>
                <w:sz w:val="36"/>
                <w:szCs w:val="36"/>
              </w:rPr>
              <w:t>Матем</w:t>
            </w:r>
            <w:proofErr w:type="spellEnd"/>
            <w:r>
              <w:rPr>
                <w:rFonts w:ascii="Arial Narrow" w:hAnsi="Arial Narrow" w:cs="Arial Narrow"/>
                <w:sz w:val="36"/>
                <w:szCs w:val="36"/>
              </w:rPr>
              <w:t>.</w:t>
            </w:r>
          </w:p>
          <w:p w:rsidR="006F291F" w:rsidRDefault="006F291F" w:rsidP="006F291F">
            <w:pPr>
              <w:spacing w:after="0" w:line="240" w:lineRule="auto"/>
            </w:pPr>
            <w:r>
              <w:rPr>
                <w:rFonts w:ascii="Arial Narrow" w:hAnsi="Arial Narrow" w:cs="Arial Narrow"/>
                <w:sz w:val="36"/>
                <w:szCs w:val="36"/>
              </w:rPr>
              <w:t>Русский</w:t>
            </w:r>
          </w:p>
          <w:p w:rsidR="006F291F" w:rsidRDefault="006F291F" w:rsidP="006F291F">
            <w:pPr>
              <w:spacing w:after="0" w:line="240" w:lineRule="auto"/>
            </w:pPr>
            <w:r>
              <w:rPr>
                <w:rFonts w:ascii="Arial Narrow" w:hAnsi="Arial Narrow" w:cs="Arial Narrow"/>
                <w:sz w:val="36"/>
                <w:szCs w:val="36"/>
              </w:rPr>
              <w:t>Биология</w:t>
            </w:r>
          </w:p>
        </w:tc>
        <w:tc>
          <w:tcPr>
            <w:tcW w:w="1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</w:pPr>
            <w:proofErr w:type="spellStart"/>
            <w:r>
              <w:rPr>
                <w:rFonts w:ascii="Arial Narrow" w:hAnsi="Arial Narrow" w:cs="Arial Narrow"/>
                <w:sz w:val="36"/>
                <w:szCs w:val="36"/>
              </w:rPr>
              <w:t>Матем</w:t>
            </w:r>
            <w:proofErr w:type="spellEnd"/>
            <w:r>
              <w:rPr>
                <w:rFonts w:ascii="Arial Narrow" w:hAnsi="Arial Narrow" w:cs="Arial Narrow"/>
                <w:sz w:val="36"/>
                <w:szCs w:val="36"/>
              </w:rPr>
              <w:t>.</w:t>
            </w:r>
          </w:p>
          <w:p w:rsidR="006F291F" w:rsidRDefault="006F291F" w:rsidP="006F291F">
            <w:pPr>
              <w:spacing w:after="0" w:line="240" w:lineRule="auto"/>
            </w:pPr>
            <w:r>
              <w:rPr>
                <w:rFonts w:ascii="Arial Narrow" w:hAnsi="Arial Narrow" w:cs="Arial Narrow"/>
                <w:sz w:val="36"/>
                <w:szCs w:val="36"/>
              </w:rPr>
              <w:t>Биология</w:t>
            </w:r>
          </w:p>
        </w:tc>
        <w:tc>
          <w:tcPr>
            <w:tcW w:w="17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</w:pPr>
            <w:r>
              <w:rPr>
                <w:rFonts w:ascii="Arial Narrow" w:hAnsi="Arial Narrow" w:cs="Arial Narrow"/>
                <w:sz w:val="36"/>
                <w:szCs w:val="36"/>
              </w:rPr>
              <w:t>Русский</w:t>
            </w:r>
          </w:p>
          <w:p w:rsidR="006F291F" w:rsidRDefault="006F291F" w:rsidP="006F291F">
            <w:pPr>
              <w:spacing w:after="0" w:line="240" w:lineRule="auto"/>
            </w:pPr>
            <w:r>
              <w:rPr>
                <w:rFonts w:ascii="Arial Narrow" w:hAnsi="Arial Narrow" w:cs="Arial Narrow"/>
                <w:sz w:val="36"/>
                <w:szCs w:val="36"/>
              </w:rPr>
              <w:t>Биология</w:t>
            </w:r>
          </w:p>
        </w:tc>
        <w:tc>
          <w:tcPr>
            <w:tcW w:w="1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6"/>
                <w:szCs w:val="36"/>
              </w:rPr>
            </w:pPr>
          </w:p>
        </w:tc>
        <w:tc>
          <w:tcPr>
            <w:tcW w:w="1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6"/>
                <w:szCs w:val="36"/>
              </w:rPr>
            </w:pPr>
          </w:p>
        </w:tc>
      </w:tr>
      <w:tr w:rsidR="006F291F" w:rsidTr="006F291F"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b/>
                <w:sz w:val="36"/>
                <w:szCs w:val="36"/>
              </w:rPr>
              <w:t>15</w:t>
            </w:r>
          </w:p>
        </w:tc>
        <w:tc>
          <w:tcPr>
            <w:tcW w:w="1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</w:pPr>
            <w:proofErr w:type="spellStart"/>
            <w:r>
              <w:rPr>
                <w:rFonts w:ascii="Arial Narrow" w:hAnsi="Arial Narrow" w:cs="Arial Narrow"/>
                <w:sz w:val="36"/>
                <w:szCs w:val="36"/>
              </w:rPr>
              <w:t>Матем</w:t>
            </w:r>
            <w:proofErr w:type="spellEnd"/>
            <w:r>
              <w:rPr>
                <w:rFonts w:ascii="Arial Narrow" w:hAnsi="Arial Narrow" w:cs="Arial Narrow"/>
                <w:sz w:val="36"/>
                <w:szCs w:val="36"/>
              </w:rPr>
              <w:t>.</w:t>
            </w:r>
          </w:p>
        </w:tc>
        <w:tc>
          <w:tcPr>
            <w:tcW w:w="1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</w:pPr>
            <w:proofErr w:type="spellStart"/>
            <w:r>
              <w:rPr>
                <w:rFonts w:ascii="Arial Narrow" w:hAnsi="Arial Narrow" w:cs="Arial Narrow"/>
                <w:sz w:val="36"/>
                <w:szCs w:val="36"/>
              </w:rPr>
              <w:t>Матем</w:t>
            </w:r>
            <w:proofErr w:type="spellEnd"/>
            <w:r>
              <w:rPr>
                <w:rFonts w:ascii="Arial Narrow" w:hAnsi="Arial Narrow" w:cs="Arial Narrow"/>
                <w:sz w:val="36"/>
                <w:szCs w:val="36"/>
              </w:rPr>
              <w:t>.</w:t>
            </w:r>
          </w:p>
        </w:tc>
        <w:tc>
          <w:tcPr>
            <w:tcW w:w="1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</w:pPr>
            <w:proofErr w:type="spellStart"/>
            <w:r>
              <w:rPr>
                <w:rFonts w:ascii="Arial Narrow" w:hAnsi="Arial Narrow" w:cs="Arial Narrow"/>
                <w:sz w:val="36"/>
                <w:szCs w:val="36"/>
              </w:rPr>
              <w:t>Матем</w:t>
            </w:r>
            <w:proofErr w:type="spellEnd"/>
            <w:r>
              <w:rPr>
                <w:rFonts w:ascii="Arial Narrow" w:hAnsi="Arial Narrow" w:cs="Arial Narrow"/>
                <w:sz w:val="36"/>
                <w:szCs w:val="36"/>
              </w:rPr>
              <w:t>.</w:t>
            </w:r>
          </w:p>
        </w:tc>
        <w:tc>
          <w:tcPr>
            <w:tcW w:w="17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</w:pPr>
            <w:proofErr w:type="spellStart"/>
            <w:r>
              <w:rPr>
                <w:rFonts w:ascii="Arial Narrow" w:hAnsi="Arial Narrow" w:cs="Arial Narrow"/>
                <w:sz w:val="36"/>
                <w:szCs w:val="36"/>
              </w:rPr>
              <w:t>Матем</w:t>
            </w:r>
            <w:proofErr w:type="spellEnd"/>
            <w:r>
              <w:rPr>
                <w:rFonts w:ascii="Arial Narrow" w:hAnsi="Arial Narrow" w:cs="Arial Narrow"/>
                <w:sz w:val="36"/>
                <w:szCs w:val="36"/>
              </w:rPr>
              <w:t>.</w:t>
            </w:r>
          </w:p>
          <w:p w:rsidR="006F291F" w:rsidRDefault="006F291F" w:rsidP="006F291F">
            <w:pPr>
              <w:spacing w:after="0" w:line="240" w:lineRule="auto"/>
            </w:pPr>
            <w:r>
              <w:rPr>
                <w:rFonts w:ascii="Arial Narrow" w:hAnsi="Arial Narrow" w:cs="Arial Narrow"/>
                <w:sz w:val="36"/>
                <w:szCs w:val="36"/>
              </w:rPr>
              <w:lastRenderedPageBreak/>
              <w:t>Общество</w:t>
            </w:r>
          </w:p>
        </w:tc>
        <w:tc>
          <w:tcPr>
            <w:tcW w:w="1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</w:pPr>
            <w:proofErr w:type="spellStart"/>
            <w:r>
              <w:rPr>
                <w:rFonts w:ascii="Arial Narrow" w:hAnsi="Arial Narrow" w:cs="Arial Narrow"/>
                <w:sz w:val="36"/>
                <w:szCs w:val="36"/>
              </w:rPr>
              <w:t>Матем</w:t>
            </w:r>
            <w:proofErr w:type="spellEnd"/>
            <w:r>
              <w:rPr>
                <w:rFonts w:ascii="Arial Narrow" w:hAnsi="Arial Narrow" w:cs="Arial Narrow"/>
                <w:sz w:val="36"/>
                <w:szCs w:val="36"/>
              </w:rPr>
              <w:t>.</w:t>
            </w:r>
          </w:p>
          <w:p w:rsidR="006F291F" w:rsidRDefault="006F291F" w:rsidP="006F291F">
            <w:pPr>
              <w:spacing w:after="0" w:line="240" w:lineRule="auto"/>
              <w:rPr>
                <w:rFonts w:ascii="Arial Narrow" w:hAnsi="Arial Narrow" w:cs="Arial Narrow"/>
                <w:sz w:val="36"/>
                <w:szCs w:val="36"/>
              </w:rPr>
            </w:pPr>
          </w:p>
        </w:tc>
        <w:tc>
          <w:tcPr>
            <w:tcW w:w="1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6"/>
                <w:szCs w:val="36"/>
              </w:rPr>
            </w:pPr>
          </w:p>
        </w:tc>
      </w:tr>
      <w:tr w:rsidR="006F291F" w:rsidTr="006F291F"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b/>
                <w:sz w:val="36"/>
                <w:szCs w:val="36"/>
              </w:rPr>
              <w:lastRenderedPageBreak/>
              <w:t>16</w:t>
            </w:r>
          </w:p>
        </w:tc>
        <w:tc>
          <w:tcPr>
            <w:tcW w:w="1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6"/>
                <w:szCs w:val="36"/>
              </w:rPr>
            </w:pPr>
          </w:p>
        </w:tc>
        <w:tc>
          <w:tcPr>
            <w:tcW w:w="1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6"/>
                <w:szCs w:val="36"/>
              </w:rPr>
            </w:pPr>
          </w:p>
        </w:tc>
        <w:tc>
          <w:tcPr>
            <w:tcW w:w="1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</w:pPr>
            <w:r>
              <w:rPr>
                <w:rFonts w:ascii="Arial Narrow" w:hAnsi="Arial Narrow" w:cs="Arial Narrow"/>
                <w:sz w:val="36"/>
                <w:szCs w:val="36"/>
              </w:rPr>
              <w:t>Биология</w:t>
            </w:r>
          </w:p>
        </w:tc>
        <w:tc>
          <w:tcPr>
            <w:tcW w:w="17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6"/>
                <w:szCs w:val="36"/>
              </w:rPr>
            </w:pPr>
          </w:p>
        </w:tc>
        <w:tc>
          <w:tcPr>
            <w:tcW w:w="1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6"/>
                <w:szCs w:val="36"/>
              </w:rPr>
            </w:pPr>
          </w:p>
        </w:tc>
        <w:tc>
          <w:tcPr>
            <w:tcW w:w="1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6"/>
                <w:szCs w:val="36"/>
              </w:rPr>
            </w:pPr>
          </w:p>
        </w:tc>
      </w:tr>
      <w:tr w:rsidR="006F291F" w:rsidTr="006F291F"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b/>
                <w:sz w:val="36"/>
                <w:szCs w:val="36"/>
              </w:rPr>
              <w:t>17</w:t>
            </w:r>
          </w:p>
        </w:tc>
        <w:tc>
          <w:tcPr>
            <w:tcW w:w="1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</w:pPr>
            <w:proofErr w:type="spellStart"/>
            <w:r>
              <w:rPr>
                <w:rFonts w:ascii="Arial Narrow" w:hAnsi="Arial Narrow" w:cs="Arial Narrow"/>
                <w:sz w:val="36"/>
                <w:szCs w:val="36"/>
              </w:rPr>
              <w:t>Матем</w:t>
            </w:r>
            <w:proofErr w:type="spellEnd"/>
            <w:r>
              <w:rPr>
                <w:rFonts w:ascii="Arial Narrow" w:hAnsi="Arial Narrow" w:cs="Arial Narrow"/>
                <w:sz w:val="36"/>
                <w:szCs w:val="36"/>
              </w:rPr>
              <w:t>.</w:t>
            </w:r>
          </w:p>
          <w:p w:rsidR="006F291F" w:rsidRDefault="006F291F" w:rsidP="006F291F">
            <w:pPr>
              <w:spacing w:after="0" w:line="240" w:lineRule="auto"/>
            </w:pPr>
            <w:r>
              <w:rPr>
                <w:rFonts w:ascii="Arial Narrow" w:hAnsi="Arial Narrow" w:cs="Arial Narrow"/>
                <w:sz w:val="36"/>
                <w:szCs w:val="36"/>
              </w:rPr>
              <w:t>Русский</w:t>
            </w:r>
          </w:p>
        </w:tc>
        <w:tc>
          <w:tcPr>
            <w:tcW w:w="1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</w:pPr>
            <w:proofErr w:type="spellStart"/>
            <w:r>
              <w:rPr>
                <w:rFonts w:ascii="Arial Narrow" w:hAnsi="Arial Narrow" w:cs="Arial Narrow"/>
                <w:sz w:val="36"/>
                <w:szCs w:val="36"/>
              </w:rPr>
              <w:t>Матем</w:t>
            </w:r>
            <w:proofErr w:type="spellEnd"/>
            <w:r>
              <w:rPr>
                <w:rFonts w:ascii="Arial Narrow" w:hAnsi="Arial Narrow" w:cs="Arial Narrow"/>
                <w:sz w:val="36"/>
                <w:szCs w:val="36"/>
              </w:rPr>
              <w:t>.</w:t>
            </w:r>
          </w:p>
          <w:p w:rsidR="006F291F" w:rsidRDefault="006F291F" w:rsidP="006F291F">
            <w:pPr>
              <w:spacing w:after="0" w:line="240" w:lineRule="auto"/>
            </w:pPr>
            <w:r>
              <w:rPr>
                <w:rFonts w:ascii="Arial Narrow" w:hAnsi="Arial Narrow" w:cs="Arial Narrow"/>
                <w:sz w:val="36"/>
                <w:szCs w:val="36"/>
              </w:rPr>
              <w:t>Русский</w:t>
            </w:r>
          </w:p>
          <w:p w:rsidR="006F291F" w:rsidRDefault="006F291F" w:rsidP="006F291F">
            <w:pPr>
              <w:spacing w:after="0" w:line="240" w:lineRule="auto"/>
            </w:pPr>
            <w:r>
              <w:rPr>
                <w:rFonts w:ascii="Arial Narrow" w:hAnsi="Arial Narrow" w:cs="Arial Narrow"/>
                <w:sz w:val="36"/>
                <w:szCs w:val="36"/>
              </w:rPr>
              <w:t>Биология</w:t>
            </w:r>
          </w:p>
        </w:tc>
        <w:tc>
          <w:tcPr>
            <w:tcW w:w="1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6"/>
                <w:szCs w:val="36"/>
              </w:rPr>
            </w:pPr>
          </w:p>
        </w:tc>
        <w:tc>
          <w:tcPr>
            <w:tcW w:w="17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</w:pPr>
            <w:proofErr w:type="spellStart"/>
            <w:r>
              <w:rPr>
                <w:rFonts w:ascii="Arial Narrow" w:hAnsi="Arial Narrow" w:cs="Arial Narrow"/>
                <w:sz w:val="36"/>
                <w:szCs w:val="36"/>
              </w:rPr>
              <w:t>Матем</w:t>
            </w:r>
            <w:proofErr w:type="spellEnd"/>
            <w:r>
              <w:rPr>
                <w:rFonts w:ascii="Arial Narrow" w:hAnsi="Arial Narrow" w:cs="Arial Narrow"/>
                <w:sz w:val="36"/>
                <w:szCs w:val="36"/>
              </w:rPr>
              <w:t>.</w:t>
            </w:r>
          </w:p>
          <w:p w:rsidR="006F291F" w:rsidRDefault="006F291F" w:rsidP="006F291F">
            <w:pPr>
              <w:spacing w:after="0" w:line="240" w:lineRule="auto"/>
            </w:pPr>
            <w:r>
              <w:rPr>
                <w:rFonts w:ascii="Arial Narrow" w:hAnsi="Arial Narrow" w:cs="Arial Narrow"/>
                <w:sz w:val="36"/>
                <w:szCs w:val="36"/>
              </w:rPr>
              <w:t>Русский</w:t>
            </w:r>
          </w:p>
          <w:p w:rsidR="006F291F" w:rsidRDefault="006F291F" w:rsidP="006F291F">
            <w:pPr>
              <w:spacing w:after="0" w:line="240" w:lineRule="auto"/>
            </w:pPr>
            <w:r>
              <w:rPr>
                <w:rFonts w:ascii="Arial Narrow" w:hAnsi="Arial Narrow" w:cs="Arial Narrow"/>
                <w:sz w:val="36"/>
                <w:szCs w:val="36"/>
              </w:rPr>
              <w:t>Общество</w:t>
            </w:r>
          </w:p>
        </w:tc>
        <w:tc>
          <w:tcPr>
            <w:tcW w:w="1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</w:pPr>
            <w:proofErr w:type="spellStart"/>
            <w:r>
              <w:rPr>
                <w:rFonts w:ascii="Arial Narrow" w:hAnsi="Arial Narrow" w:cs="Arial Narrow"/>
                <w:sz w:val="36"/>
                <w:szCs w:val="36"/>
              </w:rPr>
              <w:t>Матем</w:t>
            </w:r>
            <w:proofErr w:type="spellEnd"/>
            <w:r>
              <w:rPr>
                <w:rFonts w:ascii="Arial Narrow" w:hAnsi="Arial Narrow" w:cs="Arial Narrow"/>
                <w:sz w:val="36"/>
                <w:szCs w:val="36"/>
              </w:rPr>
              <w:t>.</w:t>
            </w:r>
          </w:p>
          <w:p w:rsidR="006F291F" w:rsidRDefault="006F291F" w:rsidP="006F291F">
            <w:pPr>
              <w:spacing w:after="0" w:line="240" w:lineRule="auto"/>
              <w:rPr>
                <w:rFonts w:ascii="Arial Narrow" w:hAnsi="Arial Narrow" w:cs="Arial Narrow"/>
                <w:sz w:val="36"/>
                <w:szCs w:val="36"/>
              </w:rPr>
            </w:pPr>
          </w:p>
        </w:tc>
        <w:tc>
          <w:tcPr>
            <w:tcW w:w="1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6"/>
                <w:szCs w:val="36"/>
              </w:rPr>
            </w:pPr>
          </w:p>
        </w:tc>
      </w:tr>
      <w:tr w:rsidR="006F291F" w:rsidTr="006F291F"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b/>
                <w:sz w:val="36"/>
                <w:szCs w:val="36"/>
              </w:rPr>
              <w:t>18</w:t>
            </w:r>
          </w:p>
        </w:tc>
        <w:tc>
          <w:tcPr>
            <w:tcW w:w="1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</w:pPr>
            <w:r>
              <w:rPr>
                <w:rFonts w:ascii="Arial Narrow" w:hAnsi="Arial Narrow" w:cs="Arial Narrow"/>
                <w:sz w:val="36"/>
                <w:szCs w:val="36"/>
              </w:rPr>
              <w:t>Биология</w:t>
            </w:r>
          </w:p>
        </w:tc>
        <w:tc>
          <w:tcPr>
            <w:tcW w:w="1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</w:pPr>
            <w:proofErr w:type="spellStart"/>
            <w:r>
              <w:rPr>
                <w:rFonts w:ascii="Arial Narrow" w:hAnsi="Arial Narrow" w:cs="Arial Narrow"/>
                <w:sz w:val="36"/>
                <w:szCs w:val="36"/>
              </w:rPr>
              <w:t>Матем</w:t>
            </w:r>
            <w:proofErr w:type="spellEnd"/>
            <w:r>
              <w:rPr>
                <w:rFonts w:ascii="Arial Narrow" w:hAnsi="Arial Narrow" w:cs="Arial Narrow"/>
                <w:sz w:val="36"/>
                <w:szCs w:val="36"/>
              </w:rPr>
              <w:t>.</w:t>
            </w:r>
          </w:p>
          <w:p w:rsidR="006F291F" w:rsidRDefault="006F291F" w:rsidP="006F291F">
            <w:pPr>
              <w:spacing w:after="0" w:line="240" w:lineRule="auto"/>
            </w:pPr>
            <w:r>
              <w:rPr>
                <w:rFonts w:ascii="Arial Narrow" w:hAnsi="Arial Narrow" w:cs="Arial Narrow"/>
                <w:sz w:val="36"/>
                <w:szCs w:val="36"/>
              </w:rPr>
              <w:t>Биология</w:t>
            </w:r>
          </w:p>
        </w:tc>
        <w:tc>
          <w:tcPr>
            <w:tcW w:w="1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</w:pPr>
            <w:proofErr w:type="spellStart"/>
            <w:r>
              <w:rPr>
                <w:rFonts w:ascii="Arial Narrow" w:hAnsi="Arial Narrow" w:cs="Arial Narrow"/>
                <w:sz w:val="36"/>
                <w:szCs w:val="36"/>
              </w:rPr>
              <w:t>Матем</w:t>
            </w:r>
            <w:proofErr w:type="spellEnd"/>
            <w:r>
              <w:rPr>
                <w:rFonts w:ascii="Arial Narrow" w:hAnsi="Arial Narrow" w:cs="Arial Narrow"/>
                <w:sz w:val="36"/>
                <w:szCs w:val="36"/>
              </w:rPr>
              <w:t>.</w:t>
            </w:r>
          </w:p>
          <w:p w:rsidR="006F291F" w:rsidRDefault="006F291F" w:rsidP="006F291F">
            <w:pPr>
              <w:spacing w:after="0" w:line="240" w:lineRule="auto"/>
            </w:pPr>
            <w:r>
              <w:rPr>
                <w:rFonts w:ascii="Arial Narrow" w:hAnsi="Arial Narrow" w:cs="Arial Narrow"/>
                <w:sz w:val="36"/>
                <w:szCs w:val="36"/>
              </w:rPr>
              <w:t>Биология</w:t>
            </w:r>
          </w:p>
        </w:tc>
        <w:tc>
          <w:tcPr>
            <w:tcW w:w="17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</w:pPr>
            <w:proofErr w:type="spellStart"/>
            <w:r>
              <w:rPr>
                <w:rFonts w:ascii="Arial Narrow" w:hAnsi="Arial Narrow" w:cs="Arial Narrow"/>
                <w:sz w:val="36"/>
                <w:szCs w:val="36"/>
              </w:rPr>
              <w:t>Матем</w:t>
            </w:r>
            <w:proofErr w:type="spellEnd"/>
            <w:r>
              <w:rPr>
                <w:rFonts w:ascii="Arial Narrow" w:hAnsi="Arial Narrow" w:cs="Arial Narrow"/>
                <w:sz w:val="36"/>
                <w:szCs w:val="36"/>
              </w:rPr>
              <w:t>.</w:t>
            </w:r>
          </w:p>
          <w:p w:rsidR="006F291F" w:rsidRDefault="006F291F" w:rsidP="006F291F">
            <w:pPr>
              <w:spacing w:after="0" w:line="240" w:lineRule="auto"/>
            </w:pPr>
            <w:r>
              <w:rPr>
                <w:rFonts w:ascii="Arial Narrow" w:hAnsi="Arial Narrow" w:cs="Arial Narrow"/>
                <w:sz w:val="36"/>
                <w:szCs w:val="36"/>
              </w:rPr>
              <w:t>Биология</w:t>
            </w:r>
          </w:p>
        </w:tc>
        <w:tc>
          <w:tcPr>
            <w:tcW w:w="1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6"/>
                <w:szCs w:val="36"/>
              </w:rPr>
            </w:pPr>
          </w:p>
        </w:tc>
        <w:tc>
          <w:tcPr>
            <w:tcW w:w="1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6"/>
                <w:szCs w:val="36"/>
              </w:rPr>
            </w:pPr>
          </w:p>
        </w:tc>
      </w:tr>
      <w:tr w:rsidR="006F291F" w:rsidTr="006F291F"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b/>
                <w:sz w:val="36"/>
                <w:szCs w:val="36"/>
              </w:rPr>
              <w:t>19</w:t>
            </w:r>
          </w:p>
        </w:tc>
        <w:tc>
          <w:tcPr>
            <w:tcW w:w="1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</w:pPr>
            <w:proofErr w:type="spellStart"/>
            <w:r>
              <w:rPr>
                <w:rFonts w:ascii="Arial Narrow" w:hAnsi="Arial Narrow" w:cs="Arial Narrow"/>
                <w:sz w:val="36"/>
                <w:szCs w:val="36"/>
              </w:rPr>
              <w:t>Матем</w:t>
            </w:r>
            <w:proofErr w:type="spellEnd"/>
            <w:r>
              <w:rPr>
                <w:rFonts w:ascii="Arial Narrow" w:hAnsi="Arial Narrow" w:cs="Arial Narrow"/>
                <w:sz w:val="36"/>
                <w:szCs w:val="36"/>
              </w:rPr>
              <w:t>.</w:t>
            </w:r>
          </w:p>
          <w:p w:rsidR="006F291F" w:rsidRDefault="006F291F" w:rsidP="006F291F">
            <w:pPr>
              <w:spacing w:after="0" w:line="240" w:lineRule="auto"/>
            </w:pPr>
            <w:r>
              <w:rPr>
                <w:rFonts w:ascii="Arial Narrow" w:hAnsi="Arial Narrow" w:cs="Arial Narrow"/>
                <w:sz w:val="36"/>
                <w:szCs w:val="36"/>
              </w:rPr>
              <w:t>Русский</w:t>
            </w:r>
          </w:p>
          <w:p w:rsidR="006F291F" w:rsidRDefault="006F291F" w:rsidP="006F291F">
            <w:pPr>
              <w:spacing w:after="0" w:line="240" w:lineRule="auto"/>
            </w:pPr>
            <w:r>
              <w:rPr>
                <w:rFonts w:ascii="Arial Narrow" w:hAnsi="Arial Narrow" w:cs="Arial Narrow"/>
                <w:sz w:val="36"/>
                <w:szCs w:val="36"/>
              </w:rPr>
              <w:t>Биология</w:t>
            </w:r>
          </w:p>
        </w:tc>
        <w:tc>
          <w:tcPr>
            <w:tcW w:w="1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</w:pPr>
            <w:r>
              <w:rPr>
                <w:rFonts w:ascii="Arial Narrow" w:hAnsi="Arial Narrow" w:cs="Arial Narrow"/>
                <w:sz w:val="36"/>
                <w:szCs w:val="36"/>
              </w:rPr>
              <w:t>Биология</w:t>
            </w:r>
          </w:p>
        </w:tc>
        <w:tc>
          <w:tcPr>
            <w:tcW w:w="1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</w:pPr>
            <w:r>
              <w:rPr>
                <w:rFonts w:ascii="Arial Narrow" w:hAnsi="Arial Narrow" w:cs="Arial Narrow"/>
                <w:sz w:val="36"/>
                <w:szCs w:val="36"/>
              </w:rPr>
              <w:t>Биология</w:t>
            </w:r>
          </w:p>
        </w:tc>
        <w:tc>
          <w:tcPr>
            <w:tcW w:w="17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</w:pPr>
            <w:proofErr w:type="spellStart"/>
            <w:r>
              <w:rPr>
                <w:rFonts w:ascii="Arial Narrow" w:hAnsi="Arial Narrow" w:cs="Arial Narrow"/>
                <w:sz w:val="36"/>
                <w:szCs w:val="36"/>
              </w:rPr>
              <w:t>Матем</w:t>
            </w:r>
            <w:proofErr w:type="spellEnd"/>
            <w:r>
              <w:rPr>
                <w:rFonts w:ascii="Arial Narrow" w:hAnsi="Arial Narrow" w:cs="Arial Narrow"/>
                <w:sz w:val="36"/>
                <w:szCs w:val="36"/>
              </w:rPr>
              <w:t>.</w:t>
            </w:r>
          </w:p>
          <w:p w:rsidR="006F291F" w:rsidRDefault="006F291F" w:rsidP="006F291F">
            <w:pPr>
              <w:spacing w:after="0" w:line="240" w:lineRule="auto"/>
              <w:rPr>
                <w:rFonts w:ascii="Arial Narrow" w:hAnsi="Arial Narrow" w:cs="Arial Narrow"/>
                <w:sz w:val="36"/>
                <w:szCs w:val="36"/>
              </w:rPr>
            </w:pPr>
          </w:p>
        </w:tc>
        <w:tc>
          <w:tcPr>
            <w:tcW w:w="1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6"/>
                <w:szCs w:val="36"/>
              </w:rPr>
            </w:pPr>
          </w:p>
        </w:tc>
        <w:tc>
          <w:tcPr>
            <w:tcW w:w="1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6"/>
                <w:szCs w:val="36"/>
              </w:rPr>
            </w:pPr>
          </w:p>
        </w:tc>
      </w:tr>
      <w:tr w:rsidR="006F291F" w:rsidTr="006F291F"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b/>
                <w:sz w:val="36"/>
                <w:szCs w:val="36"/>
              </w:rPr>
              <w:t>21</w:t>
            </w:r>
          </w:p>
        </w:tc>
        <w:tc>
          <w:tcPr>
            <w:tcW w:w="1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6"/>
                <w:szCs w:val="36"/>
              </w:rPr>
            </w:pPr>
          </w:p>
        </w:tc>
        <w:tc>
          <w:tcPr>
            <w:tcW w:w="1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</w:pPr>
            <w:r>
              <w:rPr>
                <w:rFonts w:ascii="Arial Narrow" w:hAnsi="Arial Narrow" w:cs="Arial Narrow"/>
                <w:sz w:val="36"/>
                <w:szCs w:val="36"/>
              </w:rPr>
              <w:t>Биология</w:t>
            </w:r>
          </w:p>
        </w:tc>
        <w:tc>
          <w:tcPr>
            <w:tcW w:w="1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6"/>
                <w:szCs w:val="36"/>
              </w:rPr>
            </w:pPr>
          </w:p>
        </w:tc>
        <w:tc>
          <w:tcPr>
            <w:tcW w:w="17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6"/>
                <w:szCs w:val="36"/>
              </w:rPr>
            </w:pPr>
          </w:p>
        </w:tc>
        <w:tc>
          <w:tcPr>
            <w:tcW w:w="1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6"/>
                <w:szCs w:val="36"/>
              </w:rPr>
            </w:pPr>
          </w:p>
        </w:tc>
        <w:tc>
          <w:tcPr>
            <w:tcW w:w="1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6"/>
                <w:szCs w:val="36"/>
              </w:rPr>
            </w:pPr>
          </w:p>
        </w:tc>
      </w:tr>
      <w:tr w:rsidR="006F291F" w:rsidTr="006F291F"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  <w:ind w:left="-108" w:right="-114"/>
              <w:jc w:val="center"/>
            </w:pPr>
            <w:r>
              <w:rPr>
                <w:rFonts w:ascii="Arial Narrow" w:eastAsia="Times New Roman" w:hAnsi="Arial Narrow" w:cs="Arial Narrow"/>
                <w:b/>
                <w:sz w:val="36"/>
                <w:szCs w:val="36"/>
              </w:rPr>
              <w:t>ВСОШ</w:t>
            </w:r>
          </w:p>
        </w:tc>
        <w:tc>
          <w:tcPr>
            <w:tcW w:w="1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6"/>
                <w:szCs w:val="36"/>
              </w:rPr>
            </w:pPr>
          </w:p>
        </w:tc>
        <w:tc>
          <w:tcPr>
            <w:tcW w:w="1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6"/>
                <w:szCs w:val="36"/>
              </w:rPr>
            </w:pPr>
          </w:p>
        </w:tc>
        <w:tc>
          <w:tcPr>
            <w:tcW w:w="1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6"/>
                <w:szCs w:val="36"/>
              </w:rPr>
            </w:pPr>
          </w:p>
        </w:tc>
        <w:tc>
          <w:tcPr>
            <w:tcW w:w="17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6"/>
                <w:szCs w:val="36"/>
              </w:rPr>
            </w:pPr>
          </w:p>
        </w:tc>
        <w:tc>
          <w:tcPr>
            <w:tcW w:w="1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6"/>
                <w:szCs w:val="36"/>
              </w:rPr>
            </w:pPr>
          </w:p>
        </w:tc>
        <w:tc>
          <w:tcPr>
            <w:tcW w:w="1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napToGrid w:val="0"/>
              <w:spacing w:after="0" w:line="240" w:lineRule="auto"/>
              <w:rPr>
                <w:rFonts w:ascii="Arial Narrow" w:hAnsi="Arial Narrow" w:cs="Arial Narrow"/>
                <w:sz w:val="36"/>
                <w:szCs w:val="36"/>
              </w:rPr>
            </w:pPr>
          </w:p>
        </w:tc>
      </w:tr>
      <w:tr w:rsidR="006F291F" w:rsidTr="006F291F"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</w:pPr>
            <w:r>
              <w:rPr>
                <w:rFonts w:ascii="Arial Narrow" w:hAnsi="Arial Narrow" w:cs="Arial Narrow"/>
                <w:b/>
                <w:sz w:val="36"/>
                <w:szCs w:val="36"/>
              </w:rPr>
              <w:t>№ОО</w:t>
            </w:r>
          </w:p>
        </w:tc>
        <w:tc>
          <w:tcPr>
            <w:tcW w:w="1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</w:pPr>
            <w:r>
              <w:rPr>
                <w:rFonts w:ascii="Arial Narrow" w:hAnsi="Arial Narrow" w:cs="Arial Narrow"/>
                <w:b/>
                <w:sz w:val="36"/>
                <w:szCs w:val="36"/>
              </w:rPr>
              <w:t>5 класс</w:t>
            </w:r>
          </w:p>
        </w:tc>
        <w:tc>
          <w:tcPr>
            <w:tcW w:w="1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</w:pPr>
            <w:r>
              <w:rPr>
                <w:rFonts w:ascii="Arial Narrow" w:hAnsi="Arial Narrow" w:cs="Arial Narrow"/>
                <w:b/>
                <w:sz w:val="36"/>
                <w:szCs w:val="36"/>
              </w:rPr>
              <w:t>6 класс</w:t>
            </w:r>
          </w:p>
        </w:tc>
        <w:tc>
          <w:tcPr>
            <w:tcW w:w="1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</w:pPr>
            <w:r>
              <w:rPr>
                <w:rFonts w:ascii="Arial Narrow" w:hAnsi="Arial Narrow" w:cs="Arial Narrow"/>
                <w:b/>
                <w:sz w:val="36"/>
                <w:szCs w:val="36"/>
              </w:rPr>
              <w:t>7 класс</w:t>
            </w:r>
          </w:p>
        </w:tc>
        <w:tc>
          <w:tcPr>
            <w:tcW w:w="17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</w:pPr>
            <w:r>
              <w:rPr>
                <w:rFonts w:ascii="Arial Narrow" w:hAnsi="Arial Narrow" w:cs="Arial Narrow"/>
                <w:b/>
                <w:sz w:val="36"/>
                <w:szCs w:val="36"/>
              </w:rPr>
              <w:t>8 класс</w:t>
            </w:r>
          </w:p>
        </w:tc>
        <w:tc>
          <w:tcPr>
            <w:tcW w:w="1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</w:pPr>
            <w:r>
              <w:rPr>
                <w:rFonts w:ascii="Arial Narrow" w:hAnsi="Arial Narrow" w:cs="Arial Narrow"/>
                <w:b/>
                <w:sz w:val="36"/>
                <w:szCs w:val="36"/>
              </w:rPr>
              <w:t>9 класс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</w:pPr>
            <w:r>
              <w:rPr>
                <w:rFonts w:ascii="Arial Narrow" w:hAnsi="Arial Narrow" w:cs="Arial Narrow"/>
                <w:b/>
                <w:sz w:val="36"/>
                <w:szCs w:val="36"/>
              </w:rPr>
              <w:t>10 класс</w:t>
            </w:r>
          </w:p>
        </w:tc>
        <w:tc>
          <w:tcPr>
            <w:tcW w:w="1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F291F" w:rsidRDefault="006F291F" w:rsidP="006F291F">
            <w:pPr>
              <w:spacing w:after="0" w:line="240" w:lineRule="auto"/>
            </w:pPr>
            <w:r>
              <w:rPr>
                <w:rFonts w:ascii="Arial Narrow" w:hAnsi="Arial Narrow" w:cs="Arial Narrow"/>
                <w:b/>
                <w:sz w:val="36"/>
                <w:szCs w:val="36"/>
              </w:rPr>
              <w:t>11 класс</w:t>
            </w:r>
          </w:p>
        </w:tc>
      </w:tr>
    </w:tbl>
    <w:p w:rsidR="006F291F" w:rsidRDefault="006F291F" w:rsidP="006F291F">
      <w:pPr>
        <w:spacing w:after="0"/>
      </w:pPr>
    </w:p>
    <w:p w:rsidR="006F291F" w:rsidRDefault="006F291F" w:rsidP="006F291F">
      <w:pPr>
        <w:spacing w:after="0"/>
      </w:pPr>
    </w:p>
    <w:p w:rsidR="006F291F" w:rsidRDefault="006F291F" w:rsidP="006F291F">
      <w:pPr>
        <w:spacing w:after="0"/>
      </w:pPr>
    </w:p>
    <w:p w:rsidR="002874EE" w:rsidRPr="008679F8" w:rsidRDefault="002874EE" w:rsidP="008679F8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2874EE" w:rsidRPr="008679F8" w:rsidSect="002874EE">
      <w:pgSz w:w="16838" w:h="11906" w:orient="landscape"/>
      <w:pgMar w:top="851" w:right="425" w:bottom="1701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font277">
    <w:altName w:val="Times New Roman"/>
    <w:charset w:val="CC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C04368"/>
    <w:multiLevelType w:val="hybridMultilevel"/>
    <w:tmpl w:val="F6D86D5E"/>
    <w:lvl w:ilvl="0" w:tplc="AEE4ECEE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b/>
        <w:color w:val="FF000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47CAC"/>
    <w:rsid w:val="00007B79"/>
    <w:rsid w:val="00057891"/>
    <w:rsid w:val="000774C8"/>
    <w:rsid w:val="00107D53"/>
    <w:rsid w:val="00144986"/>
    <w:rsid w:val="00147CAC"/>
    <w:rsid w:val="001608D0"/>
    <w:rsid w:val="0016491C"/>
    <w:rsid w:val="0017238D"/>
    <w:rsid w:val="00182EDC"/>
    <w:rsid w:val="001A62EE"/>
    <w:rsid w:val="001C0CED"/>
    <w:rsid w:val="001C2908"/>
    <w:rsid w:val="001E1C8C"/>
    <w:rsid w:val="002375BD"/>
    <w:rsid w:val="00240B6B"/>
    <w:rsid w:val="00244E11"/>
    <w:rsid w:val="00262678"/>
    <w:rsid w:val="002712B2"/>
    <w:rsid w:val="00284C97"/>
    <w:rsid w:val="002874EE"/>
    <w:rsid w:val="002948ED"/>
    <w:rsid w:val="002B64D3"/>
    <w:rsid w:val="002F3BB6"/>
    <w:rsid w:val="00302881"/>
    <w:rsid w:val="00373A36"/>
    <w:rsid w:val="0037469C"/>
    <w:rsid w:val="003D6848"/>
    <w:rsid w:val="00442AB9"/>
    <w:rsid w:val="00442D02"/>
    <w:rsid w:val="00461F93"/>
    <w:rsid w:val="004B3517"/>
    <w:rsid w:val="004F6DC1"/>
    <w:rsid w:val="0051477E"/>
    <w:rsid w:val="00531D32"/>
    <w:rsid w:val="00560F0F"/>
    <w:rsid w:val="00565370"/>
    <w:rsid w:val="00573474"/>
    <w:rsid w:val="005A1015"/>
    <w:rsid w:val="005A1F4F"/>
    <w:rsid w:val="005D2364"/>
    <w:rsid w:val="005D75EF"/>
    <w:rsid w:val="005F3E68"/>
    <w:rsid w:val="00602E7E"/>
    <w:rsid w:val="00640AF3"/>
    <w:rsid w:val="006477F5"/>
    <w:rsid w:val="00655A25"/>
    <w:rsid w:val="006632D1"/>
    <w:rsid w:val="00666D55"/>
    <w:rsid w:val="00667AC3"/>
    <w:rsid w:val="006B1F36"/>
    <w:rsid w:val="006B21F7"/>
    <w:rsid w:val="006D6F13"/>
    <w:rsid w:val="006F291F"/>
    <w:rsid w:val="00702524"/>
    <w:rsid w:val="00726988"/>
    <w:rsid w:val="007964D8"/>
    <w:rsid w:val="00796A9B"/>
    <w:rsid w:val="007D76AF"/>
    <w:rsid w:val="00811526"/>
    <w:rsid w:val="008140BF"/>
    <w:rsid w:val="00834B87"/>
    <w:rsid w:val="00835CE0"/>
    <w:rsid w:val="00837098"/>
    <w:rsid w:val="008679F8"/>
    <w:rsid w:val="009306F5"/>
    <w:rsid w:val="009667C8"/>
    <w:rsid w:val="009B2581"/>
    <w:rsid w:val="009B56A5"/>
    <w:rsid w:val="009C7B66"/>
    <w:rsid w:val="009E7A74"/>
    <w:rsid w:val="009F16AA"/>
    <w:rsid w:val="00A1405C"/>
    <w:rsid w:val="00A477DA"/>
    <w:rsid w:val="00AB1147"/>
    <w:rsid w:val="00AE2BF8"/>
    <w:rsid w:val="00B04E41"/>
    <w:rsid w:val="00B15B69"/>
    <w:rsid w:val="00B22293"/>
    <w:rsid w:val="00B97E77"/>
    <w:rsid w:val="00BE6970"/>
    <w:rsid w:val="00C00C49"/>
    <w:rsid w:val="00C413B6"/>
    <w:rsid w:val="00CA2850"/>
    <w:rsid w:val="00CC1B11"/>
    <w:rsid w:val="00D0176C"/>
    <w:rsid w:val="00D11F33"/>
    <w:rsid w:val="00D31D31"/>
    <w:rsid w:val="00D71328"/>
    <w:rsid w:val="00DC247F"/>
    <w:rsid w:val="00DE7A6B"/>
    <w:rsid w:val="00DF042F"/>
    <w:rsid w:val="00DF05E9"/>
    <w:rsid w:val="00DF6F41"/>
    <w:rsid w:val="00E06BE3"/>
    <w:rsid w:val="00E1531F"/>
    <w:rsid w:val="00E37E73"/>
    <w:rsid w:val="00E42A1B"/>
    <w:rsid w:val="00E6090C"/>
    <w:rsid w:val="00E609F5"/>
    <w:rsid w:val="00E73727"/>
    <w:rsid w:val="00E9245A"/>
    <w:rsid w:val="00EB5AC7"/>
    <w:rsid w:val="00ED3F92"/>
    <w:rsid w:val="00ED6628"/>
    <w:rsid w:val="00F50710"/>
    <w:rsid w:val="00FB10B8"/>
    <w:rsid w:val="00FF286B"/>
    <w:rsid w:val="00FF7B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B0773"/>
  <w15:docId w15:val="{65F02BD8-A300-4AE0-B68C-2A492B848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29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713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Заголовок Знак"/>
    <w:basedOn w:val="a0"/>
    <w:link w:val="a5"/>
    <w:rsid w:val="006F291F"/>
    <w:rPr>
      <w:rFonts w:ascii="Liberation Sans" w:eastAsia="Microsoft YaHei" w:hAnsi="Liberation Sans" w:cs="Lucida Sans"/>
      <w:sz w:val="28"/>
      <w:szCs w:val="28"/>
      <w:lang w:eastAsia="ru-RU"/>
    </w:rPr>
  </w:style>
  <w:style w:type="paragraph" w:styleId="a5">
    <w:name w:val="Title"/>
    <w:basedOn w:val="a"/>
    <w:next w:val="a6"/>
    <w:link w:val="a4"/>
    <w:rsid w:val="006F291F"/>
    <w:pPr>
      <w:keepNext/>
      <w:suppressAutoHyphens/>
      <w:spacing w:before="240" w:after="120" w:line="276" w:lineRule="auto"/>
    </w:pPr>
    <w:rPr>
      <w:rFonts w:ascii="Liberation Sans" w:eastAsia="Microsoft YaHei" w:hAnsi="Liberation Sans" w:cs="Lucida Sans"/>
      <w:sz w:val="28"/>
      <w:szCs w:val="28"/>
      <w:lang w:eastAsia="ru-RU"/>
    </w:rPr>
  </w:style>
  <w:style w:type="paragraph" w:styleId="a6">
    <w:name w:val="Body Text"/>
    <w:basedOn w:val="a"/>
    <w:link w:val="a7"/>
    <w:rsid w:val="006F291F"/>
    <w:pPr>
      <w:suppressAutoHyphens/>
      <w:spacing w:after="140" w:line="276" w:lineRule="auto"/>
    </w:pPr>
    <w:rPr>
      <w:rFonts w:ascii="Calibri" w:eastAsia="font277" w:hAnsi="Calibri" w:cs="font277"/>
      <w:lang w:eastAsia="ru-RU"/>
    </w:rPr>
  </w:style>
  <w:style w:type="character" w:customStyle="1" w:styleId="a7">
    <w:name w:val="Основной текст Знак"/>
    <w:basedOn w:val="a0"/>
    <w:link w:val="a6"/>
    <w:rsid w:val="006F291F"/>
    <w:rPr>
      <w:rFonts w:ascii="Calibri" w:eastAsia="font277" w:hAnsi="Calibri" w:cs="font277"/>
      <w:lang w:eastAsia="ru-RU"/>
    </w:rPr>
  </w:style>
  <w:style w:type="paragraph" w:styleId="a8">
    <w:name w:val="No Spacing"/>
    <w:uiPriority w:val="1"/>
    <w:qFormat/>
    <w:rsid w:val="006F291F"/>
    <w:pPr>
      <w:suppressAutoHyphens/>
      <w:spacing w:after="0" w:line="240" w:lineRule="auto"/>
    </w:pPr>
    <w:rPr>
      <w:rFonts w:ascii="Calibri" w:eastAsia="font277" w:hAnsi="Calibri" w:cs="font277"/>
      <w:lang w:eastAsia="ru-RU"/>
    </w:rPr>
  </w:style>
  <w:style w:type="paragraph" w:customStyle="1" w:styleId="1">
    <w:name w:val="Без интервала1"/>
    <w:rsid w:val="006F291F"/>
    <w:pPr>
      <w:suppressAutoHyphens/>
      <w:spacing w:after="0" w:line="240" w:lineRule="auto"/>
    </w:pPr>
    <w:rPr>
      <w:rFonts w:ascii="Calibri" w:eastAsia="font277" w:hAnsi="Calibri" w:cs="font277"/>
      <w:lang w:eastAsia="ru-RU"/>
    </w:rPr>
  </w:style>
  <w:style w:type="paragraph" w:styleId="a9">
    <w:name w:val="List Paragraph"/>
    <w:basedOn w:val="a"/>
    <w:uiPriority w:val="34"/>
    <w:qFormat/>
    <w:rsid w:val="006B1F36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E6090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E6090C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E6090C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6090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E6090C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E60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609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829</TotalTime>
  <Pages>1</Pages>
  <Words>7177</Words>
  <Characters>40913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</dc:creator>
  <cp:keywords/>
  <dc:description/>
  <cp:lastModifiedBy>Diana</cp:lastModifiedBy>
  <cp:revision>14</cp:revision>
  <dcterms:created xsi:type="dcterms:W3CDTF">2018-07-19T06:08:00Z</dcterms:created>
  <dcterms:modified xsi:type="dcterms:W3CDTF">2018-07-23T13:22:00Z</dcterms:modified>
</cp:coreProperties>
</file>